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87C0FB6" w14:textId="7525593F" w:rsidR="00F33ABC" w:rsidRDefault="00F33ABC" w:rsidP="001111BC">
      <w:pPr>
        <w:pBdr>
          <w:top w:val="none" w:sz="0" w:space="31" w:color="000000"/>
          <w:left w:val="none" w:sz="0" w:space="0" w:color="000000"/>
          <w:bottom w:val="none" w:sz="0" w:space="0" w:color="000000"/>
          <w:right w:val="none" w:sz="0" w:space="0" w:color="000000"/>
        </w:pBdr>
        <w:spacing w:after="0" w:line="240" w:lineRule="auto"/>
        <w:jc w:val="both"/>
        <w:rPr>
          <w:rFonts w:ascii="Times New Roman" w:eastAsia="Times New Roman" w:hAnsi="Times New Roman" w:cs="Times New Roman"/>
          <w:sz w:val="24"/>
          <w:szCs w:val="24"/>
          <w:lang w:eastAsia="hr-HR"/>
        </w:rPr>
      </w:pPr>
      <w:bookmarkStart w:id="0" w:name="_GoBack"/>
      <w:bookmarkEnd w:id="0"/>
    </w:p>
    <w:sdt>
      <w:sdtPr>
        <w:rPr>
          <w:rFonts w:ascii="Lucida Sans Unicode" w:eastAsia="Times New Roman" w:hAnsi="Lucida Sans Unicode" w:cs="Times New Roman"/>
          <w:szCs w:val="24"/>
        </w:rPr>
        <w:id w:val="1069156744"/>
        <w:docPartObj>
          <w:docPartGallery w:val="Table of Contents"/>
          <w:docPartUnique/>
        </w:docPartObj>
      </w:sdtPr>
      <w:sdtEndPr>
        <w:rPr>
          <w:b/>
          <w:bCs/>
        </w:rPr>
      </w:sdtEndPr>
      <w:sdtContent>
        <w:p w14:paraId="15D5AAA4" w14:textId="77777777" w:rsidR="009662FF" w:rsidRPr="00C954B3" w:rsidRDefault="009662FF" w:rsidP="009662FF">
          <w:pPr>
            <w:keepNext/>
            <w:keepLines/>
            <w:spacing w:before="240" w:after="0"/>
            <w:rPr>
              <w:rFonts w:ascii="Times New Roman" w:eastAsiaTheme="majorEastAsia" w:hAnsi="Times New Roman" w:cs="Times New Roman"/>
              <w:b/>
              <w:sz w:val="24"/>
              <w:szCs w:val="24"/>
            </w:rPr>
          </w:pPr>
          <w:r w:rsidRPr="00C954B3">
            <w:rPr>
              <w:rFonts w:ascii="Times New Roman" w:eastAsiaTheme="majorEastAsia" w:hAnsi="Times New Roman" w:cs="Times New Roman"/>
              <w:b/>
              <w:sz w:val="24"/>
              <w:szCs w:val="24"/>
            </w:rPr>
            <w:t>SADRŽAJ</w:t>
          </w:r>
        </w:p>
        <w:p w14:paraId="410004DC" w14:textId="77777777" w:rsidR="009662FF" w:rsidRPr="00C954B3" w:rsidRDefault="009662FF" w:rsidP="009662FF">
          <w:pPr>
            <w:spacing w:after="120" w:line="240" w:lineRule="auto"/>
            <w:jc w:val="both"/>
            <w:rPr>
              <w:rFonts w:ascii="Lucida Sans Unicode" w:eastAsia="Times New Roman" w:hAnsi="Lucida Sans Unicode" w:cs="Times New Roman"/>
              <w:szCs w:val="24"/>
            </w:rPr>
          </w:pPr>
        </w:p>
        <w:p w14:paraId="38C73700" w14:textId="1F39D86D" w:rsidR="009662FF" w:rsidRPr="00C954B3" w:rsidRDefault="009662FF" w:rsidP="009662FF">
          <w:pPr>
            <w:tabs>
              <w:tab w:val="right" w:leader="dot" w:pos="9396"/>
            </w:tabs>
            <w:spacing w:after="100" w:line="240" w:lineRule="auto"/>
            <w:jc w:val="both"/>
            <w:rPr>
              <w:rFonts w:ascii="Times New Roman" w:eastAsiaTheme="minorEastAsia" w:hAnsi="Times New Roman" w:cs="Times New Roman"/>
              <w:noProof/>
              <w:sz w:val="24"/>
              <w:szCs w:val="24"/>
              <w:lang w:val="en-GB" w:eastAsia="en-GB"/>
            </w:rPr>
          </w:pPr>
          <w:r w:rsidRPr="00C954B3">
            <w:rPr>
              <w:rFonts w:ascii="Times New Roman" w:eastAsia="Times New Roman" w:hAnsi="Times New Roman" w:cs="Times New Roman"/>
              <w:sz w:val="24"/>
              <w:szCs w:val="24"/>
              <w:lang w:val="en-US"/>
            </w:rPr>
            <w:fldChar w:fldCharType="begin"/>
          </w:r>
          <w:r w:rsidRPr="00C954B3">
            <w:rPr>
              <w:rFonts w:ascii="Times New Roman" w:eastAsia="Times New Roman" w:hAnsi="Times New Roman" w:cs="Times New Roman"/>
              <w:sz w:val="24"/>
              <w:szCs w:val="24"/>
              <w:lang w:val="en-US"/>
            </w:rPr>
            <w:instrText xml:space="preserve"> TOC \o "1-3" \h \z \u </w:instrText>
          </w:r>
          <w:r w:rsidRPr="00C954B3">
            <w:rPr>
              <w:rFonts w:ascii="Times New Roman" w:eastAsia="Times New Roman" w:hAnsi="Times New Roman" w:cs="Times New Roman"/>
              <w:sz w:val="24"/>
              <w:szCs w:val="24"/>
              <w:lang w:val="en-US"/>
            </w:rPr>
            <w:fldChar w:fldCharType="separate"/>
          </w:r>
          <w:hyperlink w:anchor="_Toc91700117" w:history="1">
            <w:r w:rsidRPr="00C954B3">
              <w:rPr>
                <w:rFonts w:ascii="Times New Roman" w:eastAsia="Times New Roman" w:hAnsi="Times New Roman" w:cs="Times New Roman"/>
                <w:noProof/>
                <w:color w:val="262626" w:themeColor="text1" w:themeTint="D9"/>
                <w:sz w:val="24"/>
                <w:szCs w:val="24"/>
              </w:rPr>
              <w:t>1.</w:t>
            </w:r>
            <w:r w:rsidRPr="00C954B3">
              <w:rPr>
                <w:rFonts w:ascii="Times New Roman" w:eastAsia="Times New Roman" w:hAnsi="Times New Roman" w:cs="Times New Roman"/>
                <w:noProof/>
                <w:color w:val="0563C1" w:themeColor="hyperlink"/>
                <w:sz w:val="24"/>
                <w:szCs w:val="24"/>
              </w:rPr>
              <w:t xml:space="preserve"> </w:t>
            </w:r>
            <w:r w:rsidRPr="00C954B3">
              <w:rPr>
                <w:rFonts w:ascii="Times New Roman" w:eastAsia="Times New Roman" w:hAnsi="Times New Roman" w:cs="Times New Roman"/>
                <w:noProof/>
                <w:color w:val="262626" w:themeColor="text1" w:themeTint="D9"/>
                <w:sz w:val="24"/>
                <w:szCs w:val="24"/>
              </w:rPr>
              <w:t>SVRHA</w:t>
            </w:r>
            <w:r w:rsidRPr="00C954B3">
              <w:rPr>
                <w:rFonts w:ascii="Times New Roman" w:eastAsia="Times New Roman" w:hAnsi="Times New Roman" w:cs="Times New Roman"/>
                <w:noProof/>
                <w:webHidden/>
                <w:sz w:val="24"/>
                <w:szCs w:val="24"/>
                <w:lang w:val="en-US"/>
              </w:rPr>
              <w:tab/>
            </w:r>
          </w:hyperlink>
          <w:r w:rsidR="00A17531" w:rsidRPr="00C954B3">
            <w:rPr>
              <w:rFonts w:ascii="Times New Roman" w:eastAsia="Times New Roman" w:hAnsi="Times New Roman" w:cs="Times New Roman"/>
              <w:noProof/>
              <w:sz w:val="24"/>
              <w:szCs w:val="24"/>
              <w:lang w:val="en-US"/>
            </w:rPr>
            <w:t>2</w:t>
          </w:r>
        </w:p>
        <w:p w14:paraId="4D95D4FD" w14:textId="327CD7E3" w:rsidR="009662FF" w:rsidRPr="00C954B3" w:rsidRDefault="00E028BC" w:rsidP="009662FF">
          <w:pPr>
            <w:tabs>
              <w:tab w:val="right" w:leader="dot" w:pos="9396"/>
            </w:tabs>
            <w:spacing w:after="100" w:line="240" w:lineRule="auto"/>
            <w:jc w:val="both"/>
            <w:rPr>
              <w:rFonts w:ascii="Times New Roman" w:eastAsiaTheme="minorEastAsia" w:hAnsi="Times New Roman" w:cs="Times New Roman"/>
              <w:noProof/>
              <w:sz w:val="24"/>
              <w:szCs w:val="24"/>
              <w:lang w:val="en-GB" w:eastAsia="en-GB"/>
            </w:rPr>
          </w:pPr>
          <w:hyperlink w:anchor="_Toc91700118" w:history="1">
            <w:r w:rsidR="009662FF" w:rsidRPr="00C954B3">
              <w:rPr>
                <w:rFonts w:ascii="Times New Roman" w:eastAsia="Times New Roman" w:hAnsi="Times New Roman" w:cs="Times New Roman"/>
                <w:noProof/>
                <w:color w:val="262626" w:themeColor="text1" w:themeTint="D9"/>
                <w:sz w:val="24"/>
                <w:szCs w:val="24"/>
              </w:rPr>
              <w:t>2. OPSEG PRIMJENE</w:t>
            </w:r>
            <w:r w:rsidR="009662FF" w:rsidRPr="00C954B3">
              <w:rPr>
                <w:rFonts w:ascii="Times New Roman" w:eastAsia="Times New Roman" w:hAnsi="Times New Roman" w:cs="Times New Roman"/>
                <w:noProof/>
                <w:webHidden/>
                <w:sz w:val="24"/>
                <w:szCs w:val="24"/>
                <w:lang w:val="en-US"/>
              </w:rPr>
              <w:tab/>
            </w:r>
            <w:r w:rsidR="00B745D6" w:rsidRPr="00C954B3">
              <w:rPr>
                <w:rFonts w:ascii="Times New Roman" w:eastAsia="Times New Roman" w:hAnsi="Times New Roman" w:cs="Times New Roman"/>
                <w:noProof/>
                <w:sz w:val="24"/>
                <w:szCs w:val="24"/>
                <w:lang w:val="en-US"/>
              </w:rPr>
              <w:t>5</w:t>
            </w:r>
          </w:hyperlink>
        </w:p>
        <w:p w14:paraId="0818CD86" w14:textId="1D1656F3" w:rsidR="009662FF" w:rsidRPr="00C954B3" w:rsidRDefault="00E028BC" w:rsidP="009662FF">
          <w:pPr>
            <w:tabs>
              <w:tab w:val="right" w:leader="dot" w:pos="9396"/>
            </w:tabs>
            <w:spacing w:after="100" w:line="240" w:lineRule="auto"/>
            <w:jc w:val="both"/>
            <w:rPr>
              <w:rFonts w:ascii="Times New Roman" w:eastAsiaTheme="minorEastAsia" w:hAnsi="Times New Roman" w:cs="Times New Roman"/>
              <w:noProof/>
              <w:sz w:val="24"/>
              <w:szCs w:val="24"/>
              <w:lang w:val="en-GB" w:eastAsia="en-GB"/>
            </w:rPr>
          </w:pPr>
          <w:hyperlink w:anchor="_Toc91700119" w:history="1">
            <w:r w:rsidR="009662FF" w:rsidRPr="00C954B3">
              <w:rPr>
                <w:rFonts w:ascii="Times New Roman" w:eastAsia="Times New Roman" w:hAnsi="Times New Roman" w:cs="Times New Roman"/>
                <w:noProof/>
                <w:color w:val="262626" w:themeColor="text1" w:themeTint="D9"/>
                <w:sz w:val="24"/>
                <w:szCs w:val="24"/>
                <w:lang w:val="en-US"/>
              </w:rPr>
              <w:t>3. PRAVNI OKVIR I ZAJEDNIČKI ZAHTJEVI</w:t>
            </w:r>
            <w:r w:rsidR="009662FF" w:rsidRPr="00C954B3">
              <w:rPr>
                <w:rFonts w:ascii="Times New Roman" w:eastAsia="Times New Roman" w:hAnsi="Times New Roman" w:cs="Times New Roman"/>
                <w:noProof/>
                <w:webHidden/>
                <w:sz w:val="24"/>
                <w:szCs w:val="24"/>
                <w:lang w:val="en-US"/>
              </w:rPr>
              <w:tab/>
            </w:r>
          </w:hyperlink>
          <w:r w:rsidR="00B745D6" w:rsidRPr="00C954B3">
            <w:rPr>
              <w:rFonts w:ascii="Times New Roman" w:eastAsia="Times New Roman" w:hAnsi="Times New Roman" w:cs="Times New Roman"/>
              <w:noProof/>
              <w:sz w:val="24"/>
              <w:szCs w:val="24"/>
              <w:lang w:val="en-US"/>
            </w:rPr>
            <w:t>5</w:t>
          </w:r>
        </w:p>
        <w:p w14:paraId="0B4E69F0" w14:textId="01017609" w:rsidR="009662FF" w:rsidRPr="00C954B3" w:rsidRDefault="00E028BC" w:rsidP="00E760ED">
          <w:pPr>
            <w:tabs>
              <w:tab w:val="right" w:leader="dot" w:pos="9396"/>
            </w:tabs>
            <w:spacing w:after="100" w:line="240" w:lineRule="auto"/>
            <w:jc w:val="both"/>
            <w:rPr>
              <w:rFonts w:ascii="Times New Roman" w:eastAsiaTheme="minorEastAsia" w:hAnsi="Times New Roman" w:cs="Times New Roman"/>
              <w:noProof/>
              <w:sz w:val="24"/>
              <w:szCs w:val="24"/>
              <w:lang w:val="en-GB" w:eastAsia="en-GB"/>
            </w:rPr>
          </w:pPr>
          <w:hyperlink w:anchor="_Toc91700123" w:history="1">
            <w:r w:rsidR="00E760ED" w:rsidRPr="00C954B3">
              <w:rPr>
                <w:rFonts w:ascii="Times New Roman" w:eastAsia="Times New Roman" w:hAnsi="Times New Roman" w:cs="Times New Roman"/>
                <w:bCs/>
                <w:iCs/>
                <w:noProof/>
                <w:color w:val="262626" w:themeColor="text1" w:themeTint="D9"/>
                <w:sz w:val="24"/>
                <w:szCs w:val="24"/>
                <w:lang w:eastAsia="de-DE"/>
              </w:rPr>
              <w:t>3</w:t>
            </w:r>
            <w:r w:rsidR="009662FF" w:rsidRPr="00C954B3">
              <w:rPr>
                <w:rFonts w:ascii="Times New Roman" w:eastAsia="Times New Roman" w:hAnsi="Times New Roman" w:cs="Times New Roman"/>
                <w:bCs/>
                <w:iCs/>
                <w:noProof/>
                <w:color w:val="262626" w:themeColor="text1" w:themeTint="D9"/>
                <w:sz w:val="24"/>
                <w:szCs w:val="24"/>
                <w:lang w:eastAsia="de-DE"/>
              </w:rPr>
              <w:t xml:space="preserve">.1 </w:t>
            </w:r>
            <w:r w:rsidR="00E760ED" w:rsidRPr="00C954B3">
              <w:rPr>
                <w:rFonts w:ascii="Times New Roman" w:eastAsia="Times New Roman" w:hAnsi="Times New Roman" w:cs="Times New Roman"/>
                <w:bCs/>
                <w:iCs/>
                <w:noProof/>
                <w:color w:val="262626" w:themeColor="text1" w:themeTint="D9"/>
                <w:sz w:val="24"/>
                <w:szCs w:val="24"/>
                <w:lang w:eastAsia="de-DE"/>
              </w:rPr>
              <w:t>Prevencija</w:t>
            </w:r>
            <w:r w:rsidR="009662FF" w:rsidRPr="00C954B3">
              <w:rPr>
                <w:rFonts w:ascii="Times New Roman" w:eastAsia="Times New Roman" w:hAnsi="Times New Roman" w:cs="Times New Roman"/>
                <w:noProof/>
                <w:webHidden/>
                <w:sz w:val="24"/>
                <w:szCs w:val="24"/>
                <w:lang w:val="en-US"/>
              </w:rPr>
              <w:tab/>
            </w:r>
            <w:r w:rsidR="004271DF" w:rsidRPr="00C954B3">
              <w:rPr>
                <w:rFonts w:ascii="Times New Roman" w:eastAsia="Times New Roman" w:hAnsi="Times New Roman" w:cs="Times New Roman"/>
                <w:noProof/>
                <w:webHidden/>
                <w:sz w:val="24"/>
                <w:szCs w:val="24"/>
                <w:lang w:val="en-US"/>
              </w:rPr>
              <w:t>6</w:t>
            </w:r>
          </w:hyperlink>
        </w:p>
        <w:p w14:paraId="7DC8AA2D" w14:textId="5741EC01" w:rsidR="009662FF" w:rsidRPr="00C954B3" w:rsidRDefault="00E028BC" w:rsidP="00E760ED">
          <w:pPr>
            <w:tabs>
              <w:tab w:val="right" w:leader="dot" w:pos="9396"/>
            </w:tabs>
            <w:spacing w:after="100" w:line="240" w:lineRule="auto"/>
            <w:jc w:val="both"/>
            <w:rPr>
              <w:rFonts w:ascii="Times New Roman" w:eastAsia="Times New Roman" w:hAnsi="Times New Roman" w:cs="Times New Roman"/>
              <w:bCs/>
              <w:iCs/>
              <w:noProof/>
              <w:color w:val="262626" w:themeColor="text1" w:themeTint="D9"/>
              <w:sz w:val="24"/>
              <w:szCs w:val="24"/>
              <w:lang w:eastAsia="de-DE"/>
            </w:rPr>
          </w:pPr>
          <w:hyperlink w:anchor="_Toc91700127" w:history="1">
            <w:r w:rsidR="00E760ED" w:rsidRPr="00C954B3">
              <w:rPr>
                <w:rFonts w:ascii="Times New Roman" w:eastAsia="Times New Roman" w:hAnsi="Times New Roman" w:cs="Times New Roman"/>
                <w:bCs/>
                <w:iCs/>
                <w:noProof/>
                <w:color w:val="262626" w:themeColor="text1" w:themeTint="D9"/>
                <w:sz w:val="24"/>
                <w:szCs w:val="24"/>
                <w:lang w:eastAsia="de-DE"/>
              </w:rPr>
              <w:t>3</w:t>
            </w:r>
            <w:r w:rsidR="009662FF" w:rsidRPr="00C954B3">
              <w:rPr>
                <w:rFonts w:ascii="Times New Roman" w:eastAsia="Times New Roman" w:hAnsi="Times New Roman" w:cs="Times New Roman"/>
                <w:bCs/>
                <w:iCs/>
                <w:noProof/>
                <w:color w:val="262626" w:themeColor="text1" w:themeTint="D9"/>
                <w:sz w:val="24"/>
                <w:szCs w:val="24"/>
                <w:lang w:eastAsia="de-DE"/>
              </w:rPr>
              <w:t>.2</w:t>
            </w:r>
            <w:r w:rsidR="00E760ED" w:rsidRPr="00C954B3">
              <w:rPr>
                <w:rFonts w:ascii="Times New Roman" w:eastAsia="Times New Roman" w:hAnsi="Times New Roman" w:cs="Times New Roman"/>
                <w:bCs/>
                <w:iCs/>
                <w:noProof/>
                <w:color w:val="262626" w:themeColor="text1" w:themeTint="D9"/>
                <w:sz w:val="24"/>
                <w:szCs w:val="24"/>
                <w:lang w:eastAsia="de-DE"/>
              </w:rPr>
              <w:t xml:space="preserve"> Obavještavanje PT-a o sumnji na nepravilnost i/ili prijevaru</w:t>
            </w:r>
            <w:r w:rsidR="009662FF" w:rsidRPr="00C954B3">
              <w:rPr>
                <w:rFonts w:ascii="Times New Roman" w:eastAsia="Times New Roman" w:hAnsi="Times New Roman" w:cs="Times New Roman"/>
                <w:bCs/>
                <w:iCs/>
                <w:noProof/>
                <w:webHidden/>
                <w:color w:val="262626" w:themeColor="text1" w:themeTint="D9"/>
                <w:sz w:val="24"/>
                <w:szCs w:val="24"/>
                <w:lang w:eastAsia="de-DE"/>
              </w:rPr>
              <w:tab/>
            </w:r>
            <w:r w:rsidR="004271DF" w:rsidRPr="00C954B3">
              <w:rPr>
                <w:rFonts w:ascii="Times New Roman" w:eastAsia="Times New Roman" w:hAnsi="Times New Roman" w:cs="Times New Roman"/>
                <w:bCs/>
                <w:iCs/>
                <w:noProof/>
                <w:webHidden/>
                <w:color w:val="262626" w:themeColor="text1" w:themeTint="D9"/>
                <w:sz w:val="24"/>
                <w:szCs w:val="24"/>
                <w:lang w:eastAsia="de-DE"/>
              </w:rPr>
              <w:t>9</w:t>
            </w:r>
          </w:hyperlink>
        </w:p>
        <w:p w14:paraId="030AC26E" w14:textId="3C9D78F4" w:rsidR="009662FF" w:rsidRPr="00C954B3" w:rsidRDefault="00E028BC" w:rsidP="00E760ED">
          <w:pPr>
            <w:tabs>
              <w:tab w:val="right" w:leader="dot" w:pos="9396"/>
            </w:tabs>
            <w:spacing w:after="100" w:line="240" w:lineRule="auto"/>
            <w:jc w:val="both"/>
            <w:rPr>
              <w:rFonts w:ascii="Times New Roman" w:eastAsiaTheme="minorEastAsia" w:hAnsi="Times New Roman" w:cs="Times New Roman"/>
              <w:noProof/>
              <w:sz w:val="24"/>
              <w:szCs w:val="24"/>
              <w:lang w:val="en-GB" w:eastAsia="en-GB"/>
            </w:rPr>
          </w:pPr>
          <w:hyperlink w:anchor="_Toc91700132" w:history="1">
            <w:r w:rsidR="00E760ED" w:rsidRPr="00C954B3">
              <w:rPr>
                <w:rFonts w:ascii="Times New Roman" w:eastAsia="Times New Roman" w:hAnsi="Times New Roman" w:cs="Times New Roman"/>
                <w:bCs/>
                <w:iCs/>
                <w:noProof/>
                <w:color w:val="262626" w:themeColor="text1" w:themeTint="D9"/>
                <w:sz w:val="24"/>
                <w:szCs w:val="24"/>
                <w:lang w:eastAsia="de-DE"/>
              </w:rPr>
              <w:t>3</w:t>
            </w:r>
            <w:r w:rsidR="009662FF" w:rsidRPr="00C954B3">
              <w:rPr>
                <w:rFonts w:ascii="Times New Roman" w:eastAsia="Times New Roman" w:hAnsi="Times New Roman" w:cs="Times New Roman"/>
                <w:bCs/>
                <w:iCs/>
                <w:noProof/>
                <w:color w:val="262626" w:themeColor="text1" w:themeTint="D9"/>
                <w:sz w:val="24"/>
                <w:szCs w:val="24"/>
                <w:lang w:eastAsia="de-DE"/>
              </w:rPr>
              <w:t xml:space="preserve">.3 </w:t>
            </w:r>
            <w:r w:rsidR="00E760ED" w:rsidRPr="00C954B3">
              <w:rPr>
                <w:rFonts w:ascii="Times New Roman" w:eastAsia="Times New Roman" w:hAnsi="Times New Roman" w:cs="Times New Roman"/>
                <w:bCs/>
                <w:iCs/>
                <w:noProof/>
                <w:color w:val="262626" w:themeColor="text1" w:themeTint="D9"/>
                <w:sz w:val="24"/>
                <w:szCs w:val="24"/>
                <w:lang w:eastAsia="de-DE"/>
              </w:rPr>
              <w:t>Obavještavanje PT-a o sumnji na prijevaru</w:t>
            </w:r>
            <w:r w:rsidR="009662FF" w:rsidRPr="00C954B3">
              <w:rPr>
                <w:rFonts w:ascii="Times New Roman" w:eastAsia="Times New Roman" w:hAnsi="Times New Roman" w:cs="Times New Roman"/>
                <w:noProof/>
                <w:webHidden/>
                <w:sz w:val="24"/>
                <w:szCs w:val="24"/>
                <w:lang w:val="en-US"/>
              </w:rPr>
              <w:tab/>
            </w:r>
            <w:r w:rsidR="007F1C35" w:rsidRPr="00C954B3">
              <w:rPr>
                <w:rFonts w:ascii="Times New Roman" w:eastAsia="Times New Roman" w:hAnsi="Times New Roman" w:cs="Times New Roman"/>
                <w:noProof/>
                <w:webHidden/>
                <w:sz w:val="24"/>
                <w:szCs w:val="24"/>
                <w:lang w:val="en-US"/>
              </w:rPr>
              <w:t>1</w:t>
            </w:r>
            <w:r w:rsidR="004271DF" w:rsidRPr="00C954B3">
              <w:rPr>
                <w:rFonts w:ascii="Times New Roman" w:eastAsia="Times New Roman" w:hAnsi="Times New Roman" w:cs="Times New Roman"/>
                <w:noProof/>
                <w:webHidden/>
                <w:sz w:val="24"/>
                <w:szCs w:val="24"/>
                <w:lang w:val="en-US"/>
              </w:rPr>
              <w:t>0</w:t>
            </w:r>
          </w:hyperlink>
        </w:p>
        <w:p w14:paraId="4ED19B33" w14:textId="7AE14CA6" w:rsidR="009662FF" w:rsidRPr="00C954B3" w:rsidRDefault="00E028BC" w:rsidP="00E760ED">
          <w:pPr>
            <w:tabs>
              <w:tab w:val="right" w:leader="dot" w:pos="9396"/>
            </w:tabs>
            <w:spacing w:after="100" w:line="240" w:lineRule="auto"/>
            <w:jc w:val="both"/>
            <w:rPr>
              <w:rFonts w:ascii="Times New Roman" w:eastAsia="Times New Roman" w:hAnsi="Times New Roman" w:cs="Times New Roman"/>
              <w:noProof/>
              <w:sz w:val="24"/>
              <w:szCs w:val="24"/>
              <w:lang w:val="en-US"/>
            </w:rPr>
          </w:pPr>
          <w:hyperlink w:anchor="_Toc91700133" w:history="1">
            <w:r w:rsidR="00E760ED" w:rsidRPr="00C954B3">
              <w:rPr>
                <w:rFonts w:ascii="Times New Roman" w:eastAsia="Times New Roman" w:hAnsi="Times New Roman" w:cs="Times New Roman"/>
                <w:bCs/>
                <w:iCs/>
                <w:noProof/>
                <w:color w:val="262626" w:themeColor="text1" w:themeTint="D9"/>
                <w:sz w:val="24"/>
                <w:szCs w:val="24"/>
                <w:lang w:eastAsia="de-DE"/>
              </w:rPr>
              <w:t>3</w:t>
            </w:r>
            <w:r w:rsidR="009662FF" w:rsidRPr="00C954B3">
              <w:rPr>
                <w:rFonts w:ascii="Times New Roman" w:eastAsia="Times New Roman" w:hAnsi="Times New Roman" w:cs="Times New Roman"/>
                <w:bCs/>
                <w:iCs/>
                <w:noProof/>
                <w:color w:val="262626" w:themeColor="text1" w:themeTint="D9"/>
                <w:sz w:val="24"/>
                <w:szCs w:val="24"/>
                <w:lang w:eastAsia="de-DE"/>
              </w:rPr>
              <w:t xml:space="preserve">.4  </w:t>
            </w:r>
            <w:r w:rsidR="00E760ED" w:rsidRPr="00C954B3">
              <w:rPr>
                <w:rFonts w:ascii="Times New Roman" w:eastAsia="Times New Roman" w:hAnsi="Times New Roman" w:cs="Times New Roman"/>
                <w:bCs/>
                <w:iCs/>
                <w:noProof/>
                <w:color w:val="262626" w:themeColor="text1" w:themeTint="D9"/>
                <w:sz w:val="24"/>
                <w:szCs w:val="24"/>
                <w:lang w:eastAsia="de-DE"/>
              </w:rPr>
              <w:t>Prijavljivanje sumnje na nepravilnost</w:t>
            </w:r>
            <w:r w:rsidR="009662FF" w:rsidRPr="00C954B3">
              <w:rPr>
                <w:rFonts w:ascii="Times New Roman" w:eastAsia="Times New Roman" w:hAnsi="Times New Roman" w:cs="Times New Roman"/>
                <w:noProof/>
                <w:webHidden/>
                <w:sz w:val="24"/>
                <w:szCs w:val="24"/>
                <w:lang w:val="en-US"/>
              </w:rPr>
              <w:tab/>
            </w:r>
            <w:r w:rsidR="00EB5681" w:rsidRPr="00C954B3">
              <w:rPr>
                <w:rFonts w:ascii="Times New Roman" w:eastAsia="Times New Roman" w:hAnsi="Times New Roman" w:cs="Times New Roman"/>
                <w:noProof/>
                <w:webHidden/>
                <w:sz w:val="24"/>
                <w:szCs w:val="24"/>
                <w:lang w:val="en-US"/>
              </w:rPr>
              <w:t>1</w:t>
            </w:r>
            <w:r w:rsidR="004271DF" w:rsidRPr="00C954B3">
              <w:rPr>
                <w:rFonts w:ascii="Times New Roman" w:eastAsia="Times New Roman" w:hAnsi="Times New Roman" w:cs="Times New Roman"/>
                <w:noProof/>
                <w:webHidden/>
                <w:sz w:val="24"/>
                <w:szCs w:val="24"/>
                <w:lang w:val="en-US"/>
              </w:rPr>
              <w:t>1</w:t>
            </w:r>
          </w:hyperlink>
        </w:p>
        <w:p w14:paraId="5A3BD7EF" w14:textId="5D4241BF" w:rsidR="009662FF" w:rsidRPr="00C954B3" w:rsidRDefault="009662FF" w:rsidP="009662FF">
          <w:pPr>
            <w:spacing w:after="120" w:line="240" w:lineRule="auto"/>
            <w:jc w:val="both"/>
            <w:rPr>
              <w:rFonts w:ascii="Times New Roman" w:eastAsia="Times New Roman" w:hAnsi="Times New Roman" w:cs="Times New Roman"/>
              <w:bCs/>
              <w:iCs/>
              <w:noProof/>
              <w:color w:val="262626" w:themeColor="text1" w:themeTint="D9"/>
              <w:sz w:val="24"/>
              <w:szCs w:val="24"/>
              <w:lang w:eastAsia="de-DE"/>
            </w:rPr>
          </w:pPr>
          <w:r w:rsidRPr="00C954B3">
            <w:rPr>
              <w:rFonts w:ascii="Times New Roman" w:eastAsia="Times New Roman" w:hAnsi="Times New Roman" w:cs="Times New Roman"/>
              <w:b/>
              <w:bCs/>
              <w:sz w:val="24"/>
              <w:szCs w:val="24"/>
            </w:rPr>
            <w:fldChar w:fldCharType="end"/>
          </w:r>
          <w:r w:rsidR="00E760ED" w:rsidRPr="00C954B3">
            <w:rPr>
              <w:rFonts w:ascii="Times New Roman" w:eastAsia="Times New Roman" w:hAnsi="Times New Roman" w:cs="Times New Roman"/>
              <w:bCs/>
              <w:iCs/>
              <w:noProof/>
              <w:color w:val="262626" w:themeColor="text1" w:themeTint="D9"/>
              <w:sz w:val="24"/>
              <w:szCs w:val="24"/>
              <w:lang w:eastAsia="de-DE"/>
            </w:rPr>
            <w:t>3.5  Prijavljivanje sumnje na prijevaru</w:t>
          </w:r>
          <w:r w:rsidR="00EB5681" w:rsidRPr="00C954B3">
            <w:rPr>
              <w:rFonts w:ascii="Times New Roman" w:eastAsia="Times New Roman" w:hAnsi="Times New Roman" w:cs="Times New Roman"/>
              <w:bCs/>
              <w:iCs/>
              <w:noProof/>
              <w:color w:val="262626" w:themeColor="text1" w:themeTint="D9"/>
              <w:sz w:val="24"/>
              <w:szCs w:val="24"/>
              <w:lang w:eastAsia="de-DE"/>
            </w:rPr>
            <w:t>………………………………………………………….1</w:t>
          </w:r>
          <w:r w:rsidR="00161724" w:rsidRPr="00C954B3">
            <w:rPr>
              <w:rFonts w:ascii="Times New Roman" w:eastAsia="Times New Roman" w:hAnsi="Times New Roman" w:cs="Times New Roman"/>
              <w:bCs/>
              <w:iCs/>
              <w:noProof/>
              <w:color w:val="262626" w:themeColor="text1" w:themeTint="D9"/>
              <w:sz w:val="24"/>
              <w:szCs w:val="24"/>
              <w:lang w:eastAsia="de-DE"/>
            </w:rPr>
            <w:t>2</w:t>
          </w:r>
        </w:p>
        <w:p w14:paraId="36FDC2E1" w14:textId="11887BD9" w:rsidR="00E760ED" w:rsidRPr="00C954B3" w:rsidRDefault="00E760ED" w:rsidP="009662FF">
          <w:pPr>
            <w:spacing w:after="120" w:line="240" w:lineRule="auto"/>
            <w:jc w:val="both"/>
            <w:rPr>
              <w:rFonts w:ascii="Times New Roman" w:eastAsia="Times New Roman" w:hAnsi="Times New Roman" w:cs="Times New Roman"/>
              <w:bCs/>
              <w:iCs/>
              <w:noProof/>
              <w:color w:val="0563C1" w:themeColor="hyperlink"/>
              <w:sz w:val="24"/>
              <w:szCs w:val="24"/>
              <w:lang w:eastAsia="de-DE"/>
            </w:rPr>
          </w:pPr>
          <w:r w:rsidRPr="00C954B3">
            <w:rPr>
              <w:rFonts w:ascii="Times New Roman" w:eastAsia="Times New Roman" w:hAnsi="Times New Roman" w:cs="Times New Roman"/>
              <w:noProof/>
              <w:color w:val="262626" w:themeColor="text1" w:themeTint="D9"/>
              <w:sz w:val="24"/>
              <w:szCs w:val="24"/>
              <w:lang w:val="en-US"/>
            </w:rPr>
            <w:t>4. POSTUPANJE PO PRIJAVLJENOJ SUMNJI NA NEPRAVILNOST</w:t>
          </w:r>
          <w:r w:rsidRPr="00C954B3">
            <w:rPr>
              <w:rFonts w:ascii="Times New Roman" w:eastAsia="Times New Roman" w:hAnsi="Times New Roman" w:cs="Times New Roman"/>
              <w:bCs/>
              <w:iCs/>
              <w:noProof/>
              <w:color w:val="262626" w:themeColor="text1" w:themeTint="D9"/>
              <w:sz w:val="24"/>
              <w:szCs w:val="24"/>
              <w:lang w:eastAsia="de-DE"/>
            </w:rPr>
            <w:t>……………………</w:t>
          </w:r>
          <w:r w:rsidR="00EB5681" w:rsidRPr="00C954B3">
            <w:rPr>
              <w:rFonts w:ascii="Times New Roman" w:eastAsia="Times New Roman" w:hAnsi="Times New Roman" w:cs="Times New Roman"/>
              <w:bCs/>
              <w:iCs/>
              <w:noProof/>
              <w:color w:val="262626" w:themeColor="text1" w:themeTint="D9"/>
              <w:sz w:val="24"/>
              <w:szCs w:val="24"/>
              <w:lang w:eastAsia="de-DE"/>
            </w:rPr>
            <w:t>.1</w:t>
          </w:r>
          <w:r w:rsidR="004271DF" w:rsidRPr="00C954B3">
            <w:rPr>
              <w:rFonts w:ascii="Times New Roman" w:eastAsia="Times New Roman" w:hAnsi="Times New Roman" w:cs="Times New Roman"/>
              <w:bCs/>
              <w:iCs/>
              <w:noProof/>
              <w:color w:val="262626" w:themeColor="text1" w:themeTint="D9"/>
              <w:sz w:val="24"/>
              <w:szCs w:val="24"/>
              <w:lang w:eastAsia="de-DE"/>
            </w:rPr>
            <w:t>3</w:t>
          </w:r>
        </w:p>
        <w:p w14:paraId="54063AB6" w14:textId="62501B7F" w:rsidR="00402805" w:rsidRPr="00C954B3" w:rsidRDefault="00402805" w:rsidP="009662FF">
          <w:pPr>
            <w:spacing w:after="120" w:line="240" w:lineRule="auto"/>
            <w:jc w:val="both"/>
            <w:rPr>
              <w:rFonts w:ascii="Times New Roman" w:eastAsia="Times New Roman" w:hAnsi="Times New Roman" w:cs="Times New Roman"/>
              <w:bCs/>
              <w:iCs/>
              <w:noProof/>
              <w:color w:val="0563C1" w:themeColor="hyperlink"/>
              <w:sz w:val="24"/>
              <w:szCs w:val="24"/>
              <w:lang w:eastAsia="de-DE"/>
            </w:rPr>
          </w:pPr>
          <w:r w:rsidRPr="00C954B3">
            <w:rPr>
              <w:rFonts w:ascii="Times New Roman" w:eastAsia="Times New Roman" w:hAnsi="Times New Roman" w:cs="Times New Roman"/>
              <w:bCs/>
              <w:iCs/>
              <w:noProof/>
              <w:color w:val="262626" w:themeColor="text1" w:themeTint="D9"/>
              <w:sz w:val="24"/>
              <w:szCs w:val="24"/>
              <w:lang w:eastAsia="de-DE"/>
            </w:rPr>
            <w:t>4.1  Utvrđivanje nepravilnosti</w:t>
          </w:r>
          <w:r w:rsidRPr="00C954B3">
            <w:rPr>
              <w:rFonts w:ascii="Times New Roman" w:eastAsia="Times New Roman" w:hAnsi="Times New Roman" w:cs="Times New Roman"/>
              <w:bCs/>
              <w:iCs/>
              <w:noProof/>
              <w:color w:val="0563C1" w:themeColor="hyperlink"/>
              <w:sz w:val="24"/>
              <w:szCs w:val="24"/>
              <w:lang w:eastAsia="de-DE"/>
            </w:rPr>
            <w:t xml:space="preserve"> </w:t>
          </w:r>
          <w:r w:rsidRPr="00C954B3">
            <w:rPr>
              <w:rFonts w:ascii="Times New Roman" w:eastAsia="Times New Roman" w:hAnsi="Times New Roman" w:cs="Times New Roman"/>
              <w:bCs/>
              <w:iCs/>
              <w:noProof/>
              <w:color w:val="262626" w:themeColor="text1" w:themeTint="D9"/>
              <w:sz w:val="24"/>
              <w:szCs w:val="24"/>
              <w:lang w:eastAsia="de-DE"/>
            </w:rPr>
            <w:t>…………………………………………………………………</w:t>
          </w:r>
          <w:r w:rsidR="00EB5681" w:rsidRPr="00C954B3">
            <w:rPr>
              <w:rFonts w:ascii="Times New Roman" w:eastAsia="Times New Roman" w:hAnsi="Times New Roman" w:cs="Times New Roman"/>
              <w:bCs/>
              <w:iCs/>
              <w:noProof/>
              <w:color w:val="262626" w:themeColor="text1" w:themeTint="D9"/>
              <w:sz w:val="24"/>
              <w:szCs w:val="24"/>
              <w:lang w:eastAsia="de-DE"/>
            </w:rPr>
            <w:t xml:space="preserve"> 1</w:t>
          </w:r>
          <w:r w:rsidR="004271DF" w:rsidRPr="00C954B3">
            <w:rPr>
              <w:rFonts w:ascii="Times New Roman" w:eastAsia="Times New Roman" w:hAnsi="Times New Roman" w:cs="Times New Roman"/>
              <w:bCs/>
              <w:iCs/>
              <w:noProof/>
              <w:color w:val="262626" w:themeColor="text1" w:themeTint="D9"/>
              <w:sz w:val="24"/>
              <w:szCs w:val="24"/>
              <w:lang w:eastAsia="de-DE"/>
            </w:rPr>
            <w:t>3</w:t>
          </w:r>
        </w:p>
        <w:p w14:paraId="44D7C597" w14:textId="41E6DAEB" w:rsidR="009662FF" w:rsidRPr="00C954B3" w:rsidRDefault="00402805" w:rsidP="009662FF">
          <w:pPr>
            <w:spacing w:after="120" w:line="240" w:lineRule="auto"/>
            <w:jc w:val="both"/>
            <w:rPr>
              <w:rFonts w:ascii="Times New Roman" w:eastAsia="Times New Roman" w:hAnsi="Times New Roman" w:cs="Times New Roman"/>
              <w:bCs/>
              <w:iCs/>
              <w:noProof/>
              <w:color w:val="262626" w:themeColor="text1" w:themeTint="D9"/>
              <w:sz w:val="24"/>
              <w:szCs w:val="24"/>
              <w:lang w:eastAsia="de-DE"/>
            </w:rPr>
          </w:pPr>
          <w:r w:rsidRPr="00C954B3">
            <w:rPr>
              <w:rFonts w:ascii="Times New Roman" w:eastAsia="Times New Roman" w:hAnsi="Times New Roman" w:cs="Times New Roman"/>
              <w:bCs/>
              <w:iCs/>
              <w:noProof/>
              <w:color w:val="262626" w:themeColor="text1" w:themeTint="D9"/>
              <w:sz w:val="24"/>
              <w:szCs w:val="24"/>
              <w:lang w:eastAsia="de-DE"/>
            </w:rPr>
            <w:t>4.2  Odluka o nepravilnosti  ……………………………………………………………………</w:t>
          </w:r>
          <w:r w:rsidR="00EB5681" w:rsidRPr="00C954B3">
            <w:rPr>
              <w:rFonts w:ascii="Times New Roman" w:eastAsia="Times New Roman" w:hAnsi="Times New Roman" w:cs="Times New Roman"/>
              <w:bCs/>
              <w:iCs/>
              <w:noProof/>
              <w:color w:val="262626" w:themeColor="text1" w:themeTint="D9"/>
              <w:sz w:val="24"/>
              <w:szCs w:val="24"/>
              <w:lang w:eastAsia="de-DE"/>
            </w:rPr>
            <w:t>.1</w:t>
          </w:r>
          <w:r w:rsidR="004271DF" w:rsidRPr="00C954B3">
            <w:rPr>
              <w:rFonts w:ascii="Times New Roman" w:eastAsia="Times New Roman" w:hAnsi="Times New Roman" w:cs="Times New Roman"/>
              <w:bCs/>
              <w:iCs/>
              <w:noProof/>
              <w:color w:val="262626" w:themeColor="text1" w:themeTint="D9"/>
              <w:sz w:val="24"/>
              <w:szCs w:val="24"/>
              <w:lang w:eastAsia="de-DE"/>
            </w:rPr>
            <w:t>5</w:t>
          </w:r>
        </w:p>
        <w:p w14:paraId="12D7F981" w14:textId="79E2E1B3" w:rsidR="00402805" w:rsidRPr="00C954B3" w:rsidRDefault="00402805" w:rsidP="009662FF">
          <w:pPr>
            <w:spacing w:after="120" w:line="240" w:lineRule="auto"/>
            <w:jc w:val="both"/>
            <w:rPr>
              <w:rFonts w:ascii="Times New Roman" w:eastAsia="Times New Roman" w:hAnsi="Times New Roman" w:cs="Times New Roman"/>
              <w:bCs/>
              <w:iCs/>
              <w:noProof/>
              <w:color w:val="262626" w:themeColor="text1" w:themeTint="D9"/>
              <w:sz w:val="24"/>
              <w:szCs w:val="24"/>
              <w:lang w:eastAsia="de-DE"/>
            </w:rPr>
          </w:pPr>
          <w:r w:rsidRPr="00C954B3">
            <w:rPr>
              <w:rFonts w:ascii="Times New Roman" w:eastAsia="Times New Roman" w:hAnsi="Times New Roman" w:cs="Times New Roman"/>
              <w:bCs/>
              <w:iCs/>
              <w:noProof/>
              <w:color w:val="262626" w:themeColor="text1" w:themeTint="D9"/>
              <w:sz w:val="24"/>
              <w:szCs w:val="24"/>
              <w:lang w:eastAsia="de-DE"/>
            </w:rPr>
            <w:t>4.3 Izvještavanje o nepravilnostima…………………………………………………………</w:t>
          </w:r>
          <w:r w:rsidR="00EB5681" w:rsidRPr="00C954B3">
            <w:rPr>
              <w:rFonts w:ascii="Times New Roman" w:eastAsia="Times New Roman" w:hAnsi="Times New Roman" w:cs="Times New Roman"/>
              <w:bCs/>
              <w:iCs/>
              <w:noProof/>
              <w:color w:val="262626" w:themeColor="text1" w:themeTint="D9"/>
              <w:sz w:val="24"/>
              <w:szCs w:val="24"/>
              <w:lang w:eastAsia="de-DE"/>
            </w:rPr>
            <w:t>….</w:t>
          </w:r>
          <w:r w:rsidR="004271DF" w:rsidRPr="00C954B3">
            <w:rPr>
              <w:rFonts w:ascii="Times New Roman" w:eastAsia="Times New Roman" w:hAnsi="Times New Roman" w:cs="Times New Roman"/>
              <w:bCs/>
              <w:iCs/>
              <w:noProof/>
              <w:color w:val="262626" w:themeColor="text1" w:themeTint="D9"/>
              <w:sz w:val="24"/>
              <w:szCs w:val="24"/>
              <w:lang w:eastAsia="de-DE"/>
            </w:rPr>
            <w:t>1</w:t>
          </w:r>
          <w:r w:rsidR="00161724" w:rsidRPr="00C954B3">
            <w:rPr>
              <w:rFonts w:ascii="Times New Roman" w:eastAsia="Times New Roman" w:hAnsi="Times New Roman" w:cs="Times New Roman"/>
              <w:bCs/>
              <w:iCs/>
              <w:noProof/>
              <w:color w:val="262626" w:themeColor="text1" w:themeTint="D9"/>
              <w:sz w:val="24"/>
              <w:szCs w:val="24"/>
              <w:lang w:eastAsia="de-DE"/>
            </w:rPr>
            <w:t>8</w:t>
          </w:r>
        </w:p>
        <w:p w14:paraId="640C9D75" w14:textId="0381B47D" w:rsidR="00402805" w:rsidRPr="00C954B3" w:rsidRDefault="00402805" w:rsidP="009662FF">
          <w:pPr>
            <w:spacing w:after="120" w:line="240" w:lineRule="auto"/>
            <w:jc w:val="both"/>
            <w:rPr>
              <w:rFonts w:ascii="Times New Roman" w:eastAsia="Times New Roman" w:hAnsi="Times New Roman" w:cs="Times New Roman"/>
              <w:b/>
              <w:bCs/>
              <w:sz w:val="24"/>
              <w:szCs w:val="24"/>
            </w:rPr>
          </w:pPr>
          <w:r w:rsidRPr="00C954B3">
            <w:rPr>
              <w:rFonts w:ascii="Times New Roman" w:eastAsia="Times New Roman" w:hAnsi="Times New Roman" w:cs="Times New Roman"/>
              <w:bCs/>
              <w:iCs/>
              <w:noProof/>
              <w:color w:val="262626" w:themeColor="text1" w:themeTint="D9"/>
              <w:sz w:val="24"/>
              <w:szCs w:val="24"/>
              <w:lang w:eastAsia="de-DE"/>
            </w:rPr>
            <w:t>4.4</w:t>
          </w:r>
          <w:r w:rsidR="00E71129" w:rsidRPr="00C954B3">
            <w:rPr>
              <w:rFonts w:ascii="Times New Roman" w:eastAsia="Times New Roman" w:hAnsi="Times New Roman" w:cs="Times New Roman"/>
              <w:bCs/>
              <w:iCs/>
              <w:noProof/>
              <w:color w:val="262626" w:themeColor="text1" w:themeTint="D9"/>
              <w:sz w:val="24"/>
              <w:szCs w:val="24"/>
              <w:lang w:eastAsia="de-DE"/>
            </w:rPr>
            <w:t xml:space="preserve"> Financijski učinak nepravilnosti……………………………………………………………</w:t>
          </w:r>
          <w:r w:rsidR="00161724" w:rsidRPr="00C954B3">
            <w:rPr>
              <w:rFonts w:ascii="Times New Roman" w:eastAsia="Times New Roman" w:hAnsi="Times New Roman" w:cs="Times New Roman"/>
              <w:bCs/>
              <w:iCs/>
              <w:noProof/>
              <w:color w:val="262626" w:themeColor="text1" w:themeTint="D9"/>
              <w:sz w:val="24"/>
              <w:szCs w:val="24"/>
              <w:lang w:eastAsia="de-DE"/>
            </w:rPr>
            <w:t>19</w:t>
          </w:r>
        </w:p>
        <w:p w14:paraId="29876A1A" w14:textId="65E746C5" w:rsidR="00402805" w:rsidRPr="00C954B3" w:rsidRDefault="00E71129" w:rsidP="009662FF">
          <w:pPr>
            <w:spacing w:after="120" w:line="240" w:lineRule="auto"/>
            <w:jc w:val="both"/>
            <w:rPr>
              <w:rFonts w:ascii="Times New Roman" w:eastAsia="Times New Roman" w:hAnsi="Times New Roman" w:cs="Times New Roman"/>
              <w:bCs/>
              <w:iCs/>
              <w:noProof/>
              <w:color w:val="262626" w:themeColor="text1" w:themeTint="D9"/>
              <w:sz w:val="24"/>
              <w:szCs w:val="24"/>
              <w:lang w:eastAsia="de-DE"/>
            </w:rPr>
          </w:pPr>
          <w:r w:rsidRPr="00C954B3">
            <w:rPr>
              <w:rFonts w:ascii="Times New Roman" w:eastAsia="Times New Roman" w:hAnsi="Times New Roman" w:cs="Times New Roman"/>
              <w:bCs/>
              <w:iCs/>
              <w:noProof/>
              <w:color w:val="262626" w:themeColor="text1" w:themeTint="D9"/>
              <w:sz w:val="24"/>
              <w:szCs w:val="24"/>
              <w:lang w:eastAsia="de-DE"/>
            </w:rPr>
            <w:t>4.5</w:t>
          </w:r>
          <w:r w:rsidR="00402805" w:rsidRPr="00C954B3">
            <w:rPr>
              <w:rFonts w:ascii="Times New Roman" w:eastAsia="Times New Roman" w:hAnsi="Times New Roman" w:cs="Times New Roman"/>
              <w:bCs/>
              <w:iCs/>
              <w:noProof/>
              <w:color w:val="262626" w:themeColor="text1" w:themeTint="D9"/>
              <w:sz w:val="24"/>
              <w:szCs w:val="24"/>
              <w:lang w:eastAsia="de-DE"/>
            </w:rPr>
            <w:t xml:space="preserve"> </w:t>
          </w:r>
          <w:r w:rsidRPr="00C954B3">
            <w:rPr>
              <w:rFonts w:ascii="Times New Roman" w:eastAsia="Times New Roman" w:hAnsi="Times New Roman" w:cs="Times New Roman"/>
              <w:bCs/>
              <w:iCs/>
              <w:noProof/>
              <w:color w:val="262626" w:themeColor="text1" w:themeTint="D9"/>
              <w:sz w:val="24"/>
              <w:szCs w:val="24"/>
              <w:lang w:eastAsia="de-DE"/>
            </w:rPr>
            <w:t>Zaštita zviždača……………………………………………………………………………..</w:t>
          </w:r>
          <w:r w:rsidR="00506D30" w:rsidRPr="00C954B3">
            <w:rPr>
              <w:rFonts w:ascii="Times New Roman" w:eastAsia="Times New Roman" w:hAnsi="Times New Roman" w:cs="Times New Roman"/>
              <w:bCs/>
              <w:iCs/>
              <w:noProof/>
              <w:color w:val="262626" w:themeColor="text1" w:themeTint="D9"/>
              <w:sz w:val="24"/>
              <w:szCs w:val="24"/>
              <w:lang w:eastAsia="de-DE"/>
            </w:rPr>
            <w:t>2</w:t>
          </w:r>
          <w:r w:rsidR="004271DF" w:rsidRPr="00C954B3">
            <w:rPr>
              <w:rFonts w:ascii="Times New Roman" w:eastAsia="Times New Roman" w:hAnsi="Times New Roman" w:cs="Times New Roman"/>
              <w:bCs/>
              <w:iCs/>
              <w:noProof/>
              <w:color w:val="262626" w:themeColor="text1" w:themeTint="D9"/>
              <w:sz w:val="24"/>
              <w:szCs w:val="24"/>
              <w:lang w:eastAsia="de-DE"/>
            </w:rPr>
            <w:t>0</w:t>
          </w:r>
        </w:p>
        <w:p w14:paraId="729AE235" w14:textId="5354DE48" w:rsidR="00E71129" w:rsidRPr="00C954B3" w:rsidRDefault="00E71129" w:rsidP="009662FF">
          <w:pPr>
            <w:spacing w:after="120" w:line="240" w:lineRule="auto"/>
            <w:jc w:val="both"/>
            <w:rPr>
              <w:rFonts w:ascii="Times New Roman" w:eastAsia="Times New Roman" w:hAnsi="Times New Roman" w:cs="Times New Roman"/>
              <w:bCs/>
              <w:iCs/>
              <w:noProof/>
              <w:color w:val="262626" w:themeColor="text1" w:themeTint="D9"/>
              <w:sz w:val="24"/>
              <w:szCs w:val="24"/>
              <w:lang w:eastAsia="de-DE"/>
            </w:rPr>
          </w:pPr>
          <w:r w:rsidRPr="00C954B3">
            <w:rPr>
              <w:rFonts w:ascii="Times New Roman" w:eastAsia="Times New Roman" w:hAnsi="Times New Roman" w:cs="Times New Roman"/>
              <w:bCs/>
              <w:iCs/>
              <w:noProof/>
              <w:color w:val="262626" w:themeColor="text1" w:themeTint="D9"/>
              <w:sz w:val="24"/>
              <w:szCs w:val="24"/>
              <w:lang w:eastAsia="de-DE"/>
            </w:rPr>
            <w:t>4.6 Procedure vezane uz sustavne nepravilnosti………………………………………………..</w:t>
          </w:r>
          <w:r w:rsidR="00506D30" w:rsidRPr="00C954B3">
            <w:rPr>
              <w:rFonts w:ascii="Times New Roman" w:eastAsia="Times New Roman" w:hAnsi="Times New Roman" w:cs="Times New Roman"/>
              <w:bCs/>
              <w:iCs/>
              <w:noProof/>
              <w:color w:val="262626" w:themeColor="text1" w:themeTint="D9"/>
              <w:sz w:val="24"/>
              <w:szCs w:val="24"/>
              <w:lang w:eastAsia="de-DE"/>
            </w:rPr>
            <w:t>2</w:t>
          </w:r>
          <w:r w:rsidR="004271DF" w:rsidRPr="00C954B3">
            <w:rPr>
              <w:rFonts w:ascii="Times New Roman" w:eastAsia="Times New Roman" w:hAnsi="Times New Roman" w:cs="Times New Roman"/>
              <w:bCs/>
              <w:iCs/>
              <w:noProof/>
              <w:color w:val="262626" w:themeColor="text1" w:themeTint="D9"/>
              <w:sz w:val="24"/>
              <w:szCs w:val="24"/>
              <w:lang w:eastAsia="de-DE"/>
            </w:rPr>
            <w:t>1</w:t>
          </w:r>
        </w:p>
        <w:p w14:paraId="3856980A" w14:textId="385C9591" w:rsidR="001540A3" w:rsidRPr="00C954B3" w:rsidRDefault="001540A3" w:rsidP="009662FF">
          <w:pPr>
            <w:spacing w:after="120" w:line="240" w:lineRule="auto"/>
            <w:jc w:val="both"/>
            <w:rPr>
              <w:rFonts w:ascii="Times New Roman" w:eastAsia="Times New Roman" w:hAnsi="Times New Roman" w:cs="Times New Roman"/>
              <w:bCs/>
              <w:iCs/>
              <w:noProof/>
              <w:color w:val="262626" w:themeColor="text1" w:themeTint="D9"/>
              <w:sz w:val="24"/>
              <w:szCs w:val="24"/>
              <w:lang w:eastAsia="de-DE"/>
            </w:rPr>
          </w:pPr>
          <w:r w:rsidRPr="00C954B3">
            <w:rPr>
              <w:rFonts w:ascii="Times New Roman" w:eastAsia="Times New Roman" w:hAnsi="Times New Roman" w:cs="Times New Roman"/>
              <w:bCs/>
              <w:iCs/>
              <w:noProof/>
              <w:color w:val="262626" w:themeColor="text1" w:themeTint="D9"/>
              <w:sz w:val="24"/>
              <w:szCs w:val="24"/>
              <w:lang w:eastAsia="de-DE"/>
            </w:rPr>
            <w:t>5. PROCJENA RIZIKA OD PRIJEVARA</w:t>
          </w:r>
          <w:r w:rsidR="007F1C35" w:rsidRPr="00C954B3">
            <w:rPr>
              <w:rFonts w:ascii="Times New Roman" w:eastAsia="Times New Roman" w:hAnsi="Times New Roman" w:cs="Times New Roman"/>
              <w:bCs/>
              <w:iCs/>
              <w:noProof/>
              <w:color w:val="262626" w:themeColor="text1" w:themeTint="D9"/>
              <w:sz w:val="24"/>
              <w:szCs w:val="24"/>
              <w:lang w:eastAsia="de-DE"/>
            </w:rPr>
            <w:t>……………………………………………………. 2</w:t>
          </w:r>
          <w:r w:rsidR="00161724" w:rsidRPr="00C954B3">
            <w:rPr>
              <w:rFonts w:ascii="Times New Roman" w:eastAsia="Times New Roman" w:hAnsi="Times New Roman" w:cs="Times New Roman"/>
              <w:bCs/>
              <w:iCs/>
              <w:noProof/>
              <w:color w:val="262626" w:themeColor="text1" w:themeTint="D9"/>
              <w:sz w:val="24"/>
              <w:szCs w:val="24"/>
              <w:lang w:eastAsia="de-DE"/>
            </w:rPr>
            <w:t>1</w:t>
          </w:r>
        </w:p>
        <w:p w14:paraId="1C2817EA" w14:textId="2916A1A1" w:rsidR="00A17531" w:rsidRPr="00C954B3" w:rsidRDefault="007F1C35" w:rsidP="009662FF">
          <w:pPr>
            <w:spacing w:after="120" w:line="240" w:lineRule="auto"/>
            <w:jc w:val="both"/>
            <w:rPr>
              <w:rFonts w:ascii="Times New Roman" w:eastAsia="Times New Roman" w:hAnsi="Times New Roman" w:cs="Times New Roman"/>
              <w:b/>
              <w:bCs/>
              <w:sz w:val="24"/>
              <w:szCs w:val="24"/>
            </w:rPr>
          </w:pPr>
          <w:r w:rsidRPr="00C954B3">
            <w:rPr>
              <w:rFonts w:ascii="Times New Roman" w:eastAsia="Times New Roman" w:hAnsi="Times New Roman" w:cs="Times New Roman"/>
              <w:bCs/>
              <w:sz w:val="24"/>
              <w:szCs w:val="24"/>
            </w:rPr>
            <w:t>6</w:t>
          </w:r>
          <w:r w:rsidR="00E71129" w:rsidRPr="00C954B3">
            <w:rPr>
              <w:rFonts w:ascii="Times New Roman" w:eastAsia="Times New Roman" w:hAnsi="Times New Roman" w:cs="Times New Roman"/>
              <w:bCs/>
              <w:sz w:val="24"/>
              <w:szCs w:val="24"/>
            </w:rPr>
            <w:t>.</w:t>
          </w:r>
          <w:r w:rsidR="00E71129" w:rsidRPr="00C954B3">
            <w:rPr>
              <w:rFonts w:ascii="Times New Roman" w:eastAsia="Times New Roman" w:hAnsi="Times New Roman" w:cs="Times New Roman"/>
              <w:b/>
              <w:bCs/>
              <w:sz w:val="24"/>
              <w:szCs w:val="24"/>
            </w:rPr>
            <w:t xml:space="preserve"> </w:t>
          </w:r>
          <w:r w:rsidR="00E71129" w:rsidRPr="00C954B3">
            <w:rPr>
              <w:rFonts w:ascii="Times New Roman" w:eastAsia="Times New Roman" w:hAnsi="Times New Roman" w:cs="Times New Roman"/>
              <w:noProof/>
              <w:color w:val="262626" w:themeColor="text1" w:themeTint="D9"/>
              <w:sz w:val="24"/>
              <w:szCs w:val="24"/>
              <w:lang w:val="en-US"/>
            </w:rPr>
            <w:t>PREGLED PROMJENA……………………………………………………………………</w:t>
          </w:r>
          <w:r w:rsidR="00915313" w:rsidRPr="00C954B3">
            <w:rPr>
              <w:rFonts w:ascii="Times New Roman" w:eastAsia="Times New Roman" w:hAnsi="Times New Roman" w:cs="Times New Roman"/>
              <w:noProof/>
              <w:color w:val="262626" w:themeColor="text1" w:themeTint="D9"/>
              <w:sz w:val="24"/>
              <w:szCs w:val="24"/>
              <w:lang w:val="en-US"/>
            </w:rPr>
            <w:t>.</w:t>
          </w:r>
          <w:r w:rsidR="00EB5681" w:rsidRPr="00C954B3">
            <w:rPr>
              <w:rFonts w:ascii="Times New Roman" w:eastAsia="Times New Roman" w:hAnsi="Times New Roman" w:cs="Times New Roman"/>
              <w:noProof/>
              <w:color w:val="262626" w:themeColor="text1" w:themeTint="D9"/>
              <w:sz w:val="24"/>
              <w:szCs w:val="24"/>
              <w:lang w:val="en-US"/>
            </w:rPr>
            <w:t>2</w:t>
          </w:r>
          <w:r w:rsidR="004271DF" w:rsidRPr="00C954B3">
            <w:rPr>
              <w:rFonts w:ascii="Times New Roman" w:eastAsia="Times New Roman" w:hAnsi="Times New Roman" w:cs="Times New Roman"/>
              <w:noProof/>
              <w:color w:val="262626" w:themeColor="text1" w:themeTint="D9"/>
              <w:sz w:val="24"/>
              <w:szCs w:val="24"/>
              <w:lang w:val="en-US"/>
            </w:rPr>
            <w:t>4</w:t>
          </w:r>
        </w:p>
        <w:p w14:paraId="255171CB" w14:textId="40BBF4DF" w:rsidR="00EB5681" w:rsidRPr="00C954B3" w:rsidRDefault="00EB5681" w:rsidP="009662FF">
          <w:pPr>
            <w:spacing w:after="120" w:line="240" w:lineRule="auto"/>
            <w:jc w:val="both"/>
            <w:rPr>
              <w:rFonts w:ascii="Times New Roman" w:eastAsia="Times New Roman" w:hAnsi="Times New Roman" w:cs="Times New Roman"/>
              <w:b/>
              <w:bCs/>
              <w:sz w:val="24"/>
              <w:szCs w:val="24"/>
            </w:rPr>
          </w:pPr>
        </w:p>
        <w:p w14:paraId="05ADDDC4" w14:textId="3CCE98CA" w:rsidR="00EB5681" w:rsidRPr="00C954B3" w:rsidRDefault="00EB5681" w:rsidP="009662FF">
          <w:pPr>
            <w:spacing w:after="120" w:line="240" w:lineRule="auto"/>
            <w:jc w:val="both"/>
            <w:rPr>
              <w:rFonts w:ascii="Times New Roman" w:eastAsia="Times New Roman" w:hAnsi="Times New Roman" w:cs="Times New Roman"/>
              <w:b/>
              <w:bCs/>
              <w:sz w:val="24"/>
              <w:szCs w:val="24"/>
            </w:rPr>
          </w:pPr>
        </w:p>
        <w:p w14:paraId="5CC8636F" w14:textId="77777777" w:rsidR="00EB5681" w:rsidRPr="00C954B3" w:rsidRDefault="00EB5681" w:rsidP="009662FF">
          <w:pPr>
            <w:spacing w:after="120" w:line="240" w:lineRule="auto"/>
            <w:jc w:val="both"/>
            <w:rPr>
              <w:rFonts w:ascii="Times New Roman" w:eastAsia="Times New Roman" w:hAnsi="Times New Roman" w:cs="Times New Roman"/>
              <w:b/>
              <w:bCs/>
              <w:sz w:val="24"/>
              <w:szCs w:val="24"/>
            </w:rPr>
          </w:pPr>
        </w:p>
        <w:p w14:paraId="199423A7" w14:textId="77777777" w:rsidR="00EB5681" w:rsidRPr="00C954B3" w:rsidRDefault="00EB5681" w:rsidP="009662FF">
          <w:pPr>
            <w:spacing w:after="120" w:line="240" w:lineRule="auto"/>
            <w:jc w:val="both"/>
            <w:rPr>
              <w:rFonts w:ascii="Lucida Sans Unicode" w:eastAsia="Times New Roman" w:hAnsi="Lucida Sans Unicode" w:cs="Times New Roman"/>
              <w:b/>
              <w:bCs/>
              <w:szCs w:val="24"/>
              <w:lang w:val="en-US"/>
            </w:rPr>
          </w:pPr>
        </w:p>
        <w:p w14:paraId="438E0215" w14:textId="77777777" w:rsidR="00EB5681" w:rsidRPr="00C954B3" w:rsidRDefault="00EB5681" w:rsidP="009662FF">
          <w:pPr>
            <w:spacing w:after="120" w:line="240" w:lineRule="auto"/>
            <w:jc w:val="both"/>
            <w:rPr>
              <w:rFonts w:ascii="Lucida Sans Unicode" w:eastAsia="Times New Roman" w:hAnsi="Lucida Sans Unicode" w:cs="Times New Roman"/>
              <w:b/>
              <w:bCs/>
              <w:szCs w:val="24"/>
              <w:lang w:val="en-US"/>
            </w:rPr>
          </w:pPr>
        </w:p>
        <w:p w14:paraId="1F3D252D" w14:textId="77777777" w:rsidR="00EB5681" w:rsidRPr="00C954B3" w:rsidRDefault="00EB5681" w:rsidP="009662FF">
          <w:pPr>
            <w:spacing w:after="120" w:line="240" w:lineRule="auto"/>
            <w:jc w:val="both"/>
            <w:rPr>
              <w:rFonts w:ascii="Lucida Sans Unicode" w:eastAsia="Times New Roman" w:hAnsi="Lucida Sans Unicode" w:cs="Times New Roman"/>
              <w:b/>
              <w:bCs/>
              <w:szCs w:val="24"/>
              <w:lang w:val="en-US"/>
            </w:rPr>
          </w:pPr>
        </w:p>
        <w:p w14:paraId="29697C49" w14:textId="77777777" w:rsidR="00EB5681" w:rsidRPr="00C954B3" w:rsidRDefault="00EB5681" w:rsidP="009662FF">
          <w:pPr>
            <w:spacing w:after="120" w:line="240" w:lineRule="auto"/>
            <w:jc w:val="both"/>
            <w:rPr>
              <w:rFonts w:ascii="Lucida Sans Unicode" w:eastAsia="Times New Roman" w:hAnsi="Lucida Sans Unicode" w:cs="Times New Roman"/>
              <w:b/>
              <w:bCs/>
              <w:szCs w:val="24"/>
              <w:lang w:val="en-US"/>
            </w:rPr>
          </w:pPr>
        </w:p>
        <w:p w14:paraId="3B0E9492" w14:textId="77777777" w:rsidR="00EB5681" w:rsidRPr="00C954B3" w:rsidRDefault="00EB5681" w:rsidP="009662FF">
          <w:pPr>
            <w:spacing w:after="120" w:line="240" w:lineRule="auto"/>
            <w:jc w:val="both"/>
            <w:rPr>
              <w:rFonts w:ascii="Lucida Sans Unicode" w:eastAsia="Times New Roman" w:hAnsi="Lucida Sans Unicode" w:cs="Times New Roman"/>
              <w:b/>
              <w:bCs/>
              <w:szCs w:val="24"/>
              <w:lang w:val="en-US"/>
            </w:rPr>
          </w:pPr>
        </w:p>
        <w:p w14:paraId="63BCB5B1" w14:textId="3DD446F6" w:rsidR="009662FF" w:rsidRPr="00C954B3" w:rsidRDefault="00E028BC" w:rsidP="009662FF">
          <w:pPr>
            <w:spacing w:after="120" w:line="240" w:lineRule="auto"/>
            <w:jc w:val="both"/>
            <w:rPr>
              <w:rFonts w:ascii="Lucida Sans Unicode" w:eastAsia="Times New Roman" w:hAnsi="Lucida Sans Unicode" w:cs="Times New Roman"/>
              <w:b/>
              <w:bCs/>
              <w:szCs w:val="24"/>
              <w:lang w:val="en-US"/>
            </w:rPr>
          </w:pPr>
        </w:p>
      </w:sdtContent>
    </w:sdt>
    <w:p w14:paraId="20245175" w14:textId="77777777" w:rsidR="001111BC" w:rsidRPr="00C954B3" w:rsidRDefault="00BD586F" w:rsidP="00624071">
      <w:pPr>
        <w:pBdr>
          <w:top w:val="single" w:sz="4" w:space="0" w:color="auto"/>
          <w:left w:val="single" w:sz="4" w:space="0" w:color="auto"/>
          <w:bottom w:val="single" w:sz="4" w:space="0" w:color="auto"/>
          <w:right w:val="single" w:sz="4" w:space="1" w:color="auto"/>
        </w:pBdr>
        <w:shd w:val="clear" w:color="auto" w:fill="D9D9D9" w:themeFill="background1" w:themeFillShade="D9"/>
        <w:spacing w:after="0" w:line="240" w:lineRule="auto"/>
        <w:jc w:val="both"/>
        <w:outlineLvl w:val="0"/>
        <w:rPr>
          <w:rFonts w:ascii="Times New Roman" w:eastAsia="Times New Roman" w:hAnsi="Times New Roman" w:cs="Times New Roman"/>
          <w:b/>
          <w:sz w:val="24"/>
          <w:szCs w:val="24"/>
          <w:lang w:eastAsia="hr-HR"/>
        </w:rPr>
      </w:pPr>
      <w:bookmarkStart w:id="1" w:name="_Toc85026306"/>
      <w:r w:rsidRPr="00C954B3">
        <w:rPr>
          <w:rFonts w:ascii="Times New Roman" w:eastAsia="Times New Roman" w:hAnsi="Times New Roman" w:cs="Times New Roman"/>
          <w:b/>
          <w:sz w:val="24"/>
          <w:szCs w:val="24"/>
          <w:lang w:eastAsia="hr-HR"/>
        </w:rPr>
        <w:t>1.</w:t>
      </w:r>
      <w:r w:rsidR="001111BC" w:rsidRPr="00C954B3">
        <w:rPr>
          <w:rFonts w:ascii="Times New Roman" w:eastAsia="Times New Roman" w:hAnsi="Times New Roman" w:cs="Times New Roman"/>
          <w:b/>
          <w:sz w:val="24"/>
          <w:szCs w:val="24"/>
          <w:lang w:eastAsia="hr-HR"/>
        </w:rPr>
        <w:t xml:space="preserve"> S</w:t>
      </w:r>
      <w:r w:rsidR="006E6F4D" w:rsidRPr="00C954B3">
        <w:rPr>
          <w:rFonts w:ascii="Times New Roman" w:eastAsia="Times New Roman" w:hAnsi="Times New Roman" w:cs="Times New Roman"/>
          <w:b/>
          <w:sz w:val="24"/>
          <w:szCs w:val="24"/>
          <w:lang w:eastAsia="hr-HR"/>
        </w:rPr>
        <w:t>VRHA</w:t>
      </w:r>
      <w:bookmarkEnd w:id="1"/>
    </w:p>
    <w:p w14:paraId="2C55C2AE" w14:textId="77777777" w:rsidR="001111BC" w:rsidRPr="00C954B3" w:rsidRDefault="001111BC" w:rsidP="00927186">
      <w:pPr>
        <w:rPr>
          <w:rFonts w:ascii="Times New Roman" w:hAnsi="Times New Roman" w:cs="Times New Roman"/>
          <w:lang w:eastAsia="hr-HR"/>
        </w:rPr>
      </w:pPr>
    </w:p>
    <w:p w14:paraId="0C96A8C7" w14:textId="77777777" w:rsidR="007F5D9D" w:rsidRPr="00C954B3" w:rsidRDefault="00D95CC2" w:rsidP="00D95CC2">
      <w:pPr>
        <w:pBdr>
          <w:top w:val="none" w:sz="0" w:space="0" w:color="000000"/>
          <w:left w:val="none" w:sz="0" w:space="0" w:color="000000"/>
          <w:bottom w:val="none" w:sz="0" w:space="0" w:color="000000"/>
          <w:right w:val="none" w:sz="0" w:space="1" w:color="000000"/>
        </w:pBdr>
        <w:spacing w:after="0" w:line="240" w:lineRule="auto"/>
        <w:jc w:val="both"/>
        <w:rPr>
          <w:rFonts w:ascii="Times New Roman" w:eastAsia="Times New Roman" w:hAnsi="Times New Roman" w:cs="Times New Roman"/>
          <w:b/>
          <w:sz w:val="24"/>
          <w:szCs w:val="24"/>
          <w:lang w:eastAsia="hr-HR"/>
        </w:rPr>
      </w:pPr>
      <w:r w:rsidRPr="00C954B3">
        <w:rPr>
          <w:rFonts w:ascii="Times New Roman" w:eastAsia="Times New Roman" w:hAnsi="Times New Roman" w:cs="Times New Roman"/>
          <w:sz w:val="24"/>
          <w:szCs w:val="24"/>
          <w:lang w:eastAsia="hr-HR"/>
        </w:rPr>
        <w:t xml:space="preserve">Ovo poglavlje daje osnovne smjernice o procesu upravljanja nepravilnostima koje uključuju aktivnosti koje se odnose na prevenciju, otkrivanje, postupanje, izvještavanje o nepravilnostima te praćenje postupanja po utvrđenim nepravilnostima i sumnjama na prijevaru, s ciljem zaštite financijskih interesa EU-a. Potrebno je razlikovati ozbiljne nepravilnosti, od onih koje su definirane Pravilima o financijskim korekcijama (Prilog 1, Prilog 2 i Prilog 3). U ozbiljne nepravilnosti spadaju 4 kategorije nepravilnosti, a to su: </w:t>
      </w:r>
      <w:r w:rsidRPr="00C954B3">
        <w:rPr>
          <w:rFonts w:ascii="Times New Roman" w:eastAsia="Times New Roman" w:hAnsi="Times New Roman" w:cs="Times New Roman"/>
          <w:b/>
          <w:sz w:val="24"/>
          <w:szCs w:val="24"/>
          <w:lang w:eastAsia="hr-HR"/>
        </w:rPr>
        <w:t>prijevara, sukob interesa, korupcija i dvostruko financiranje.</w:t>
      </w:r>
      <w:r w:rsidR="004A4BC9" w:rsidRPr="00C954B3">
        <w:rPr>
          <w:rFonts w:ascii="Times New Roman" w:eastAsia="Times New Roman" w:hAnsi="Times New Roman" w:cs="Times New Roman"/>
          <w:b/>
          <w:sz w:val="24"/>
          <w:szCs w:val="24"/>
          <w:lang w:eastAsia="hr-HR"/>
        </w:rPr>
        <w:t xml:space="preserve"> </w:t>
      </w:r>
    </w:p>
    <w:p w14:paraId="484A0BF2" w14:textId="77777777" w:rsidR="007F5D9D" w:rsidRPr="00C954B3" w:rsidRDefault="007F5D9D" w:rsidP="00D95CC2">
      <w:pPr>
        <w:pBdr>
          <w:top w:val="none" w:sz="0" w:space="0" w:color="000000"/>
          <w:left w:val="none" w:sz="0" w:space="0" w:color="000000"/>
          <w:bottom w:val="none" w:sz="0" w:space="0" w:color="000000"/>
          <w:right w:val="none" w:sz="0" w:space="1" w:color="000000"/>
        </w:pBdr>
        <w:spacing w:after="0" w:line="240" w:lineRule="auto"/>
        <w:jc w:val="both"/>
        <w:rPr>
          <w:rFonts w:ascii="Times New Roman" w:eastAsia="Times New Roman" w:hAnsi="Times New Roman" w:cs="Times New Roman"/>
          <w:b/>
          <w:sz w:val="24"/>
          <w:szCs w:val="24"/>
          <w:lang w:eastAsia="hr-HR"/>
        </w:rPr>
      </w:pPr>
    </w:p>
    <w:p w14:paraId="03F8A537" w14:textId="77777777" w:rsidR="00D95CC2" w:rsidRPr="00C954B3" w:rsidRDefault="00D95CC2" w:rsidP="00D95CC2">
      <w:pPr>
        <w:pBdr>
          <w:top w:val="none" w:sz="0" w:space="0" w:color="000000"/>
          <w:left w:val="none" w:sz="0" w:space="0" w:color="000000"/>
          <w:bottom w:val="none" w:sz="0" w:space="0" w:color="000000"/>
          <w:right w:val="none" w:sz="0" w:space="1" w:color="000000"/>
        </w:pBdr>
        <w:spacing w:after="0" w:line="240" w:lineRule="auto"/>
        <w:jc w:val="both"/>
        <w:rPr>
          <w:rFonts w:ascii="Times New Roman" w:eastAsia="Times New Roman" w:hAnsi="Times New Roman" w:cs="Times New Roman"/>
          <w:sz w:val="24"/>
          <w:szCs w:val="24"/>
          <w:lang w:eastAsia="hr-HR"/>
        </w:rPr>
      </w:pPr>
    </w:p>
    <w:p w14:paraId="5CBCE230" w14:textId="2DC029CA" w:rsidR="004A4BC9" w:rsidRPr="00C954B3" w:rsidRDefault="004A4BC9" w:rsidP="00D95CC2">
      <w:pPr>
        <w:pBdr>
          <w:top w:val="none" w:sz="0" w:space="0" w:color="000000"/>
          <w:left w:val="none" w:sz="0" w:space="0" w:color="000000"/>
          <w:bottom w:val="none" w:sz="0" w:space="0" w:color="000000"/>
          <w:right w:val="none" w:sz="0" w:space="1" w:color="000000"/>
        </w:pBdr>
        <w:spacing w:after="0" w:line="240" w:lineRule="auto"/>
        <w:jc w:val="both"/>
        <w:rPr>
          <w:rFonts w:ascii="Times New Roman" w:hAnsi="Times New Roman" w:cs="Times New Roman"/>
          <w:sz w:val="24"/>
          <w:szCs w:val="24"/>
        </w:rPr>
      </w:pPr>
      <w:r w:rsidRPr="00C954B3">
        <w:rPr>
          <w:rFonts w:ascii="Times New Roman" w:hAnsi="Times New Roman" w:cs="Times New Roman"/>
          <w:b/>
          <w:sz w:val="24"/>
          <w:szCs w:val="24"/>
          <w:lang w:val="en-US" w:eastAsia="hr-HR"/>
        </w:rPr>
        <w:t>Sukob interesa</w:t>
      </w:r>
      <w:r w:rsidRPr="00C954B3">
        <w:rPr>
          <w:rFonts w:ascii="Times New Roman" w:hAnsi="Times New Roman" w:cs="Times New Roman"/>
          <w:sz w:val="24"/>
          <w:szCs w:val="24"/>
        </w:rPr>
        <w:t xml:space="preserve"> postoji ako je ugroženo nepristrano i objektivno obnašanje funkcije financijskog izvršitelja ili druge osobe zbog obiteljskih, emotivnih, političkih ili nacionalnih razloga, ekonomskog interesa ili drugog izravnog ili neizravnog osobnog interesa. </w:t>
      </w:r>
    </w:p>
    <w:p w14:paraId="39DE331D" w14:textId="77777777" w:rsidR="00C87C66" w:rsidRPr="00C954B3" w:rsidRDefault="00C87C66" w:rsidP="00C87C66">
      <w:pPr>
        <w:pBdr>
          <w:top w:val="none" w:sz="0" w:space="0" w:color="000000"/>
          <w:left w:val="none" w:sz="0" w:space="0" w:color="000000"/>
          <w:bottom w:val="none" w:sz="0" w:space="0" w:color="000000"/>
          <w:right w:val="none" w:sz="0" w:space="1" w:color="000000"/>
        </w:pBdr>
        <w:spacing w:after="0" w:line="240" w:lineRule="auto"/>
        <w:jc w:val="both"/>
        <w:rPr>
          <w:rFonts w:ascii="Times New Roman" w:hAnsi="Times New Roman" w:cs="Times New Roman"/>
          <w:sz w:val="24"/>
          <w:szCs w:val="24"/>
        </w:rPr>
      </w:pPr>
      <w:r w:rsidRPr="00C954B3">
        <w:rPr>
          <w:rFonts w:ascii="Times New Roman" w:hAnsi="Times New Roman" w:cs="Times New Roman"/>
          <w:sz w:val="24"/>
          <w:szCs w:val="24"/>
        </w:rPr>
        <w:t>Zakonom o sprječavanju sukoba interesa (NN br. 143/21) definirano je, da sukob interesa postoji kada su privatni interesi obveznika u suprotnosti s javnim interesom, a posebice kada:</w:t>
      </w:r>
    </w:p>
    <w:p w14:paraId="1C5BBCE6" w14:textId="77777777" w:rsidR="00C87C66" w:rsidRPr="00C954B3" w:rsidRDefault="00C87C66" w:rsidP="00C87C66">
      <w:pPr>
        <w:pBdr>
          <w:top w:val="none" w:sz="0" w:space="0" w:color="000000"/>
          <w:left w:val="none" w:sz="0" w:space="0" w:color="000000"/>
          <w:bottom w:val="none" w:sz="0" w:space="0" w:color="000000"/>
          <w:right w:val="none" w:sz="0" w:space="1" w:color="000000"/>
        </w:pBdr>
        <w:spacing w:after="0" w:line="240" w:lineRule="auto"/>
        <w:jc w:val="both"/>
        <w:rPr>
          <w:rFonts w:ascii="Times New Roman" w:hAnsi="Times New Roman" w:cs="Times New Roman"/>
          <w:sz w:val="24"/>
          <w:szCs w:val="24"/>
        </w:rPr>
      </w:pPr>
    </w:p>
    <w:p w14:paraId="066A8379" w14:textId="77777777" w:rsidR="00C87C66" w:rsidRPr="00C954B3" w:rsidRDefault="00C87C66" w:rsidP="00C87C66">
      <w:pPr>
        <w:pStyle w:val="ListParagraph"/>
        <w:numPr>
          <w:ilvl w:val="0"/>
          <w:numId w:val="10"/>
        </w:numPr>
        <w:pBdr>
          <w:right w:val="none" w:sz="0" w:space="1" w:color="000000"/>
        </w:pBdr>
        <w:jc w:val="both"/>
        <w:rPr>
          <w:rFonts w:eastAsiaTheme="minorHAnsi"/>
        </w:rPr>
      </w:pPr>
      <w:r w:rsidRPr="00C954B3">
        <w:rPr>
          <w:rFonts w:eastAsiaTheme="minorHAnsi"/>
        </w:rPr>
        <w:t>privatni interes obveznika može utjecati na njegovu nepristranost u obavljanju javne dužnosti (potencijalni sukob interesa)</w:t>
      </w:r>
    </w:p>
    <w:p w14:paraId="3F426A1C" w14:textId="77777777" w:rsidR="00C87C66" w:rsidRPr="00C954B3" w:rsidRDefault="00C87C66" w:rsidP="00C87C66">
      <w:pPr>
        <w:pStyle w:val="ListParagraph"/>
        <w:numPr>
          <w:ilvl w:val="0"/>
          <w:numId w:val="10"/>
        </w:numPr>
        <w:pBdr>
          <w:right w:val="none" w:sz="0" w:space="1" w:color="000000"/>
        </w:pBdr>
        <w:jc w:val="both"/>
        <w:rPr>
          <w:rFonts w:eastAsiaTheme="minorHAnsi"/>
        </w:rPr>
      </w:pPr>
      <w:r w:rsidRPr="00C954B3">
        <w:rPr>
          <w:rFonts w:eastAsiaTheme="minorHAnsi"/>
        </w:rPr>
        <w:t>privatni interes obveznika je utjecao ili se osnovano može smatrati da je utjecao na njegovu nepristranost u obavljanju javne dužnosti (stvarni sukob interesa).</w:t>
      </w:r>
    </w:p>
    <w:p w14:paraId="71ED9401" w14:textId="77777777" w:rsidR="00C87C66" w:rsidRPr="00C954B3" w:rsidRDefault="00C87C66" w:rsidP="00C87C66">
      <w:pPr>
        <w:pStyle w:val="ListParagraph"/>
        <w:pBdr>
          <w:right w:val="none" w:sz="0" w:space="1" w:color="000000"/>
        </w:pBdr>
        <w:ind w:left="720"/>
        <w:jc w:val="both"/>
        <w:rPr>
          <w:rFonts w:eastAsiaTheme="minorHAnsi"/>
        </w:rPr>
      </w:pPr>
    </w:p>
    <w:p w14:paraId="4253D06A" w14:textId="77777777" w:rsidR="00C87C66" w:rsidRPr="00C954B3" w:rsidRDefault="00C87C66" w:rsidP="00C87C66">
      <w:pPr>
        <w:pBdr>
          <w:top w:val="none" w:sz="0" w:space="0" w:color="000000"/>
          <w:left w:val="none" w:sz="0" w:space="0" w:color="000000"/>
          <w:bottom w:val="none" w:sz="0" w:space="0" w:color="000000"/>
          <w:right w:val="none" w:sz="0" w:space="1" w:color="000000"/>
        </w:pBdr>
        <w:spacing w:after="0" w:line="240" w:lineRule="auto"/>
        <w:jc w:val="both"/>
        <w:rPr>
          <w:rFonts w:ascii="Times New Roman" w:hAnsi="Times New Roman" w:cs="Times New Roman"/>
          <w:sz w:val="24"/>
          <w:szCs w:val="24"/>
        </w:rPr>
      </w:pPr>
      <w:r w:rsidRPr="00C954B3">
        <w:rPr>
          <w:rFonts w:ascii="Times New Roman" w:hAnsi="Times New Roman" w:cs="Times New Roman"/>
          <w:sz w:val="24"/>
          <w:szCs w:val="24"/>
        </w:rPr>
        <w:t>Zakonom o sprječavanju sukoba interesa također je definirano tko se smatra obveznikom primjene Zakona.</w:t>
      </w:r>
    </w:p>
    <w:p w14:paraId="246F5BA2" w14:textId="77777777" w:rsidR="00C87C66" w:rsidRPr="00C954B3" w:rsidRDefault="00C87C66" w:rsidP="00C87C66">
      <w:pPr>
        <w:pBdr>
          <w:top w:val="none" w:sz="0" w:space="0" w:color="000000"/>
          <w:left w:val="none" w:sz="0" w:space="0" w:color="000000"/>
          <w:bottom w:val="none" w:sz="0" w:space="0" w:color="000000"/>
          <w:right w:val="none" w:sz="0" w:space="1" w:color="000000"/>
        </w:pBdr>
        <w:spacing w:after="0" w:line="240" w:lineRule="auto"/>
        <w:jc w:val="both"/>
        <w:rPr>
          <w:rFonts w:ascii="Times New Roman" w:hAnsi="Times New Roman" w:cs="Times New Roman"/>
          <w:sz w:val="24"/>
          <w:szCs w:val="24"/>
        </w:rPr>
      </w:pPr>
    </w:p>
    <w:p w14:paraId="5F1B299F" w14:textId="77777777" w:rsidR="00C87C66" w:rsidRPr="00C954B3" w:rsidRDefault="00C87C66" w:rsidP="00C87C66">
      <w:pPr>
        <w:pBdr>
          <w:top w:val="none" w:sz="0" w:space="0" w:color="000000"/>
          <w:left w:val="none" w:sz="0" w:space="0" w:color="000000"/>
          <w:bottom w:val="none" w:sz="0" w:space="0" w:color="000000"/>
          <w:right w:val="none" w:sz="0" w:space="1" w:color="000000"/>
        </w:pBdr>
        <w:spacing w:after="0" w:line="240" w:lineRule="auto"/>
        <w:jc w:val="both"/>
        <w:rPr>
          <w:rFonts w:ascii="Times New Roman" w:hAnsi="Times New Roman" w:cs="Times New Roman"/>
          <w:sz w:val="24"/>
          <w:szCs w:val="24"/>
        </w:rPr>
      </w:pPr>
      <w:r w:rsidRPr="00C954B3">
        <w:rPr>
          <w:rFonts w:ascii="Times New Roman" w:hAnsi="Times New Roman" w:cs="Times New Roman"/>
          <w:sz w:val="24"/>
          <w:szCs w:val="24"/>
        </w:rPr>
        <w:t>Tijekom provedbe projekta Korisnik je dužan poduzeti sve potrebne radnje kojima bi se uklonio potencijalni sukob interesa. U slučaju sumnje na sukob interesa Korisnik mora obavijestiti nadležno tijelo (PT) o takvoj sumnji te o radnjama koje će poduzeti ili je poduzeo radi sprječavanja (nastanka) sukoba interesa. Ako za vrijeme izvršavanja Ugovora nastupi sukob interesa ili se naknadno otkrije da je takav sukob postojao u postupku dodjele bespovratnih sredstava ili Korisnik ne poduzme ili je očito da neće poduzeti dodatne radnje</w:t>
      </w:r>
      <w:r w:rsidRPr="00C954B3">
        <w:t xml:space="preserve"> </w:t>
      </w:r>
      <w:r w:rsidRPr="00C954B3">
        <w:rPr>
          <w:rFonts w:ascii="Times New Roman" w:hAnsi="Times New Roman" w:cs="Times New Roman"/>
          <w:sz w:val="24"/>
          <w:szCs w:val="24"/>
        </w:rPr>
        <w:t>na temelju zahtijeva nadležnog tijela, Ugovor se može raskinuti, bez prava Korisnika na naknadu štete. Ako se otkrije postojanje sukoba interesa tijekom izvršavanja Ugovora, bez obzira da li se odnosi ili ne na javnu nabavu, to se smatra ozbiljnom nepravilnošću, te se propisuje odgovarajuća stopa financijske korekcije utvrđena Pravilima o financijskim korekcijama.</w:t>
      </w:r>
    </w:p>
    <w:p w14:paraId="40100652" w14:textId="77777777" w:rsidR="00C87C66" w:rsidRPr="00C954B3" w:rsidRDefault="00C87C66" w:rsidP="00D95CC2">
      <w:pPr>
        <w:pBdr>
          <w:top w:val="none" w:sz="0" w:space="0" w:color="000000"/>
          <w:left w:val="none" w:sz="0" w:space="0" w:color="000000"/>
          <w:bottom w:val="none" w:sz="0" w:space="0" w:color="000000"/>
          <w:right w:val="none" w:sz="0" w:space="1" w:color="000000"/>
        </w:pBdr>
        <w:spacing w:after="0" w:line="240" w:lineRule="auto"/>
        <w:jc w:val="both"/>
        <w:rPr>
          <w:rFonts w:ascii="Times New Roman" w:hAnsi="Times New Roman" w:cs="Times New Roman"/>
          <w:sz w:val="24"/>
          <w:szCs w:val="24"/>
          <w:lang w:val="en-US" w:eastAsia="hr-HR"/>
        </w:rPr>
      </w:pPr>
    </w:p>
    <w:p w14:paraId="7C123BB2" w14:textId="77777777" w:rsidR="004A4BC9" w:rsidRPr="00C954B3" w:rsidRDefault="004A4BC9" w:rsidP="00D95CC2">
      <w:pPr>
        <w:pBdr>
          <w:top w:val="none" w:sz="0" w:space="0" w:color="000000"/>
          <w:left w:val="none" w:sz="0" w:space="0" w:color="000000"/>
          <w:bottom w:val="none" w:sz="0" w:space="0" w:color="000000"/>
          <w:right w:val="none" w:sz="0" w:space="1" w:color="000000"/>
        </w:pBdr>
        <w:spacing w:after="0" w:line="240" w:lineRule="auto"/>
        <w:jc w:val="both"/>
        <w:rPr>
          <w:sz w:val="24"/>
          <w:szCs w:val="24"/>
          <w:lang w:val="en-US" w:eastAsia="hr-HR"/>
        </w:rPr>
      </w:pPr>
    </w:p>
    <w:p w14:paraId="628C0F6E" w14:textId="77753666" w:rsidR="00700D67" w:rsidRPr="00C954B3" w:rsidRDefault="00700D67" w:rsidP="00700D67">
      <w:pPr>
        <w:shd w:val="clear" w:color="auto" w:fill="FFFFFF"/>
        <w:spacing w:before="120" w:line="312" w:lineRule="atLeast"/>
        <w:contextualSpacing/>
        <w:jc w:val="both"/>
        <w:rPr>
          <w:rFonts w:ascii="Times New Roman" w:hAnsi="Times New Roman" w:cs="Times New Roman"/>
          <w:color w:val="000000" w:themeColor="text1"/>
          <w:sz w:val="24"/>
          <w:szCs w:val="24"/>
        </w:rPr>
      </w:pPr>
      <w:r w:rsidRPr="00C954B3">
        <w:rPr>
          <w:rFonts w:ascii="Times New Roman" w:hAnsi="Times New Roman" w:cs="Times New Roman"/>
          <w:color w:val="000000" w:themeColor="text1"/>
          <w:sz w:val="24"/>
          <w:szCs w:val="24"/>
        </w:rPr>
        <w:t xml:space="preserve">Prijevara, koja štetno utječe na financijske interese Unije smatra se: (a) u odnosu na rashode koji nisu povezani s javnom nabavom, svaka radnja ili propuštanje koji se odnose na: upotrebu ili prikazivanje lažnih, netočnih ili nepotpunih izjava ili dokumenata, čiji je učinak pronevjera ili </w:t>
      </w:r>
      <w:r w:rsidRPr="00C954B3">
        <w:rPr>
          <w:rFonts w:ascii="Times New Roman" w:hAnsi="Times New Roman" w:cs="Times New Roman"/>
          <w:color w:val="000000" w:themeColor="text1"/>
          <w:sz w:val="24"/>
          <w:szCs w:val="24"/>
        </w:rPr>
        <w:lastRenderedPageBreak/>
        <w:t>nezakonito zadržavanje sredstava ili imovine iz proračuna Unije ili proračuna kojima upravlja Unija, ili kojima upravlja u njezino ime; neotkrivanje informacija, čime se krši određena obveza, s istim učinkom; ili zloupotreba takvih sredstava ili imovine za potrebe različite od onih za koje su sredstva izvorno odobrena. (b) u odnosu na rashode u vezi s javnom nabavom,kada su počinjeni radi stjecanja nezakonite koristi za počinitelja ili drugu osobu uzrokovanjem gubitka za financijske interese Unije, svaka radnja ili propuštanje koji se odnose na: upotrebu ili prikazivanje lažnih, netočnih ili nepotpunih izjava ili dokumenata, čiji je učinak pronevjera ili nezakonito zadržavanje sredstava ili imovine iz proračuna Unije ili proračuna kojima upravlja Unija, ili kojima se upravlja u njezino ime; neotkrivanje informacija, čime se krši određena obveza, s istim učinkom; ili zloupotrebu takvih sredstava ili imovine za potrebe različite od onih za koje su sredstva izvorno odobrena, čime se nanosi šteta financijskim interesima Unije; (c) u odnosu na prihod različit od prihoda koji proizlazi iz vlastitih sredstava na temelju PDV-a, svaka radnja ili propuštanje koji se odnose na: upotrebu ili prikazivanje lažnih, netočnih ili nepotpunih izjava ili dokumenata, čiji je učinak nezakonito smanjenje sredstava iz proračuna Unije ili proračuna kojima upravlja Unija, ili kojima se upravlja u njezino ime; neotkrivanje informacija, čime se krši određena obveza, s istim učinkom; ili zloupotrebu zakonito ostvarene koristi, s istim učinkom; (d) u odnosu na prihod koji proizlazi iz vlastitih sredstava na temelju PDV-a, svaka radnja ili propuštanje koji su počinjeni u prekograničnim sustavima prijevara i koji se odnose na: upotrebu ili prikazivanje lažnih, netočnih ili nepotpunih izjava ili dokumenata u vezi s PDV-om, koji imaju za posljedicu smanjenje sredstava iz proračuna Unije; neotkrivanje informacija u vezi s PDV-om, čime se krši određena obveza, s istim učinkom; ili prikazivanje ispravnih izjava u vezi s PDV-om za potrebe prijevarna prikrivanja neplaćanja ili nezakonitog stvaranja prava na povrat PDV-a.</w:t>
      </w:r>
    </w:p>
    <w:p w14:paraId="127FCDFE" w14:textId="77777777" w:rsidR="00E22C1D" w:rsidRPr="00C954B3" w:rsidRDefault="00E22C1D" w:rsidP="00E22C1D">
      <w:pPr>
        <w:pBdr>
          <w:top w:val="none" w:sz="0" w:space="0" w:color="000000"/>
          <w:left w:val="none" w:sz="0" w:space="0" w:color="000000"/>
          <w:bottom w:val="none" w:sz="0" w:space="0" w:color="000000"/>
          <w:right w:val="none" w:sz="0" w:space="1" w:color="000000"/>
        </w:pBdr>
        <w:spacing w:after="0" w:line="240" w:lineRule="auto"/>
        <w:jc w:val="both"/>
        <w:rPr>
          <w:rFonts w:ascii="Times New Roman" w:hAnsi="Times New Roman" w:cs="Times New Roman"/>
          <w:b/>
          <w:sz w:val="24"/>
          <w:szCs w:val="24"/>
        </w:rPr>
      </w:pPr>
    </w:p>
    <w:p w14:paraId="6653C953" w14:textId="6C68FB5B" w:rsidR="00E22C1D" w:rsidRPr="00C954B3" w:rsidRDefault="00E22C1D" w:rsidP="00E22C1D">
      <w:pPr>
        <w:pBdr>
          <w:top w:val="none" w:sz="0" w:space="0" w:color="000000"/>
          <w:left w:val="none" w:sz="0" w:space="0" w:color="000000"/>
          <w:bottom w:val="none" w:sz="0" w:space="0" w:color="000000"/>
          <w:right w:val="none" w:sz="0" w:space="1" w:color="000000"/>
        </w:pBdr>
        <w:spacing w:after="0" w:line="240" w:lineRule="auto"/>
        <w:jc w:val="both"/>
        <w:rPr>
          <w:rFonts w:ascii="Times New Roman" w:hAnsi="Times New Roman" w:cs="Times New Roman"/>
          <w:sz w:val="24"/>
          <w:szCs w:val="24"/>
        </w:rPr>
      </w:pPr>
      <w:r w:rsidRPr="00C954B3">
        <w:rPr>
          <w:rFonts w:ascii="Times New Roman" w:hAnsi="Times New Roman" w:cs="Times New Roman"/>
          <w:b/>
          <w:sz w:val="24"/>
          <w:szCs w:val="24"/>
        </w:rPr>
        <w:t>Prijevara</w:t>
      </w:r>
      <w:r w:rsidRPr="00C954B3">
        <w:rPr>
          <w:rFonts w:ascii="Times New Roman" w:hAnsi="Times New Roman" w:cs="Times New Roman"/>
          <w:sz w:val="24"/>
          <w:szCs w:val="24"/>
        </w:rPr>
        <w:t xml:space="preserve"> je imovinsko kazneno djelo definirano čl. 236. Kaznenog zakona (NN br. </w:t>
      </w:r>
      <w:hyperlink r:id="rId8" w:tgtFrame="_blank" w:history="1">
        <w:r w:rsidRPr="00C954B3">
          <w:rPr>
            <w:rFonts w:ascii="Times New Roman" w:hAnsi="Times New Roman" w:cs="Times New Roman"/>
            <w:sz w:val="24"/>
            <w:szCs w:val="24"/>
          </w:rPr>
          <w:t>125/11</w:t>
        </w:r>
      </w:hyperlink>
      <w:r w:rsidRPr="00C954B3">
        <w:rPr>
          <w:rFonts w:ascii="Times New Roman" w:hAnsi="Times New Roman" w:cs="Times New Roman"/>
          <w:sz w:val="24"/>
          <w:szCs w:val="24"/>
        </w:rPr>
        <w:t>, </w:t>
      </w:r>
      <w:hyperlink r:id="rId9" w:tgtFrame="_blank" w:history="1">
        <w:r w:rsidRPr="00C954B3">
          <w:rPr>
            <w:rFonts w:ascii="Times New Roman" w:hAnsi="Times New Roman" w:cs="Times New Roman"/>
            <w:sz w:val="24"/>
            <w:szCs w:val="24"/>
          </w:rPr>
          <w:t>144/12</w:t>
        </w:r>
      </w:hyperlink>
      <w:r w:rsidRPr="00C954B3">
        <w:rPr>
          <w:rFonts w:ascii="Times New Roman" w:hAnsi="Times New Roman" w:cs="Times New Roman"/>
          <w:sz w:val="24"/>
          <w:szCs w:val="24"/>
        </w:rPr>
        <w:t>, </w:t>
      </w:r>
      <w:hyperlink r:id="rId10" w:tgtFrame="_blank" w:history="1">
        <w:r w:rsidRPr="00C954B3">
          <w:rPr>
            <w:rFonts w:ascii="Times New Roman" w:hAnsi="Times New Roman" w:cs="Times New Roman"/>
            <w:sz w:val="24"/>
            <w:szCs w:val="24"/>
          </w:rPr>
          <w:t>56/15</w:t>
        </w:r>
      </w:hyperlink>
      <w:r w:rsidRPr="00C954B3">
        <w:rPr>
          <w:rFonts w:ascii="Times New Roman" w:hAnsi="Times New Roman" w:cs="Times New Roman"/>
          <w:sz w:val="24"/>
          <w:szCs w:val="24"/>
        </w:rPr>
        <w:t>, </w:t>
      </w:r>
      <w:hyperlink r:id="rId11" w:tgtFrame="_blank" w:history="1">
        <w:r w:rsidRPr="00C954B3">
          <w:rPr>
            <w:rFonts w:ascii="Times New Roman" w:hAnsi="Times New Roman" w:cs="Times New Roman"/>
            <w:sz w:val="24"/>
            <w:szCs w:val="24"/>
          </w:rPr>
          <w:t>61/15</w:t>
        </w:r>
      </w:hyperlink>
      <w:r w:rsidRPr="00C954B3">
        <w:rPr>
          <w:rFonts w:ascii="Times New Roman" w:hAnsi="Times New Roman" w:cs="Times New Roman"/>
          <w:sz w:val="24"/>
          <w:szCs w:val="24"/>
        </w:rPr>
        <w:t>, </w:t>
      </w:r>
      <w:hyperlink r:id="rId12" w:tgtFrame="_blank" w:history="1">
        <w:r w:rsidRPr="00C954B3">
          <w:rPr>
            <w:rFonts w:ascii="Times New Roman" w:hAnsi="Times New Roman" w:cs="Times New Roman"/>
            <w:sz w:val="24"/>
            <w:szCs w:val="24"/>
          </w:rPr>
          <w:t>101/17</w:t>
        </w:r>
      </w:hyperlink>
      <w:r w:rsidRPr="00C954B3">
        <w:rPr>
          <w:rFonts w:ascii="Times New Roman" w:hAnsi="Times New Roman" w:cs="Times New Roman"/>
          <w:sz w:val="24"/>
          <w:szCs w:val="24"/>
        </w:rPr>
        <w:t>, </w:t>
      </w:r>
      <w:hyperlink r:id="rId13" w:tgtFrame="_blank" w:history="1">
        <w:r w:rsidRPr="00C954B3">
          <w:rPr>
            <w:rFonts w:ascii="Times New Roman" w:hAnsi="Times New Roman" w:cs="Times New Roman"/>
            <w:sz w:val="24"/>
            <w:szCs w:val="24"/>
          </w:rPr>
          <w:t>118/18</w:t>
        </w:r>
      </w:hyperlink>
      <w:r w:rsidRPr="00C954B3">
        <w:rPr>
          <w:rFonts w:ascii="Times New Roman" w:hAnsi="Times New Roman" w:cs="Times New Roman"/>
          <w:sz w:val="24"/>
          <w:szCs w:val="24"/>
        </w:rPr>
        <w:t>, </w:t>
      </w:r>
      <w:hyperlink r:id="rId14" w:history="1">
        <w:r w:rsidRPr="00C954B3">
          <w:rPr>
            <w:rFonts w:ascii="Times New Roman" w:hAnsi="Times New Roman" w:cs="Times New Roman"/>
            <w:sz w:val="24"/>
            <w:szCs w:val="24"/>
          </w:rPr>
          <w:t>126/19</w:t>
        </w:r>
      </w:hyperlink>
      <w:r w:rsidRPr="00C954B3">
        <w:rPr>
          <w:rFonts w:ascii="Times New Roman" w:hAnsi="Times New Roman" w:cs="Times New Roman"/>
          <w:sz w:val="24"/>
          <w:szCs w:val="24"/>
        </w:rPr>
        <w:t>, </w:t>
      </w:r>
      <w:hyperlink r:id="rId15" w:history="1">
        <w:r w:rsidRPr="00C954B3">
          <w:rPr>
            <w:rFonts w:ascii="Times New Roman" w:hAnsi="Times New Roman" w:cs="Times New Roman"/>
            <w:sz w:val="24"/>
            <w:szCs w:val="24"/>
          </w:rPr>
          <w:t>84/21</w:t>
        </w:r>
      </w:hyperlink>
      <w:r w:rsidRPr="00C954B3">
        <w:rPr>
          <w:rFonts w:ascii="Times New Roman" w:hAnsi="Times New Roman" w:cs="Times New Roman"/>
          <w:sz w:val="24"/>
          <w:szCs w:val="24"/>
        </w:rPr>
        <w:t xml:space="preserve">) te ga ostvaruje tko s ciljem da sebi ili drugome pribavi protupravnu imovinsku korist dovede nekoga lažnim prikazivanjem ili prikrivanjem činjenica u zabludu ili ga održava u zabludi i time ga navede da na štetu svoje ili tuđe imovine nešto učini ili ne učini. Riječ je o kaznenom djelu koje karakterizira doprinos žrtve, koja redovito zbog svoje naivnosti ili pohlepe i sama snosi odgovornost, te inteligencija i maštovitost počinitelja. </w:t>
      </w:r>
    </w:p>
    <w:p w14:paraId="375F5CDB" w14:textId="77777777" w:rsidR="00E22C1D" w:rsidRPr="00C954B3" w:rsidRDefault="00E22C1D" w:rsidP="00E22C1D">
      <w:pPr>
        <w:pBdr>
          <w:top w:val="none" w:sz="0" w:space="0" w:color="000000"/>
          <w:left w:val="none" w:sz="0" w:space="0" w:color="000000"/>
          <w:bottom w:val="none" w:sz="0" w:space="0" w:color="000000"/>
          <w:right w:val="none" w:sz="0" w:space="1" w:color="000000"/>
        </w:pBdr>
        <w:spacing w:after="0" w:line="240" w:lineRule="auto"/>
        <w:jc w:val="both"/>
        <w:rPr>
          <w:rFonts w:ascii="Times New Roman" w:hAnsi="Times New Roman" w:cs="Times New Roman"/>
          <w:sz w:val="24"/>
          <w:szCs w:val="24"/>
        </w:rPr>
      </w:pPr>
    </w:p>
    <w:p w14:paraId="607A0005" w14:textId="77777777" w:rsidR="00E22C1D" w:rsidRPr="00C954B3" w:rsidRDefault="00E22C1D" w:rsidP="00E22C1D">
      <w:pPr>
        <w:pBdr>
          <w:top w:val="none" w:sz="0" w:space="0" w:color="000000"/>
          <w:left w:val="none" w:sz="0" w:space="0" w:color="000000"/>
          <w:bottom w:val="none" w:sz="0" w:space="0" w:color="000000"/>
          <w:right w:val="none" w:sz="0" w:space="1" w:color="000000"/>
        </w:pBdr>
        <w:spacing w:after="0" w:line="240" w:lineRule="auto"/>
        <w:jc w:val="both"/>
        <w:rPr>
          <w:rFonts w:ascii="Times New Roman" w:hAnsi="Times New Roman" w:cs="Times New Roman"/>
          <w:sz w:val="24"/>
          <w:szCs w:val="24"/>
        </w:rPr>
      </w:pPr>
      <w:r w:rsidRPr="00C954B3">
        <w:rPr>
          <w:rFonts w:ascii="Times New Roman" w:hAnsi="Times New Roman" w:cs="Times New Roman"/>
          <w:sz w:val="24"/>
          <w:szCs w:val="24"/>
        </w:rPr>
        <w:t xml:space="preserve">Prijevara je pojam koji se koristi za opisivanje širokog spektra ponašanja u svrhu ostvarivanja osobne koristi, koristi za povezanu osobu ili treću stranu ili prouzročenja gubitka za trećega. Prijevara nema samo potencijalni štetni financijski učinak, već može naštetiti i ugledu tijela Sustava upravljanja i praćenja provedbe aktivnosti NPOO-a koja su odgovorna za upravljanje sredstvima na učinkovit način. Pod terminom „prijevara“ (engl. Fraud = prijevara) ne podrazumijevaju se samo postupanja koja imaju elemente kaznenog djela Prijevare iz članka 236., kaznenog djela Prijevare u gospodarskom poslovanju iz članka 247. Kaznenog zakona (NN 125/11, 144/12), već se može raditi o takvu postupanju ili propuštanju postupanja koje ima </w:t>
      </w:r>
      <w:r w:rsidRPr="00C954B3">
        <w:rPr>
          <w:rFonts w:ascii="Times New Roman" w:hAnsi="Times New Roman" w:cs="Times New Roman"/>
          <w:sz w:val="24"/>
          <w:szCs w:val="24"/>
        </w:rPr>
        <w:lastRenderedPageBreak/>
        <w:t>elemente bilo kojeg drugog kaznenog djela, kao npr. kaznenih djela iz Glave XXIV. Kaznenog zakona - kaznena djela protiv gospodarstva, Glave XXVI. Kaznenog zakona – kaznena djela krivotvorenja, Glave XXVIII. Kaznenog zakona – kaznena djela protiv službene dužnosti, kao i elemente prekršaja sukladno posebnim, primjenjivim propisima.</w:t>
      </w:r>
    </w:p>
    <w:p w14:paraId="0DE1AE1E" w14:textId="531D59FF" w:rsidR="00345D6B" w:rsidRPr="00C954B3" w:rsidRDefault="00345D6B" w:rsidP="00700D67">
      <w:pPr>
        <w:shd w:val="clear" w:color="auto" w:fill="FFFFFF"/>
        <w:spacing w:before="120" w:line="312" w:lineRule="atLeast"/>
        <w:contextualSpacing/>
        <w:jc w:val="both"/>
        <w:rPr>
          <w:rFonts w:ascii="Times New Roman" w:hAnsi="Times New Roman" w:cs="Times New Roman"/>
          <w:color w:val="444444"/>
          <w:sz w:val="24"/>
          <w:szCs w:val="24"/>
        </w:rPr>
      </w:pPr>
    </w:p>
    <w:p w14:paraId="36033839" w14:textId="77777777" w:rsidR="00345D6B" w:rsidRPr="00C954B3" w:rsidRDefault="00345D6B" w:rsidP="00345D6B">
      <w:pPr>
        <w:pBdr>
          <w:top w:val="none" w:sz="0" w:space="0" w:color="000000"/>
          <w:left w:val="none" w:sz="0" w:space="0" w:color="000000"/>
          <w:bottom w:val="none" w:sz="0" w:space="0" w:color="000000"/>
          <w:right w:val="none" w:sz="0" w:space="1" w:color="000000"/>
        </w:pBdr>
        <w:spacing w:after="0" w:line="240" w:lineRule="auto"/>
        <w:jc w:val="both"/>
        <w:rPr>
          <w:rFonts w:ascii="Times New Roman" w:hAnsi="Times New Roman" w:cs="Times New Roman"/>
          <w:sz w:val="24"/>
          <w:szCs w:val="24"/>
        </w:rPr>
      </w:pPr>
      <w:r w:rsidRPr="00C954B3">
        <w:rPr>
          <w:rFonts w:ascii="Times New Roman" w:hAnsi="Times New Roman" w:cs="Times New Roman"/>
          <w:sz w:val="24"/>
          <w:szCs w:val="24"/>
        </w:rPr>
        <w:t>Prijevara za koju je donesena pravomoćna sudska presuda i za koju je utvrđena poveznica između kaznenog djela prijevare i projekta, neovisno da li se odnosi na postupke javne nabave ili ne, smatra se ozbiljnom nepravilnošću, za koju se primjenjuje odgovarajuća stopa financijske korekcije definirana Pravilima o financijskim korekcijama.</w:t>
      </w:r>
    </w:p>
    <w:p w14:paraId="3490C504" w14:textId="77777777" w:rsidR="00345D6B" w:rsidRPr="00C954B3" w:rsidRDefault="00345D6B" w:rsidP="00345D6B">
      <w:pPr>
        <w:pBdr>
          <w:top w:val="none" w:sz="0" w:space="0" w:color="000000"/>
          <w:left w:val="none" w:sz="0" w:space="0" w:color="000000"/>
          <w:bottom w:val="none" w:sz="0" w:space="0" w:color="000000"/>
          <w:right w:val="none" w:sz="0" w:space="1" w:color="000000"/>
        </w:pBdr>
        <w:spacing w:after="0" w:line="240" w:lineRule="auto"/>
        <w:jc w:val="both"/>
        <w:rPr>
          <w:rFonts w:ascii="Times New Roman" w:hAnsi="Times New Roman" w:cs="Times New Roman"/>
          <w:sz w:val="24"/>
          <w:szCs w:val="24"/>
        </w:rPr>
      </w:pPr>
    </w:p>
    <w:p w14:paraId="30E2E9EB" w14:textId="77777777" w:rsidR="00345D6B" w:rsidRPr="00C954B3" w:rsidRDefault="00345D6B" w:rsidP="00345D6B">
      <w:pPr>
        <w:spacing w:after="0" w:line="240" w:lineRule="auto"/>
        <w:jc w:val="both"/>
        <w:rPr>
          <w:rFonts w:ascii="Times New Roman" w:hAnsi="Times New Roman" w:cs="Times New Roman"/>
          <w:sz w:val="24"/>
        </w:rPr>
      </w:pPr>
      <w:r w:rsidRPr="00C954B3">
        <w:rPr>
          <w:rFonts w:ascii="Times New Roman" w:hAnsi="Times New Roman" w:cs="Times New Roman"/>
          <w:sz w:val="24"/>
        </w:rPr>
        <w:t>U pogledu upravljanja rizicima prijevare, svrha je uspostaviti proaktivne, učinkovite i proporcionalne mjere protiv prijevare bez suvišnih troškova i daju se osnovne smjernice vezano procjenu rizika od prijevara i definiranje odgovarajućih mjera za ublažavanje prijevara.</w:t>
      </w:r>
    </w:p>
    <w:p w14:paraId="28125C90" w14:textId="77777777" w:rsidR="00345D6B" w:rsidRPr="00C954B3" w:rsidRDefault="00345D6B" w:rsidP="00700D67">
      <w:pPr>
        <w:shd w:val="clear" w:color="auto" w:fill="FFFFFF"/>
        <w:spacing w:before="120" w:line="312" w:lineRule="atLeast"/>
        <w:contextualSpacing/>
        <w:jc w:val="both"/>
        <w:rPr>
          <w:rFonts w:ascii="Times New Roman" w:hAnsi="Times New Roman" w:cs="Times New Roman"/>
          <w:color w:val="444444"/>
          <w:sz w:val="24"/>
          <w:szCs w:val="24"/>
        </w:rPr>
      </w:pPr>
    </w:p>
    <w:p w14:paraId="7A2CEC9E" w14:textId="77777777" w:rsidR="00700D67" w:rsidRPr="00C954B3" w:rsidRDefault="00700D67" w:rsidP="00D95CC2">
      <w:pPr>
        <w:pBdr>
          <w:top w:val="none" w:sz="0" w:space="0" w:color="000000"/>
          <w:left w:val="none" w:sz="0" w:space="0" w:color="000000"/>
          <w:bottom w:val="none" w:sz="0" w:space="0" w:color="000000"/>
          <w:right w:val="none" w:sz="0" w:space="1" w:color="000000"/>
        </w:pBdr>
        <w:spacing w:after="0" w:line="240" w:lineRule="auto"/>
        <w:jc w:val="both"/>
        <w:rPr>
          <w:rFonts w:ascii="Times New Roman" w:hAnsi="Times New Roman" w:cs="Times New Roman"/>
          <w:sz w:val="24"/>
          <w:szCs w:val="24"/>
        </w:rPr>
      </w:pPr>
    </w:p>
    <w:p w14:paraId="4D984385" w14:textId="16AFB3FD" w:rsidR="00013B68" w:rsidRPr="00C954B3" w:rsidRDefault="00700D67" w:rsidP="00013B68">
      <w:pPr>
        <w:spacing w:after="120"/>
        <w:contextualSpacing/>
        <w:jc w:val="both"/>
        <w:rPr>
          <w:rFonts w:ascii="Times New Roman" w:hAnsi="Times New Roman" w:cs="Times New Roman"/>
          <w:sz w:val="24"/>
          <w:szCs w:val="24"/>
        </w:rPr>
      </w:pPr>
      <w:r w:rsidRPr="00C954B3">
        <w:rPr>
          <w:rFonts w:ascii="Times New Roman" w:hAnsi="Times New Roman" w:cs="Times New Roman"/>
          <w:b/>
          <w:sz w:val="24"/>
          <w:szCs w:val="24"/>
        </w:rPr>
        <w:t>Korupcija</w:t>
      </w:r>
      <w:r w:rsidR="00013B68" w:rsidRPr="00C954B3">
        <w:rPr>
          <w:rFonts w:ascii="Times New Roman" w:hAnsi="Times New Roman" w:cs="Times New Roman"/>
          <w:sz w:val="24"/>
          <w:szCs w:val="24"/>
        </w:rPr>
        <w:t xml:space="preserve"> znači primanje i davanje mita, odnosno zlouporaba (javne) ovlasti u osobne svrhe.</w:t>
      </w:r>
      <w:r w:rsidRPr="00C954B3">
        <w:rPr>
          <w:rFonts w:ascii="Times New Roman" w:hAnsi="Times New Roman" w:cs="Times New Roman"/>
          <w:sz w:val="24"/>
          <w:szCs w:val="24"/>
        </w:rPr>
        <w:t xml:space="preserve"> Primanje mita znači postupanje javnog službenika koji izravno ili putem posrednika traži ili prima bilo kakvu korist za sebe ili za treću stranu, ili prihvaća obećanje takve koristi, kako bi djelovao ili se suzdržao od djelovanja u skladu sa svojom dužnosti ili pri obavljanju svoje funkcije na način koji šteti ili bi mogao štetiti financijskim interesima Unije. Davanje mita znači postupanje osobe koja obećava, nudi ili daje, izravno ili putem posrednika, bilo kakvu korist javnom službeniku za njega ili za treću stranu, kako bi djelovao ili se suzdržao od djelovanja u skladu sa svojom dužnosti ili pri obavljanju svoje funkcije na način koji šteti ili bi mogao štetiti financijskim interesima Unije.</w:t>
      </w:r>
      <w:r w:rsidR="00013B68" w:rsidRPr="00C954B3">
        <w:rPr>
          <w:rFonts w:ascii="Times New Roman" w:hAnsi="Times New Roman" w:cs="Times New Roman"/>
          <w:sz w:val="24"/>
          <w:szCs w:val="24"/>
        </w:rPr>
        <w:t xml:space="preserve"> Može obuhvaćati niz različitih tipova prijevare kao npr. dostavljanje lažnih računa, prijavljivanje izdataka koji stvarno nisu nastali ili namjerno zanemarivanje ugovornih obveza. Najčešći oblik korupcije se odnosi na korupciju putem davanja/primanja novčanih iznosa ali se može odnositi i na davanje/primanje ostalih pogodnosti (od strane davatelja u svrhu obavljanja određenih usluga i od strane njihova primatelja).</w:t>
      </w:r>
    </w:p>
    <w:p w14:paraId="48FF1936" w14:textId="77777777" w:rsidR="00013B68" w:rsidRPr="00C954B3" w:rsidRDefault="00013B68" w:rsidP="00700D67">
      <w:pPr>
        <w:spacing w:after="120"/>
        <w:contextualSpacing/>
        <w:jc w:val="both"/>
        <w:rPr>
          <w:rFonts w:ascii="Times New Roman" w:hAnsi="Times New Roman" w:cs="Times New Roman"/>
          <w:sz w:val="24"/>
          <w:szCs w:val="24"/>
        </w:rPr>
      </w:pPr>
    </w:p>
    <w:p w14:paraId="4AC3E221" w14:textId="4C97D17F" w:rsidR="00700D67" w:rsidRPr="00C954B3" w:rsidRDefault="00700D67" w:rsidP="00D95CC2">
      <w:pPr>
        <w:pBdr>
          <w:top w:val="none" w:sz="0" w:space="0" w:color="000000"/>
          <w:left w:val="none" w:sz="0" w:space="0" w:color="000000"/>
          <w:bottom w:val="none" w:sz="0" w:space="0" w:color="000000"/>
          <w:right w:val="none" w:sz="0" w:space="1" w:color="000000"/>
        </w:pBdr>
        <w:spacing w:after="0" w:line="240" w:lineRule="auto"/>
        <w:jc w:val="both"/>
        <w:rPr>
          <w:rFonts w:ascii="Times New Roman" w:hAnsi="Times New Roman" w:cs="Times New Roman"/>
          <w:sz w:val="24"/>
          <w:szCs w:val="24"/>
        </w:rPr>
      </w:pPr>
    </w:p>
    <w:p w14:paraId="2B960DB7" w14:textId="28345D31" w:rsidR="00592A81" w:rsidRPr="00C954B3" w:rsidRDefault="00700D67" w:rsidP="00592A81">
      <w:pPr>
        <w:pBdr>
          <w:top w:val="none" w:sz="0" w:space="0" w:color="000000"/>
          <w:left w:val="none" w:sz="0" w:space="0" w:color="000000"/>
          <w:bottom w:val="none" w:sz="0" w:space="0" w:color="000000"/>
          <w:right w:val="none" w:sz="0" w:space="1" w:color="000000"/>
        </w:pBdr>
        <w:spacing w:after="0" w:line="240" w:lineRule="auto"/>
        <w:jc w:val="both"/>
        <w:rPr>
          <w:rFonts w:ascii="Times New Roman" w:hAnsi="Times New Roman" w:cs="Times New Roman"/>
          <w:sz w:val="24"/>
          <w:szCs w:val="24"/>
        </w:rPr>
      </w:pPr>
      <w:r w:rsidRPr="00C954B3">
        <w:rPr>
          <w:rFonts w:ascii="Times New Roman" w:hAnsi="Times New Roman" w:cs="Times New Roman"/>
          <w:b/>
          <w:sz w:val="24"/>
          <w:szCs w:val="24"/>
        </w:rPr>
        <w:t>Dvostruko financiranje</w:t>
      </w:r>
      <w:r w:rsidR="00592A81" w:rsidRPr="00C954B3">
        <w:rPr>
          <w:rFonts w:ascii="Times New Roman" w:hAnsi="Times New Roman" w:cs="Times New Roman"/>
          <w:sz w:val="24"/>
          <w:szCs w:val="24"/>
        </w:rPr>
        <w:t xml:space="preserve"> </w:t>
      </w:r>
      <w:r w:rsidR="00592A81" w:rsidRPr="00C954B3">
        <w:t xml:space="preserve">je </w:t>
      </w:r>
      <w:r w:rsidR="00592A81" w:rsidRPr="00C954B3">
        <w:rPr>
          <w:rFonts w:ascii="Times New Roman" w:hAnsi="Times New Roman" w:cs="Times New Roman"/>
          <w:sz w:val="24"/>
          <w:szCs w:val="24"/>
        </w:rPr>
        <w:t xml:space="preserve">(su)financiranje predloženih prihvatljivih izdataka koje dovodi do primanja naknada za troškove za koje je već zatraženo ili će biti zatraženo i/ili ostvareno pravo na (su) financiranje iz bilo kojeg drugog javnog izvora (uključujući sredstva dodijeljena za NPOO). Prilikom poštivanja načela izbjegavanja dvostrukog financiranja Korisnik mora osigurati da predloženi prihvatljivi izdaci nisu, niti će biti (su)financirani više od jednom nakon potencijalno uspješnog okončanja dvaju ili više postupaka dodjele bespovratnih sredstava, osim u dijelu koji se odnosi na retroaktivnu dodjelu bespovratnih sredstava, a koji ne predstavljaju financiranje istog specifičnog troška iz više različitih izvora financiranja. Pri ovome Korisnik mora biti svjestan kaznene odgovornosti prema Kaznenom zakonu (članak 258. Subvencijska prijevara). </w:t>
      </w:r>
    </w:p>
    <w:p w14:paraId="15FE160E" w14:textId="6150C2F4" w:rsidR="001111BC" w:rsidRPr="00C954B3" w:rsidRDefault="001111BC" w:rsidP="001111BC">
      <w:pPr>
        <w:spacing w:after="0" w:line="240" w:lineRule="auto"/>
        <w:jc w:val="both"/>
        <w:rPr>
          <w:rFonts w:ascii="Times New Roman" w:eastAsia="Times New Roman" w:hAnsi="Times New Roman" w:cs="Times New Roman"/>
          <w:sz w:val="24"/>
          <w:szCs w:val="24"/>
        </w:rPr>
      </w:pPr>
    </w:p>
    <w:p w14:paraId="4FA0D02E" w14:textId="77777777" w:rsidR="001111BC" w:rsidRPr="00C954B3" w:rsidRDefault="001111BC" w:rsidP="00377CFA">
      <w:pPr>
        <w:pBdr>
          <w:top w:val="single" w:sz="4" w:space="0" w:color="auto"/>
          <w:left w:val="single" w:sz="4" w:space="0" w:color="auto"/>
          <w:bottom w:val="single" w:sz="4" w:space="0" w:color="auto"/>
          <w:right w:val="single" w:sz="4" w:space="1" w:color="auto"/>
        </w:pBdr>
        <w:shd w:val="clear" w:color="auto" w:fill="D9D9D9" w:themeFill="background1" w:themeFillShade="D9"/>
        <w:spacing w:after="0" w:line="240" w:lineRule="auto"/>
        <w:jc w:val="both"/>
        <w:outlineLvl w:val="0"/>
        <w:rPr>
          <w:rFonts w:ascii="Times New Roman" w:eastAsia="Times New Roman" w:hAnsi="Times New Roman" w:cs="Times New Roman"/>
          <w:b/>
          <w:sz w:val="24"/>
          <w:szCs w:val="24"/>
          <w:lang w:eastAsia="hr-HR"/>
        </w:rPr>
      </w:pPr>
      <w:bookmarkStart w:id="2" w:name="_Toc85026307"/>
      <w:r w:rsidRPr="00C954B3">
        <w:rPr>
          <w:rFonts w:ascii="Times New Roman" w:eastAsia="Times New Roman" w:hAnsi="Times New Roman" w:cs="Times New Roman"/>
          <w:b/>
          <w:sz w:val="24"/>
          <w:szCs w:val="24"/>
          <w:lang w:eastAsia="hr-HR"/>
        </w:rPr>
        <w:lastRenderedPageBreak/>
        <w:t>2.</w:t>
      </w:r>
      <w:r w:rsidR="00BD586F" w:rsidRPr="00C954B3">
        <w:rPr>
          <w:rFonts w:ascii="Times New Roman" w:eastAsia="Times New Roman" w:hAnsi="Times New Roman" w:cs="Times New Roman"/>
          <w:b/>
          <w:sz w:val="24"/>
          <w:szCs w:val="24"/>
          <w:lang w:eastAsia="hr-HR"/>
        </w:rPr>
        <w:t xml:space="preserve"> </w:t>
      </w:r>
      <w:r w:rsidRPr="00C954B3">
        <w:rPr>
          <w:rFonts w:ascii="Times New Roman" w:eastAsia="Times New Roman" w:hAnsi="Times New Roman" w:cs="Times New Roman"/>
          <w:b/>
          <w:sz w:val="24"/>
          <w:szCs w:val="24"/>
          <w:lang w:eastAsia="hr-HR"/>
        </w:rPr>
        <w:t>O</w:t>
      </w:r>
      <w:r w:rsidR="006E6F4D" w:rsidRPr="00C954B3">
        <w:rPr>
          <w:rFonts w:ascii="Times New Roman" w:eastAsia="Times New Roman" w:hAnsi="Times New Roman" w:cs="Times New Roman"/>
          <w:b/>
          <w:sz w:val="24"/>
          <w:szCs w:val="24"/>
          <w:lang w:eastAsia="hr-HR"/>
        </w:rPr>
        <w:t>PSEG PRIMJENE I POPIS PRILOGA</w:t>
      </w:r>
      <w:bookmarkEnd w:id="2"/>
    </w:p>
    <w:p w14:paraId="675F5E48" w14:textId="77777777" w:rsidR="001111BC" w:rsidRPr="00C954B3" w:rsidRDefault="001111BC" w:rsidP="00927186">
      <w:pPr>
        <w:rPr>
          <w:rFonts w:ascii="Times New Roman" w:hAnsi="Times New Roman" w:cs="Times New Roman"/>
          <w:lang w:eastAsia="hr-HR"/>
        </w:rPr>
      </w:pPr>
    </w:p>
    <w:p w14:paraId="50B0EDBC" w14:textId="4DE141CF" w:rsidR="001111BC" w:rsidRPr="00C954B3" w:rsidRDefault="008C5F9A" w:rsidP="001111BC">
      <w:pPr>
        <w:pBdr>
          <w:top w:val="none" w:sz="0" w:space="0" w:color="000000"/>
          <w:left w:val="none" w:sz="0" w:space="0" w:color="000000"/>
          <w:bottom w:val="none" w:sz="0" w:space="0" w:color="000000"/>
          <w:right w:val="none" w:sz="0" w:space="0" w:color="000000"/>
        </w:pBdr>
        <w:spacing w:after="0" w:line="240" w:lineRule="auto"/>
        <w:jc w:val="both"/>
        <w:rPr>
          <w:rFonts w:ascii="Times New Roman" w:eastAsia="Times New Roman" w:hAnsi="Times New Roman" w:cs="Times New Roman"/>
          <w:sz w:val="24"/>
          <w:szCs w:val="24"/>
          <w:lang w:eastAsia="hr-HR"/>
        </w:rPr>
      </w:pPr>
      <w:r w:rsidRPr="00C954B3">
        <w:rPr>
          <w:rFonts w:ascii="Times New Roman" w:eastAsia="Times New Roman" w:hAnsi="Times New Roman" w:cs="Times New Roman"/>
          <w:sz w:val="24"/>
          <w:szCs w:val="24"/>
          <w:lang w:eastAsia="hr-HR"/>
        </w:rPr>
        <w:t xml:space="preserve">Pravila </w:t>
      </w:r>
      <w:r w:rsidR="0061053A" w:rsidRPr="00C954B3">
        <w:rPr>
          <w:rFonts w:ascii="Times New Roman" w:eastAsia="Times New Roman" w:hAnsi="Times New Roman" w:cs="Times New Roman"/>
          <w:sz w:val="24"/>
          <w:szCs w:val="24"/>
          <w:lang w:eastAsia="hr-HR"/>
        </w:rPr>
        <w:t>za upravljanje nepravilnostima</w:t>
      </w:r>
      <w:r w:rsidR="00AB1BB1" w:rsidRPr="00C954B3">
        <w:rPr>
          <w:rFonts w:ascii="Times New Roman" w:eastAsia="Times New Roman" w:hAnsi="Times New Roman" w:cs="Times New Roman"/>
          <w:sz w:val="24"/>
          <w:szCs w:val="24"/>
          <w:lang w:eastAsia="hr-HR"/>
        </w:rPr>
        <w:t xml:space="preserve"> </w:t>
      </w:r>
      <w:r w:rsidR="001111BC" w:rsidRPr="00C954B3">
        <w:rPr>
          <w:rFonts w:ascii="Times New Roman" w:eastAsia="Times New Roman" w:hAnsi="Times New Roman" w:cs="Times New Roman"/>
          <w:sz w:val="24"/>
          <w:szCs w:val="24"/>
          <w:lang w:eastAsia="hr-HR"/>
        </w:rPr>
        <w:t xml:space="preserve">primjenjuje se na zaposlenike tijela </w:t>
      </w:r>
      <w:r w:rsidR="00160E71" w:rsidRPr="00C954B3">
        <w:rPr>
          <w:rFonts w:ascii="Times New Roman" w:eastAsia="Times New Roman" w:hAnsi="Times New Roman" w:cs="Times New Roman"/>
          <w:sz w:val="24"/>
          <w:szCs w:val="24"/>
          <w:lang w:eastAsia="hr-HR"/>
        </w:rPr>
        <w:t>Sustava upravljanja i praćenja provedbe aktivnosti</w:t>
      </w:r>
      <w:r w:rsidR="001111BC" w:rsidRPr="00C954B3">
        <w:rPr>
          <w:rFonts w:ascii="Times New Roman" w:eastAsia="Times New Roman" w:hAnsi="Times New Roman" w:cs="Times New Roman"/>
          <w:sz w:val="24"/>
          <w:szCs w:val="24"/>
          <w:lang w:eastAsia="hr-HR"/>
        </w:rPr>
        <w:t xml:space="preserve"> odnosno </w:t>
      </w:r>
      <w:r w:rsidR="00F64852" w:rsidRPr="00C954B3">
        <w:rPr>
          <w:rFonts w:ascii="Times New Roman" w:eastAsia="Times New Roman" w:hAnsi="Times New Roman" w:cs="Times New Roman"/>
          <w:sz w:val="24"/>
          <w:szCs w:val="24"/>
          <w:lang w:eastAsia="hr-HR"/>
        </w:rPr>
        <w:t>Tijela nadležnog za poj</w:t>
      </w:r>
      <w:r w:rsidR="00DC0FC0" w:rsidRPr="00C954B3">
        <w:rPr>
          <w:rFonts w:ascii="Times New Roman" w:eastAsia="Times New Roman" w:hAnsi="Times New Roman" w:cs="Times New Roman"/>
          <w:sz w:val="24"/>
          <w:szCs w:val="24"/>
          <w:lang w:eastAsia="hr-HR"/>
        </w:rPr>
        <w:t>edinu komponentu/podkomponentu</w:t>
      </w:r>
      <w:r w:rsidR="003075FE" w:rsidRPr="00C954B3">
        <w:rPr>
          <w:rFonts w:ascii="Times New Roman" w:eastAsia="Times New Roman" w:hAnsi="Times New Roman" w:cs="Times New Roman"/>
          <w:sz w:val="24"/>
          <w:szCs w:val="24"/>
          <w:lang w:eastAsia="hr-HR"/>
        </w:rPr>
        <w:t xml:space="preserve"> (</w:t>
      </w:r>
      <w:r w:rsidR="00F86DB8" w:rsidRPr="00C954B3">
        <w:rPr>
          <w:rFonts w:ascii="Times New Roman" w:eastAsia="Times New Roman" w:hAnsi="Times New Roman" w:cs="Times New Roman"/>
          <w:sz w:val="24"/>
          <w:szCs w:val="24"/>
          <w:lang w:eastAsia="hr-HR"/>
        </w:rPr>
        <w:t>NT</w:t>
      </w:r>
      <w:r w:rsidR="003075FE" w:rsidRPr="00C954B3">
        <w:rPr>
          <w:rFonts w:ascii="Times New Roman" w:eastAsia="Times New Roman" w:hAnsi="Times New Roman" w:cs="Times New Roman"/>
          <w:sz w:val="24"/>
          <w:szCs w:val="24"/>
          <w:lang w:eastAsia="hr-HR"/>
        </w:rPr>
        <w:t>)</w:t>
      </w:r>
      <w:r w:rsidR="00DC0FC0" w:rsidRPr="00C954B3">
        <w:rPr>
          <w:rFonts w:ascii="Times New Roman" w:eastAsia="Times New Roman" w:hAnsi="Times New Roman" w:cs="Times New Roman"/>
          <w:sz w:val="24"/>
          <w:szCs w:val="24"/>
          <w:lang w:eastAsia="hr-HR"/>
        </w:rPr>
        <w:t>,</w:t>
      </w:r>
      <w:r w:rsidR="001111BC" w:rsidRPr="00C954B3">
        <w:rPr>
          <w:rFonts w:ascii="Times New Roman" w:eastAsia="Times New Roman" w:hAnsi="Times New Roman" w:cs="Times New Roman"/>
          <w:sz w:val="24"/>
          <w:szCs w:val="24"/>
          <w:lang w:eastAsia="hr-HR"/>
        </w:rPr>
        <w:t xml:space="preserve"> </w:t>
      </w:r>
      <w:r w:rsidR="00F64852" w:rsidRPr="00C954B3">
        <w:rPr>
          <w:rFonts w:ascii="Times New Roman" w:eastAsia="Times New Roman" w:hAnsi="Times New Roman" w:cs="Times New Roman"/>
          <w:sz w:val="24"/>
          <w:szCs w:val="24"/>
          <w:lang w:eastAsia="hr-HR"/>
        </w:rPr>
        <w:t>Tijela nadležnog za koordinaciju NPOO</w:t>
      </w:r>
      <w:r w:rsidR="008739C8" w:rsidRPr="00C954B3">
        <w:rPr>
          <w:rFonts w:ascii="Times New Roman" w:eastAsia="Times New Roman" w:hAnsi="Times New Roman" w:cs="Times New Roman"/>
          <w:sz w:val="24"/>
          <w:szCs w:val="24"/>
          <w:lang w:eastAsia="hr-HR"/>
        </w:rPr>
        <w:t>-a</w:t>
      </w:r>
      <w:r w:rsidR="003075FE" w:rsidRPr="00C954B3">
        <w:rPr>
          <w:rFonts w:ascii="Times New Roman" w:eastAsia="Times New Roman" w:hAnsi="Times New Roman" w:cs="Times New Roman"/>
          <w:sz w:val="24"/>
          <w:szCs w:val="24"/>
          <w:lang w:eastAsia="hr-HR"/>
        </w:rPr>
        <w:t xml:space="preserve"> (KT)</w:t>
      </w:r>
      <w:r w:rsidR="001111BC" w:rsidRPr="00C954B3">
        <w:rPr>
          <w:rFonts w:ascii="Times New Roman" w:eastAsia="Times New Roman" w:hAnsi="Times New Roman" w:cs="Times New Roman"/>
          <w:sz w:val="24"/>
          <w:szCs w:val="24"/>
          <w:lang w:eastAsia="hr-HR"/>
        </w:rPr>
        <w:t>, T</w:t>
      </w:r>
      <w:r w:rsidR="00F64852" w:rsidRPr="00C954B3">
        <w:rPr>
          <w:rFonts w:ascii="Times New Roman" w:eastAsia="Times New Roman" w:hAnsi="Times New Roman" w:cs="Times New Roman"/>
          <w:sz w:val="24"/>
          <w:szCs w:val="24"/>
          <w:lang w:eastAsia="hr-HR"/>
        </w:rPr>
        <w:t>ijela nadležnog za slanje zahtjeva za plaćanje EK</w:t>
      </w:r>
      <w:r w:rsidR="003075FE" w:rsidRPr="00C954B3">
        <w:rPr>
          <w:rFonts w:ascii="Times New Roman" w:eastAsia="Times New Roman" w:hAnsi="Times New Roman" w:cs="Times New Roman"/>
          <w:sz w:val="24"/>
          <w:szCs w:val="24"/>
          <w:lang w:eastAsia="hr-HR"/>
        </w:rPr>
        <w:t xml:space="preserve"> (</w:t>
      </w:r>
      <w:r w:rsidR="00F86DB8" w:rsidRPr="00C954B3">
        <w:rPr>
          <w:rFonts w:ascii="Times New Roman" w:eastAsia="Times New Roman" w:hAnsi="Times New Roman" w:cs="Times New Roman"/>
          <w:sz w:val="24"/>
          <w:szCs w:val="24"/>
          <w:lang w:eastAsia="hr-HR"/>
        </w:rPr>
        <w:t>NF</w:t>
      </w:r>
      <w:r w:rsidR="003075FE" w:rsidRPr="00C954B3">
        <w:rPr>
          <w:rFonts w:ascii="Times New Roman" w:eastAsia="Times New Roman" w:hAnsi="Times New Roman" w:cs="Times New Roman"/>
          <w:sz w:val="24"/>
          <w:szCs w:val="24"/>
          <w:lang w:eastAsia="hr-HR"/>
        </w:rPr>
        <w:t>)</w:t>
      </w:r>
      <w:r w:rsidR="001111BC" w:rsidRPr="00C954B3">
        <w:rPr>
          <w:rFonts w:ascii="Times New Roman" w:eastAsia="Times New Roman" w:hAnsi="Times New Roman" w:cs="Times New Roman"/>
          <w:sz w:val="24"/>
          <w:szCs w:val="24"/>
          <w:lang w:eastAsia="hr-HR"/>
        </w:rPr>
        <w:t xml:space="preserve">  i </w:t>
      </w:r>
      <w:r w:rsidR="00F64852" w:rsidRPr="00C954B3">
        <w:rPr>
          <w:rFonts w:ascii="Times New Roman" w:eastAsia="Times New Roman" w:hAnsi="Times New Roman" w:cs="Times New Roman"/>
          <w:sz w:val="24"/>
          <w:szCs w:val="24"/>
          <w:lang w:eastAsia="hr-HR"/>
        </w:rPr>
        <w:t>Provedbenog tijela</w:t>
      </w:r>
      <w:r w:rsidR="003075FE" w:rsidRPr="00C954B3">
        <w:rPr>
          <w:rFonts w:ascii="Times New Roman" w:eastAsia="Times New Roman" w:hAnsi="Times New Roman" w:cs="Times New Roman"/>
          <w:sz w:val="24"/>
          <w:szCs w:val="24"/>
          <w:lang w:eastAsia="hr-HR"/>
        </w:rPr>
        <w:t xml:space="preserve"> (PT)</w:t>
      </w:r>
      <w:r w:rsidR="001111BC" w:rsidRPr="00C954B3">
        <w:rPr>
          <w:rFonts w:ascii="Times New Roman" w:eastAsia="Times New Roman" w:hAnsi="Times New Roman" w:cs="Times New Roman"/>
          <w:sz w:val="24"/>
          <w:szCs w:val="24"/>
          <w:lang w:eastAsia="hr-HR"/>
        </w:rPr>
        <w:t xml:space="preserve">. </w:t>
      </w:r>
    </w:p>
    <w:p w14:paraId="2E9D2F9F" w14:textId="77777777" w:rsidR="001111BC" w:rsidRPr="00C954B3" w:rsidRDefault="001111BC" w:rsidP="001111BC">
      <w:pPr>
        <w:pBdr>
          <w:top w:val="none" w:sz="0" w:space="0" w:color="000000"/>
          <w:left w:val="none" w:sz="0" w:space="0" w:color="000000"/>
          <w:bottom w:val="none" w:sz="0" w:space="0" w:color="000000"/>
          <w:right w:val="none" w:sz="0" w:space="0" w:color="000000"/>
        </w:pBdr>
        <w:spacing w:after="0" w:line="240" w:lineRule="auto"/>
        <w:jc w:val="both"/>
        <w:rPr>
          <w:rFonts w:ascii="Times New Roman" w:eastAsia="Times New Roman" w:hAnsi="Times New Roman" w:cs="Times New Roman"/>
          <w:sz w:val="24"/>
          <w:szCs w:val="24"/>
          <w:lang w:eastAsia="hr-HR"/>
        </w:rPr>
      </w:pPr>
    </w:p>
    <w:p w14:paraId="5F38B6EF" w14:textId="51E54BC1" w:rsidR="001111BC" w:rsidRPr="00C954B3" w:rsidRDefault="001111BC" w:rsidP="001111BC">
      <w:pPr>
        <w:pBdr>
          <w:top w:val="none" w:sz="0" w:space="0" w:color="000000"/>
          <w:left w:val="none" w:sz="0" w:space="0" w:color="000000"/>
          <w:bottom w:val="none" w:sz="0" w:space="0" w:color="000000"/>
          <w:right w:val="none" w:sz="0" w:space="0" w:color="000000"/>
        </w:pBdr>
        <w:spacing w:after="0" w:line="240" w:lineRule="auto"/>
        <w:jc w:val="both"/>
        <w:rPr>
          <w:rFonts w:ascii="Times New Roman" w:eastAsia="Times New Roman" w:hAnsi="Times New Roman" w:cs="Times New Roman"/>
          <w:sz w:val="24"/>
          <w:szCs w:val="24"/>
          <w:lang w:eastAsia="hr-HR"/>
        </w:rPr>
      </w:pPr>
      <w:r w:rsidRPr="00C954B3">
        <w:rPr>
          <w:rFonts w:ascii="Times New Roman" w:eastAsia="Times New Roman" w:hAnsi="Times New Roman" w:cs="Times New Roman"/>
          <w:sz w:val="24"/>
          <w:szCs w:val="24"/>
          <w:lang w:eastAsia="hr-HR"/>
        </w:rPr>
        <w:t xml:space="preserve">Prilog </w:t>
      </w:r>
      <w:r w:rsidR="00C33857" w:rsidRPr="00C954B3">
        <w:rPr>
          <w:rFonts w:ascii="Times New Roman" w:eastAsia="Times New Roman" w:hAnsi="Times New Roman" w:cs="Times New Roman"/>
          <w:sz w:val="24"/>
          <w:szCs w:val="24"/>
          <w:lang w:eastAsia="hr-HR"/>
        </w:rPr>
        <w:t>0</w:t>
      </w:r>
      <w:r w:rsidR="004538DB" w:rsidRPr="00C954B3">
        <w:rPr>
          <w:rFonts w:ascii="Times New Roman" w:eastAsia="Times New Roman" w:hAnsi="Times New Roman" w:cs="Times New Roman"/>
          <w:sz w:val="24"/>
          <w:szCs w:val="24"/>
          <w:lang w:eastAsia="hr-HR"/>
        </w:rPr>
        <w:t xml:space="preserve">1 -  </w:t>
      </w:r>
      <w:r w:rsidRPr="00C954B3">
        <w:rPr>
          <w:rFonts w:ascii="Times New Roman" w:eastAsia="Times New Roman" w:hAnsi="Times New Roman" w:cs="Times New Roman"/>
          <w:sz w:val="24"/>
          <w:szCs w:val="24"/>
          <w:lang w:eastAsia="hr-HR"/>
        </w:rPr>
        <w:t>Obrazac za prijavljivanje sumnje na nepravilnosti</w:t>
      </w:r>
    </w:p>
    <w:p w14:paraId="1DCED64D" w14:textId="4EADD758" w:rsidR="001111BC" w:rsidRPr="00C954B3" w:rsidRDefault="001111BC" w:rsidP="001111BC">
      <w:pPr>
        <w:pBdr>
          <w:top w:val="none" w:sz="0" w:space="0" w:color="000000"/>
          <w:left w:val="none" w:sz="0" w:space="0" w:color="000000"/>
          <w:bottom w:val="none" w:sz="0" w:space="0" w:color="000000"/>
          <w:right w:val="none" w:sz="0" w:space="0" w:color="000000"/>
        </w:pBdr>
        <w:spacing w:after="0" w:line="240" w:lineRule="auto"/>
        <w:jc w:val="both"/>
        <w:rPr>
          <w:rFonts w:ascii="Times New Roman" w:eastAsia="Times New Roman" w:hAnsi="Times New Roman" w:cs="Times New Roman"/>
          <w:sz w:val="24"/>
          <w:szCs w:val="24"/>
          <w:lang w:eastAsia="hr-HR"/>
        </w:rPr>
      </w:pPr>
      <w:r w:rsidRPr="00C954B3">
        <w:rPr>
          <w:rFonts w:ascii="Times New Roman" w:eastAsia="Times New Roman" w:hAnsi="Times New Roman" w:cs="Times New Roman"/>
          <w:sz w:val="24"/>
          <w:szCs w:val="24"/>
          <w:lang w:eastAsia="hr-HR"/>
        </w:rPr>
        <w:t xml:space="preserve">Prilog </w:t>
      </w:r>
      <w:r w:rsidR="00C33857" w:rsidRPr="00C954B3">
        <w:rPr>
          <w:rFonts w:ascii="Times New Roman" w:eastAsia="Times New Roman" w:hAnsi="Times New Roman" w:cs="Times New Roman"/>
          <w:sz w:val="24"/>
          <w:szCs w:val="24"/>
          <w:lang w:eastAsia="hr-HR"/>
        </w:rPr>
        <w:t>0</w:t>
      </w:r>
      <w:r w:rsidR="004538DB" w:rsidRPr="00C954B3">
        <w:rPr>
          <w:rFonts w:ascii="Times New Roman" w:eastAsia="Times New Roman" w:hAnsi="Times New Roman" w:cs="Times New Roman"/>
          <w:sz w:val="24"/>
          <w:szCs w:val="24"/>
          <w:lang w:eastAsia="hr-HR"/>
        </w:rPr>
        <w:t xml:space="preserve">2 -  </w:t>
      </w:r>
      <w:r w:rsidRPr="00C954B3">
        <w:rPr>
          <w:rFonts w:ascii="Times New Roman" w:eastAsia="Times New Roman" w:hAnsi="Times New Roman" w:cs="Times New Roman"/>
          <w:sz w:val="24"/>
          <w:szCs w:val="24"/>
          <w:lang w:eastAsia="hr-HR"/>
        </w:rPr>
        <w:t>Registar nepravilnosti</w:t>
      </w:r>
    </w:p>
    <w:p w14:paraId="23001BE5" w14:textId="154E7916" w:rsidR="001111BC" w:rsidRPr="00C954B3" w:rsidRDefault="001111BC" w:rsidP="001111BC">
      <w:pPr>
        <w:pBdr>
          <w:top w:val="none" w:sz="0" w:space="0" w:color="000000"/>
          <w:left w:val="none" w:sz="0" w:space="0" w:color="000000"/>
          <w:bottom w:val="none" w:sz="0" w:space="0" w:color="000000"/>
          <w:right w:val="none" w:sz="0" w:space="0" w:color="000000"/>
        </w:pBdr>
        <w:spacing w:after="0" w:line="240" w:lineRule="auto"/>
        <w:jc w:val="both"/>
        <w:rPr>
          <w:rFonts w:ascii="Times New Roman" w:eastAsia="Times New Roman" w:hAnsi="Times New Roman" w:cs="Times New Roman"/>
          <w:sz w:val="24"/>
          <w:szCs w:val="24"/>
          <w:lang w:eastAsia="hr-HR"/>
        </w:rPr>
      </w:pPr>
      <w:r w:rsidRPr="00C954B3">
        <w:rPr>
          <w:rFonts w:ascii="Times New Roman" w:eastAsia="Times New Roman" w:hAnsi="Times New Roman" w:cs="Times New Roman"/>
          <w:sz w:val="24"/>
          <w:szCs w:val="24"/>
          <w:lang w:eastAsia="hr-HR"/>
        </w:rPr>
        <w:t xml:space="preserve">Prilog </w:t>
      </w:r>
      <w:r w:rsidR="00C33857" w:rsidRPr="00C954B3">
        <w:rPr>
          <w:rFonts w:ascii="Times New Roman" w:eastAsia="Times New Roman" w:hAnsi="Times New Roman" w:cs="Times New Roman"/>
          <w:sz w:val="24"/>
          <w:szCs w:val="24"/>
          <w:lang w:eastAsia="hr-HR"/>
        </w:rPr>
        <w:t>0</w:t>
      </w:r>
      <w:r w:rsidR="004538DB" w:rsidRPr="00C954B3">
        <w:rPr>
          <w:rFonts w:ascii="Times New Roman" w:eastAsia="Times New Roman" w:hAnsi="Times New Roman" w:cs="Times New Roman"/>
          <w:sz w:val="24"/>
          <w:szCs w:val="24"/>
          <w:lang w:eastAsia="hr-HR"/>
        </w:rPr>
        <w:t xml:space="preserve">3 -  </w:t>
      </w:r>
      <w:r w:rsidRPr="00C954B3">
        <w:rPr>
          <w:rFonts w:ascii="Times New Roman" w:eastAsia="Times New Roman" w:hAnsi="Times New Roman" w:cs="Times New Roman"/>
          <w:sz w:val="24"/>
          <w:szCs w:val="24"/>
          <w:lang w:eastAsia="hr-HR"/>
        </w:rPr>
        <w:t>Odluka o nepravilnosti</w:t>
      </w:r>
    </w:p>
    <w:p w14:paraId="563AE473" w14:textId="2FB73CBC" w:rsidR="00767FBD" w:rsidRPr="00C954B3" w:rsidRDefault="00042868" w:rsidP="00A4485A">
      <w:pPr>
        <w:pBdr>
          <w:top w:val="none" w:sz="0" w:space="0" w:color="000000"/>
          <w:left w:val="none" w:sz="0" w:space="0" w:color="000000"/>
          <w:bottom w:val="none" w:sz="0" w:space="0" w:color="000000"/>
          <w:right w:val="none" w:sz="0" w:space="0" w:color="000000"/>
        </w:pBdr>
        <w:spacing w:after="0" w:line="240" w:lineRule="auto"/>
        <w:jc w:val="both"/>
        <w:rPr>
          <w:rFonts w:ascii="Times New Roman" w:eastAsia="Times New Roman" w:hAnsi="Times New Roman" w:cs="Times New Roman"/>
          <w:sz w:val="24"/>
          <w:szCs w:val="24"/>
          <w:lang w:eastAsia="hr-HR"/>
        </w:rPr>
      </w:pPr>
      <w:r w:rsidRPr="00C954B3">
        <w:rPr>
          <w:rFonts w:ascii="Times New Roman" w:eastAsia="Times New Roman" w:hAnsi="Times New Roman" w:cs="Times New Roman"/>
          <w:sz w:val="24"/>
          <w:szCs w:val="24"/>
          <w:lang w:eastAsia="hr-HR"/>
        </w:rPr>
        <w:t xml:space="preserve">Prilog 04  - Pravila o financijskim korekcijama </w:t>
      </w:r>
    </w:p>
    <w:p w14:paraId="229291C9" w14:textId="0F0874F4" w:rsidR="001F109C" w:rsidRPr="00C954B3" w:rsidRDefault="004538DB" w:rsidP="00D95CC2">
      <w:pPr>
        <w:pBdr>
          <w:top w:val="none" w:sz="0" w:space="0" w:color="000000"/>
          <w:left w:val="none" w:sz="0" w:space="0" w:color="000000"/>
          <w:bottom w:val="none" w:sz="0" w:space="0" w:color="000000"/>
          <w:right w:val="none" w:sz="0" w:space="0" w:color="000000"/>
        </w:pBdr>
        <w:spacing w:after="0" w:line="240" w:lineRule="auto"/>
        <w:jc w:val="both"/>
        <w:rPr>
          <w:rFonts w:ascii="Times New Roman" w:eastAsia="Times New Roman" w:hAnsi="Times New Roman" w:cs="Times New Roman"/>
          <w:sz w:val="24"/>
          <w:szCs w:val="24"/>
          <w:lang w:eastAsia="hr-HR"/>
        </w:rPr>
      </w:pPr>
      <w:r w:rsidRPr="00C954B3">
        <w:rPr>
          <w:rFonts w:ascii="Times New Roman" w:eastAsia="Times New Roman" w:hAnsi="Times New Roman" w:cs="Times New Roman"/>
          <w:sz w:val="24"/>
          <w:szCs w:val="24"/>
          <w:lang w:eastAsia="hr-HR"/>
        </w:rPr>
        <w:t xml:space="preserve">Prilog 05 – </w:t>
      </w:r>
      <w:r w:rsidR="000059C6" w:rsidRPr="00C954B3">
        <w:rPr>
          <w:rFonts w:ascii="Times New Roman" w:eastAsia="Times New Roman" w:hAnsi="Times New Roman" w:cs="Times New Roman"/>
          <w:sz w:val="24"/>
          <w:szCs w:val="24"/>
          <w:lang w:eastAsia="hr-HR"/>
        </w:rPr>
        <w:t>Zahtjev za povratom sredstava</w:t>
      </w:r>
    </w:p>
    <w:p w14:paraId="4A32C662" w14:textId="38C720F8" w:rsidR="001F109C" w:rsidRPr="00C954B3" w:rsidRDefault="001F109C" w:rsidP="00D95CC2">
      <w:pPr>
        <w:pBdr>
          <w:top w:val="none" w:sz="0" w:space="0" w:color="000000"/>
          <w:left w:val="none" w:sz="0" w:space="0" w:color="000000"/>
          <w:bottom w:val="none" w:sz="0" w:space="0" w:color="000000"/>
          <w:right w:val="none" w:sz="0" w:space="0" w:color="000000"/>
        </w:pBdr>
        <w:spacing w:after="0" w:line="240" w:lineRule="auto"/>
        <w:jc w:val="both"/>
        <w:rPr>
          <w:rFonts w:ascii="Times New Roman" w:eastAsia="Times New Roman" w:hAnsi="Times New Roman" w:cs="Times New Roman"/>
          <w:sz w:val="24"/>
          <w:szCs w:val="24"/>
          <w:lang w:eastAsia="hr-HR"/>
        </w:rPr>
      </w:pPr>
      <w:r w:rsidRPr="00C954B3">
        <w:rPr>
          <w:rFonts w:ascii="Times New Roman" w:eastAsia="Times New Roman" w:hAnsi="Times New Roman" w:cs="Times New Roman"/>
          <w:sz w:val="24"/>
          <w:szCs w:val="24"/>
          <w:lang w:eastAsia="hr-HR"/>
        </w:rPr>
        <w:t xml:space="preserve">Prilog 06 -  </w:t>
      </w:r>
      <w:r w:rsidR="00335CF0" w:rsidRPr="00C954B3">
        <w:rPr>
          <w:rFonts w:ascii="Times New Roman" w:eastAsia="Times New Roman" w:hAnsi="Times New Roman" w:cs="Times New Roman"/>
          <w:sz w:val="24"/>
          <w:szCs w:val="24"/>
          <w:lang w:eastAsia="hr-HR"/>
        </w:rPr>
        <w:t>Odluka o povratu</w:t>
      </w:r>
    </w:p>
    <w:p w14:paraId="6B191FB1" w14:textId="2B48A408" w:rsidR="00D95CC2" w:rsidRPr="00C954B3" w:rsidRDefault="001F109C" w:rsidP="00D95CC2">
      <w:pPr>
        <w:pBdr>
          <w:top w:val="none" w:sz="0" w:space="0" w:color="000000"/>
          <w:left w:val="none" w:sz="0" w:space="0" w:color="000000"/>
          <w:bottom w:val="none" w:sz="0" w:space="0" w:color="000000"/>
          <w:right w:val="none" w:sz="0" w:space="0" w:color="000000"/>
        </w:pBdr>
        <w:spacing w:after="0" w:line="240" w:lineRule="auto"/>
        <w:jc w:val="both"/>
        <w:rPr>
          <w:rFonts w:ascii="Times New Roman" w:eastAsia="Times New Roman" w:hAnsi="Times New Roman" w:cs="Times New Roman"/>
          <w:sz w:val="24"/>
          <w:szCs w:val="24"/>
          <w:lang w:eastAsia="hr-HR"/>
        </w:rPr>
      </w:pPr>
      <w:r w:rsidRPr="00C954B3">
        <w:rPr>
          <w:rFonts w:ascii="Times New Roman" w:eastAsia="Times New Roman" w:hAnsi="Times New Roman" w:cs="Times New Roman"/>
          <w:sz w:val="24"/>
          <w:szCs w:val="24"/>
          <w:lang w:eastAsia="hr-HR"/>
        </w:rPr>
        <w:t xml:space="preserve">Prilog 07 -  </w:t>
      </w:r>
      <w:r w:rsidR="00D95CC2" w:rsidRPr="00C954B3">
        <w:rPr>
          <w:rFonts w:ascii="Times New Roman" w:eastAsia="Times New Roman" w:hAnsi="Times New Roman" w:cs="Times New Roman"/>
          <w:sz w:val="24"/>
          <w:szCs w:val="24"/>
          <w:lang w:eastAsia="hr-HR"/>
        </w:rPr>
        <w:t>Registar povrata</w:t>
      </w:r>
    </w:p>
    <w:p w14:paraId="6E472285" w14:textId="747290E2" w:rsidR="00E027C8" w:rsidRPr="00C954B3" w:rsidRDefault="00E027C8" w:rsidP="00E027C8">
      <w:pPr>
        <w:pStyle w:val="xxRulesParagraph"/>
        <w:pBdr>
          <w:top w:val="none" w:sz="0" w:space="1" w:color="000000"/>
        </w:pBdr>
        <w:spacing w:before="0" w:after="0"/>
        <w:outlineLvl w:val="1"/>
        <w:rPr>
          <w:rFonts w:ascii="Times New Roman" w:hAnsi="Times New Roman" w:cs="Times New Roman"/>
          <w:b w:val="0"/>
          <w:bCs w:val="0"/>
          <w:noProof w:val="0"/>
          <w:sz w:val="24"/>
          <w:szCs w:val="24"/>
        </w:rPr>
      </w:pPr>
      <w:r w:rsidRPr="00C954B3">
        <w:rPr>
          <w:rFonts w:ascii="Times New Roman" w:hAnsi="Times New Roman" w:cs="Times New Roman"/>
          <w:b w:val="0"/>
          <w:bCs w:val="0"/>
          <w:noProof w:val="0"/>
          <w:sz w:val="24"/>
          <w:szCs w:val="24"/>
        </w:rPr>
        <w:t>Prilog 0</w:t>
      </w:r>
      <w:r w:rsidR="001F109C" w:rsidRPr="00C954B3">
        <w:rPr>
          <w:rFonts w:ascii="Times New Roman" w:hAnsi="Times New Roman" w:cs="Times New Roman"/>
          <w:b w:val="0"/>
          <w:bCs w:val="0"/>
          <w:noProof w:val="0"/>
          <w:sz w:val="24"/>
          <w:szCs w:val="24"/>
        </w:rPr>
        <w:t>8</w:t>
      </w:r>
      <w:r w:rsidRPr="00C954B3">
        <w:rPr>
          <w:rFonts w:ascii="Times New Roman" w:hAnsi="Times New Roman" w:cs="Times New Roman"/>
          <w:b w:val="0"/>
          <w:bCs w:val="0"/>
          <w:noProof w:val="0"/>
          <w:sz w:val="24"/>
          <w:szCs w:val="24"/>
        </w:rPr>
        <w:t xml:space="preserve"> </w:t>
      </w:r>
      <w:r w:rsidR="004538DB" w:rsidRPr="00C954B3">
        <w:rPr>
          <w:rFonts w:ascii="Times New Roman" w:hAnsi="Times New Roman" w:cs="Times New Roman"/>
          <w:b w:val="0"/>
          <w:bCs w:val="0"/>
          <w:noProof w:val="0"/>
          <w:sz w:val="24"/>
          <w:szCs w:val="24"/>
        </w:rPr>
        <w:t xml:space="preserve">-  </w:t>
      </w:r>
      <w:r w:rsidRPr="00C954B3">
        <w:rPr>
          <w:rFonts w:ascii="Times New Roman" w:hAnsi="Times New Roman" w:cs="Times New Roman"/>
          <w:b w:val="0"/>
          <w:bCs w:val="0"/>
          <w:noProof w:val="0"/>
          <w:sz w:val="24"/>
          <w:szCs w:val="24"/>
        </w:rPr>
        <w:t>Akcijski plan za ublažavanje rizika</w:t>
      </w:r>
    </w:p>
    <w:p w14:paraId="3A044BD1" w14:textId="07F6245E" w:rsidR="00E027C8" w:rsidRPr="00C954B3" w:rsidRDefault="00E027C8" w:rsidP="00E027C8">
      <w:pPr>
        <w:pStyle w:val="xxRulesParagraph"/>
        <w:pBdr>
          <w:top w:val="none" w:sz="0" w:space="1" w:color="000000"/>
        </w:pBdr>
        <w:spacing w:before="0" w:after="0"/>
        <w:outlineLvl w:val="1"/>
        <w:rPr>
          <w:rFonts w:ascii="Times New Roman" w:hAnsi="Times New Roman" w:cs="Times New Roman"/>
          <w:b w:val="0"/>
          <w:bCs w:val="0"/>
          <w:noProof w:val="0"/>
          <w:sz w:val="24"/>
          <w:szCs w:val="24"/>
        </w:rPr>
      </w:pPr>
      <w:r w:rsidRPr="00C954B3">
        <w:rPr>
          <w:rFonts w:ascii="Times New Roman" w:hAnsi="Times New Roman" w:cs="Times New Roman"/>
          <w:b w:val="0"/>
          <w:bCs w:val="0"/>
          <w:noProof w:val="0"/>
          <w:sz w:val="24"/>
          <w:szCs w:val="24"/>
        </w:rPr>
        <w:t>Prilog 0</w:t>
      </w:r>
      <w:r w:rsidR="001F109C" w:rsidRPr="00C954B3">
        <w:rPr>
          <w:rFonts w:ascii="Times New Roman" w:hAnsi="Times New Roman" w:cs="Times New Roman"/>
          <w:b w:val="0"/>
          <w:bCs w:val="0"/>
          <w:noProof w:val="0"/>
          <w:sz w:val="24"/>
          <w:szCs w:val="24"/>
        </w:rPr>
        <w:t>9</w:t>
      </w:r>
      <w:r w:rsidRPr="00C954B3">
        <w:rPr>
          <w:rFonts w:ascii="Times New Roman" w:hAnsi="Times New Roman" w:cs="Times New Roman"/>
          <w:b w:val="0"/>
          <w:bCs w:val="0"/>
          <w:noProof w:val="0"/>
          <w:sz w:val="24"/>
          <w:szCs w:val="24"/>
        </w:rPr>
        <w:t xml:space="preserve"> </w:t>
      </w:r>
      <w:r w:rsidR="004538DB" w:rsidRPr="00C954B3">
        <w:rPr>
          <w:rFonts w:ascii="Times New Roman" w:hAnsi="Times New Roman" w:cs="Times New Roman"/>
          <w:b w:val="0"/>
          <w:bCs w:val="0"/>
          <w:noProof w:val="0"/>
          <w:sz w:val="24"/>
          <w:szCs w:val="24"/>
        </w:rPr>
        <w:t xml:space="preserve">- </w:t>
      </w:r>
      <w:r w:rsidR="0008120D" w:rsidRPr="00C954B3">
        <w:rPr>
          <w:rFonts w:ascii="Times New Roman" w:hAnsi="Times New Roman" w:cs="Times New Roman"/>
          <w:b w:val="0"/>
          <w:bCs w:val="0"/>
          <w:noProof w:val="0"/>
          <w:sz w:val="24"/>
          <w:szCs w:val="24"/>
        </w:rPr>
        <w:t xml:space="preserve"> </w:t>
      </w:r>
      <w:r w:rsidRPr="00C954B3">
        <w:rPr>
          <w:rFonts w:ascii="Times New Roman" w:hAnsi="Times New Roman" w:cs="Times New Roman"/>
          <w:b w:val="0"/>
          <w:bCs w:val="0"/>
          <w:noProof w:val="0"/>
          <w:sz w:val="24"/>
          <w:szCs w:val="24"/>
        </w:rPr>
        <w:t xml:space="preserve">Upute za popunjavanje priloga </w:t>
      </w:r>
      <w:r w:rsidR="005C139A" w:rsidRPr="00C954B3">
        <w:rPr>
          <w:rFonts w:ascii="Times New Roman" w:hAnsi="Times New Roman" w:cs="Times New Roman"/>
          <w:b w:val="0"/>
          <w:bCs w:val="0"/>
          <w:noProof w:val="0"/>
          <w:sz w:val="24"/>
          <w:szCs w:val="24"/>
        </w:rPr>
        <w:t>10</w:t>
      </w:r>
      <w:r w:rsidRPr="00C954B3">
        <w:rPr>
          <w:rFonts w:ascii="Times New Roman" w:hAnsi="Times New Roman" w:cs="Times New Roman"/>
          <w:b w:val="0"/>
          <w:bCs w:val="0"/>
          <w:noProof w:val="0"/>
          <w:sz w:val="24"/>
          <w:szCs w:val="24"/>
        </w:rPr>
        <w:t xml:space="preserve"> Procjena izloženosti specifičnim rizicima prijevare</w:t>
      </w:r>
    </w:p>
    <w:p w14:paraId="51DD625F" w14:textId="0A61E878" w:rsidR="00E027C8" w:rsidRPr="00C954B3" w:rsidRDefault="004538DB" w:rsidP="00E027C8">
      <w:pPr>
        <w:pStyle w:val="xxRulesParagraph"/>
        <w:pBdr>
          <w:top w:val="none" w:sz="0" w:space="1" w:color="000000"/>
          <w:bottom w:val="none" w:sz="0" w:space="1" w:color="000000"/>
        </w:pBdr>
        <w:spacing w:before="0" w:after="0"/>
        <w:outlineLvl w:val="1"/>
        <w:rPr>
          <w:rFonts w:ascii="Times New Roman" w:hAnsi="Times New Roman" w:cs="Times New Roman"/>
          <w:b w:val="0"/>
          <w:bCs w:val="0"/>
          <w:noProof w:val="0"/>
          <w:sz w:val="24"/>
          <w:szCs w:val="24"/>
        </w:rPr>
      </w:pPr>
      <w:r w:rsidRPr="00C954B3">
        <w:rPr>
          <w:rFonts w:ascii="Times New Roman" w:hAnsi="Times New Roman" w:cs="Times New Roman"/>
          <w:b w:val="0"/>
          <w:bCs w:val="0"/>
          <w:noProof w:val="0"/>
          <w:sz w:val="24"/>
          <w:szCs w:val="24"/>
        </w:rPr>
        <w:t xml:space="preserve">Prilog </w:t>
      </w:r>
      <w:r w:rsidR="001F109C" w:rsidRPr="00C954B3">
        <w:rPr>
          <w:rFonts w:ascii="Times New Roman" w:hAnsi="Times New Roman" w:cs="Times New Roman"/>
          <w:b w:val="0"/>
          <w:bCs w:val="0"/>
          <w:noProof w:val="0"/>
          <w:sz w:val="24"/>
          <w:szCs w:val="24"/>
        </w:rPr>
        <w:t>10</w:t>
      </w:r>
      <w:r w:rsidRPr="00C954B3">
        <w:rPr>
          <w:rFonts w:ascii="Times New Roman" w:hAnsi="Times New Roman" w:cs="Times New Roman"/>
          <w:b w:val="0"/>
          <w:bCs w:val="0"/>
          <w:noProof w:val="0"/>
          <w:sz w:val="24"/>
          <w:szCs w:val="24"/>
        </w:rPr>
        <w:t xml:space="preserve"> - </w:t>
      </w:r>
      <w:r w:rsidR="0008120D" w:rsidRPr="00C954B3">
        <w:rPr>
          <w:rFonts w:ascii="Times New Roman" w:hAnsi="Times New Roman" w:cs="Times New Roman"/>
          <w:b w:val="0"/>
          <w:bCs w:val="0"/>
          <w:noProof w:val="0"/>
          <w:sz w:val="24"/>
          <w:szCs w:val="24"/>
        </w:rPr>
        <w:t xml:space="preserve"> </w:t>
      </w:r>
      <w:r w:rsidR="00E027C8" w:rsidRPr="00C954B3">
        <w:rPr>
          <w:rFonts w:ascii="Times New Roman" w:hAnsi="Times New Roman" w:cs="Times New Roman"/>
          <w:b w:val="0"/>
          <w:bCs w:val="0"/>
          <w:noProof w:val="0"/>
          <w:sz w:val="24"/>
          <w:szCs w:val="24"/>
        </w:rPr>
        <w:t>Procjena izloženosti specifičnim rizicima prijevare</w:t>
      </w:r>
    </w:p>
    <w:p w14:paraId="3513C15C" w14:textId="29F19787" w:rsidR="00E027C8" w:rsidRPr="00C954B3" w:rsidRDefault="00E027C8" w:rsidP="00E027C8">
      <w:pPr>
        <w:pStyle w:val="xxRulesParagraph"/>
        <w:pBdr>
          <w:top w:val="none" w:sz="0" w:space="1" w:color="000000"/>
          <w:bottom w:val="none" w:sz="0" w:space="1" w:color="000000"/>
        </w:pBdr>
        <w:spacing w:before="0" w:after="0"/>
        <w:outlineLvl w:val="1"/>
        <w:rPr>
          <w:rFonts w:ascii="Times New Roman" w:hAnsi="Times New Roman" w:cs="Times New Roman"/>
          <w:b w:val="0"/>
          <w:bCs w:val="0"/>
          <w:noProof w:val="0"/>
          <w:sz w:val="24"/>
          <w:szCs w:val="24"/>
        </w:rPr>
      </w:pPr>
      <w:r w:rsidRPr="00C954B3">
        <w:rPr>
          <w:rFonts w:ascii="Times New Roman" w:hAnsi="Times New Roman" w:cs="Times New Roman"/>
          <w:b w:val="0"/>
          <w:bCs w:val="0"/>
          <w:noProof w:val="0"/>
          <w:sz w:val="24"/>
          <w:szCs w:val="24"/>
        </w:rPr>
        <w:t xml:space="preserve">Prilog </w:t>
      </w:r>
      <w:r w:rsidR="001F109C" w:rsidRPr="00C954B3">
        <w:rPr>
          <w:rFonts w:ascii="Times New Roman" w:hAnsi="Times New Roman" w:cs="Times New Roman"/>
          <w:b w:val="0"/>
          <w:bCs w:val="0"/>
          <w:noProof w:val="0"/>
          <w:sz w:val="24"/>
          <w:szCs w:val="24"/>
        </w:rPr>
        <w:t>11</w:t>
      </w:r>
      <w:r w:rsidRPr="00C954B3">
        <w:rPr>
          <w:rFonts w:ascii="Times New Roman" w:hAnsi="Times New Roman" w:cs="Times New Roman"/>
          <w:b w:val="0"/>
          <w:bCs w:val="0"/>
          <w:noProof w:val="0"/>
          <w:sz w:val="24"/>
          <w:szCs w:val="24"/>
        </w:rPr>
        <w:t xml:space="preserve"> </w:t>
      </w:r>
      <w:r w:rsidR="004538DB" w:rsidRPr="00C954B3">
        <w:rPr>
          <w:rFonts w:ascii="Times New Roman" w:hAnsi="Times New Roman" w:cs="Times New Roman"/>
          <w:b w:val="0"/>
          <w:bCs w:val="0"/>
          <w:noProof w:val="0"/>
          <w:sz w:val="24"/>
          <w:szCs w:val="24"/>
        </w:rPr>
        <w:t xml:space="preserve">- </w:t>
      </w:r>
      <w:r w:rsidR="0008120D" w:rsidRPr="00C954B3">
        <w:rPr>
          <w:rFonts w:ascii="Times New Roman" w:hAnsi="Times New Roman" w:cs="Times New Roman"/>
          <w:b w:val="0"/>
          <w:bCs w:val="0"/>
          <w:noProof w:val="0"/>
          <w:sz w:val="24"/>
          <w:szCs w:val="24"/>
        </w:rPr>
        <w:t xml:space="preserve"> </w:t>
      </w:r>
      <w:r w:rsidRPr="00C954B3">
        <w:rPr>
          <w:rFonts w:ascii="Times New Roman" w:hAnsi="Times New Roman" w:cs="Times New Roman"/>
          <w:b w:val="0"/>
          <w:bCs w:val="0"/>
          <w:noProof w:val="0"/>
          <w:sz w:val="24"/>
          <w:szCs w:val="24"/>
        </w:rPr>
        <w:t>Preporučene ublažavajuće kontrole za rizike prijevare</w:t>
      </w:r>
    </w:p>
    <w:p w14:paraId="51EDC102" w14:textId="1C6BD556" w:rsidR="00E027C8" w:rsidRPr="00C954B3" w:rsidRDefault="00E027C8" w:rsidP="00E027C8">
      <w:pPr>
        <w:pStyle w:val="xxRulesParagraph"/>
        <w:pBdr>
          <w:top w:val="none" w:sz="0" w:space="1" w:color="000000"/>
          <w:bottom w:val="none" w:sz="0" w:space="1" w:color="000000"/>
        </w:pBdr>
        <w:spacing w:before="0" w:after="0"/>
        <w:outlineLvl w:val="1"/>
        <w:rPr>
          <w:rFonts w:ascii="Times New Roman" w:hAnsi="Times New Roman" w:cs="Times New Roman"/>
          <w:b w:val="0"/>
          <w:bCs w:val="0"/>
          <w:noProof w:val="0"/>
          <w:sz w:val="24"/>
          <w:szCs w:val="24"/>
        </w:rPr>
      </w:pPr>
      <w:r w:rsidRPr="00C954B3">
        <w:rPr>
          <w:rFonts w:ascii="Times New Roman" w:hAnsi="Times New Roman" w:cs="Times New Roman"/>
          <w:b w:val="0"/>
          <w:bCs w:val="0"/>
          <w:noProof w:val="0"/>
          <w:sz w:val="24"/>
          <w:szCs w:val="24"/>
        </w:rPr>
        <w:t>Prilog 1</w:t>
      </w:r>
      <w:r w:rsidR="001F109C" w:rsidRPr="00C954B3">
        <w:rPr>
          <w:rFonts w:ascii="Times New Roman" w:hAnsi="Times New Roman" w:cs="Times New Roman"/>
          <w:b w:val="0"/>
          <w:bCs w:val="0"/>
          <w:noProof w:val="0"/>
          <w:sz w:val="24"/>
          <w:szCs w:val="24"/>
        </w:rPr>
        <w:t>2</w:t>
      </w:r>
      <w:r w:rsidRPr="00C954B3">
        <w:rPr>
          <w:rFonts w:ascii="Times New Roman" w:hAnsi="Times New Roman" w:cs="Times New Roman"/>
          <w:b w:val="0"/>
          <w:bCs w:val="0"/>
          <w:noProof w:val="0"/>
          <w:sz w:val="24"/>
          <w:szCs w:val="24"/>
        </w:rPr>
        <w:t xml:space="preserve"> </w:t>
      </w:r>
      <w:r w:rsidR="004538DB" w:rsidRPr="00C954B3">
        <w:rPr>
          <w:rFonts w:ascii="Times New Roman" w:hAnsi="Times New Roman" w:cs="Times New Roman"/>
          <w:b w:val="0"/>
          <w:bCs w:val="0"/>
          <w:noProof w:val="0"/>
          <w:sz w:val="24"/>
          <w:szCs w:val="24"/>
        </w:rPr>
        <w:t xml:space="preserve">- </w:t>
      </w:r>
      <w:r w:rsidR="0008120D" w:rsidRPr="00C954B3">
        <w:rPr>
          <w:rFonts w:ascii="Times New Roman" w:hAnsi="Times New Roman" w:cs="Times New Roman"/>
          <w:b w:val="0"/>
          <w:bCs w:val="0"/>
          <w:noProof w:val="0"/>
          <w:sz w:val="24"/>
          <w:szCs w:val="24"/>
        </w:rPr>
        <w:t xml:space="preserve"> </w:t>
      </w:r>
      <w:r w:rsidRPr="00C954B3">
        <w:rPr>
          <w:rFonts w:ascii="Times New Roman" w:hAnsi="Times New Roman" w:cs="Times New Roman"/>
          <w:b w:val="0"/>
          <w:bCs w:val="0"/>
          <w:noProof w:val="0"/>
          <w:sz w:val="24"/>
          <w:szCs w:val="24"/>
        </w:rPr>
        <w:t>Indikatori prijevare – javna nabava i konzultantske usluge</w:t>
      </w:r>
    </w:p>
    <w:p w14:paraId="29125AB8" w14:textId="7C8BB263" w:rsidR="00E027C8" w:rsidRPr="00C954B3" w:rsidRDefault="004E5AE8" w:rsidP="00E027C8">
      <w:pPr>
        <w:pStyle w:val="xxRulesParagraph"/>
        <w:pBdr>
          <w:top w:val="none" w:sz="0" w:space="1" w:color="000000"/>
          <w:bottom w:val="none" w:sz="0" w:space="1" w:color="000000"/>
        </w:pBdr>
        <w:spacing w:before="0" w:after="0"/>
        <w:outlineLvl w:val="1"/>
        <w:rPr>
          <w:rFonts w:ascii="Times New Roman" w:hAnsi="Times New Roman" w:cs="Times New Roman"/>
          <w:b w:val="0"/>
          <w:bCs w:val="0"/>
          <w:noProof w:val="0"/>
          <w:sz w:val="24"/>
          <w:szCs w:val="24"/>
        </w:rPr>
      </w:pPr>
      <w:r w:rsidRPr="00C954B3">
        <w:rPr>
          <w:rFonts w:ascii="Times New Roman" w:hAnsi="Times New Roman" w:cs="Times New Roman"/>
          <w:b w:val="0"/>
          <w:bCs w:val="0"/>
          <w:noProof w:val="0"/>
          <w:sz w:val="24"/>
          <w:szCs w:val="24"/>
        </w:rPr>
        <w:t>Prilog 1</w:t>
      </w:r>
      <w:r w:rsidR="001F109C" w:rsidRPr="00C954B3">
        <w:rPr>
          <w:rFonts w:ascii="Times New Roman" w:hAnsi="Times New Roman" w:cs="Times New Roman"/>
          <w:b w:val="0"/>
          <w:bCs w:val="0"/>
          <w:noProof w:val="0"/>
          <w:sz w:val="24"/>
          <w:szCs w:val="24"/>
        </w:rPr>
        <w:t>3</w:t>
      </w:r>
      <w:r w:rsidRPr="00C954B3">
        <w:rPr>
          <w:rFonts w:ascii="Times New Roman" w:hAnsi="Times New Roman" w:cs="Times New Roman"/>
          <w:b w:val="0"/>
          <w:bCs w:val="0"/>
          <w:noProof w:val="0"/>
          <w:sz w:val="24"/>
          <w:szCs w:val="24"/>
        </w:rPr>
        <w:t xml:space="preserve"> </w:t>
      </w:r>
      <w:r w:rsidR="004538DB" w:rsidRPr="00C954B3">
        <w:rPr>
          <w:rFonts w:ascii="Times New Roman" w:hAnsi="Times New Roman" w:cs="Times New Roman"/>
          <w:b w:val="0"/>
          <w:bCs w:val="0"/>
          <w:noProof w:val="0"/>
          <w:sz w:val="24"/>
          <w:szCs w:val="24"/>
        </w:rPr>
        <w:t xml:space="preserve">- </w:t>
      </w:r>
      <w:r w:rsidR="0008120D" w:rsidRPr="00C954B3">
        <w:rPr>
          <w:rFonts w:ascii="Times New Roman" w:hAnsi="Times New Roman" w:cs="Times New Roman"/>
          <w:b w:val="0"/>
          <w:bCs w:val="0"/>
          <w:noProof w:val="0"/>
          <w:sz w:val="24"/>
          <w:szCs w:val="24"/>
        </w:rPr>
        <w:t xml:space="preserve"> </w:t>
      </w:r>
      <w:r w:rsidR="00E027C8" w:rsidRPr="00C954B3">
        <w:rPr>
          <w:rFonts w:ascii="Times New Roman" w:hAnsi="Times New Roman" w:cs="Times New Roman"/>
          <w:b w:val="0"/>
          <w:bCs w:val="0"/>
          <w:noProof w:val="0"/>
          <w:sz w:val="24"/>
          <w:szCs w:val="24"/>
        </w:rPr>
        <w:t>Indikatori sumnje na prijevaru</w:t>
      </w:r>
    </w:p>
    <w:p w14:paraId="716C136E" w14:textId="77777777" w:rsidR="00E027C8" w:rsidRPr="00C954B3" w:rsidRDefault="00E027C8" w:rsidP="00D95CC2">
      <w:pPr>
        <w:pBdr>
          <w:top w:val="none" w:sz="0" w:space="0" w:color="000000"/>
          <w:left w:val="none" w:sz="0" w:space="0" w:color="000000"/>
          <w:bottom w:val="none" w:sz="0" w:space="0" w:color="000000"/>
          <w:right w:val="none" w:sz="0" w:space="0" w:color="000000"/>
        </w:pBdr>
        <w:spacing w:after="0" w:line="240" w:lineRule="auto"/>
        <w:jc w:val="both"/>
        <w:rPr>
          <w:rFonts w:ascii="Times New Roman" w:eastAsia="Times New Roman" w:hAnsi="Times New Roman" w:cs="Times New Roman"/>
          <w:sz w:val="24"/>
          <w:szCs w:val="24"/>
          <w:lang w:eastAsia="hr-HR"/>
        </w:rPr>
      </w:pPr>
    </w:p>
    <w:p w14:paraId="72BCC4D3" w14:textId="4D5016E5" w:rsidR="00D95CC2" w:rsidRPr="00C954B3" w:rsidRDefault="00D95CC2" w:rsidP="00D95CC2">
      <w:pPr>
        <w:pBdr>
          <w:top w:val="none" w:sz="0" w:space="0" w:color="000000"/>
          <w:left w:val="none" w:sz="0" w:space="0" w:color="000000"/>
          <w:bottom w:val="none" w:sz="0" w:space="0" w:color="000000"/>
          <w:right w:val="none" w:sz="0" w:space="0" w:color="000000"/>
        </w:pBdr>
        <w:spacing w:after="0" w:line="240" w:lineRule="auto"/>
        <w:jc w:val="both"/>
        <w:rPr>
          <w:rFonts w:ascii="Times New Roman" w:eastAsia="Times New Roman" w:hAnsi="Times New Roman" w:cs="Times New Roman"/>
          <w:sz w:val="24"/>
          <w:szCs w:val="24"/>
          <w:lang w:eastAsia="hr-HR"/>
        </w:rPr>
      </w:pPr>
    </w:p>
    <w:p w14:paraId="148B1FBE" w14:textId="77777777" w:rsidR="00D95CC2" w:rsidRPr="00C954B3" w:rsidRDefault="00D95CC2" w:rsidP="00D95CC2">
      <w:pPr>
        <w:pBdr>
          <w:top w:val="none" w:sz="0" w:space="0" w:color="000000"/>
          <w:left w:val="none" w:sz="0" w:space="0" w:color="000000"/>
          <w:bottom w:val="none" w:sz="0" w:space="0" w:color="000000"/>
          <w:right w:val="none" w:sz="0" w:space="0" w:color="000000"/>
        </w:pBdr>
        <w:spacing w:after="0" w:line="240" w:lineRule="auto"/>
        <w:jc w:val="both"/>
        <w:rPr>
          <w:rFonts w:ascii="Times New Roman" w:eastAsia="Times New Roman" w:hAnsi="Times New Roman" w:cs="Times New Roman"/>
          <w:sz w:val="24"/>
          <w:szCs w:val="24"/>
          <w:lang w:eastAsia="hr-HR"/>
        </w:rPr>
      </w:pPr>
    </w:p>
    <w:p w14:paraId="3D5F862D" w14:textId="77777777" w:rsidR="00D95CC2" w:rsidRPr="00C954B3" w:rsidRDefault="00D95CC2" w:rsidP="00A4485A">
      <w:pPr>
        <w:pBdr>
          <w:top w:val="none" w:sz="0" w:space="0" w:color="000000"/>
          <w:left w:val="none" w:sz="0" w:space="0" w:color="000000"/>
          <w:bottom w:val="none" w:sz="0" w:space="0" w:color="000000"/>
          <w:right w:val="none" w:sz="0" w:space="0" w:color="000000"/>
        </w:pBdr>
        <w:spacing w:after="0" w:line="240" w:lineRule="auto"/>
        <w:jc w:val="both"/>
        <w:rPr>
          <w:rFonts w:ascii="Times New Roman" w:eastAsia="Times New Roman" w:hAnsi="Times New Roman" w:cs="Times New Roman"/>
          <w:sz w:val="24"/>
          <w:szCs w:val="24"/>
          <w:lang w:eastAsia="hr-HR"/>
        </w:rPr>
      </w:pPr>
    </w:p>
    <w:p w14:paraId="2C5AFBD3" w14:textId="0E49E9C2" w:rsidR="001111BC" w:rsidRPr="00C954B3" w:rsidRDefault="00020B71" w:rsidP="00377CFA">
      <w:pPr>
        <w:pBdr>
          <w:top w:val="single" w:sz="4" w:space="0" w:color="auto"/>
          <w:left w:val="single" w:sz="4" w:space="0" w:color="auto"/>
          <w:bottom w:val="single" w:sz="4" w:space="0" w:color="auto"/>
          <w:right w:val="single" w:sz="4" w:space="1" w:color="auto"/>
        </w:pBdr>
        <w:shd w:val="clear" w:color="auto" w:fill="D9D9D9" w:themeFill="background1" w:themeFillShade="D9"/>
        <w:spacing w:after="0" w:line="240" w:lineRule="auto"/>
        <w:jc w:val="both"/>
        <w:outlineLvl w:val="0"/>
        <w:rPr>
          <w:rFonts w:ascii="Times New Roman" w:eastAsia="Times New Roman" w:hAnsi="Times New Roman" w:cs="Times New Roman"/>
          <w:b/>
          <w:sz w:val="24"/>
          <w:szCs w:val="24"/>
          <w:lang w:eastAsia="hr-HR"/>
        </w:rPr>
      </w:pPr>
      <w:bookmarkStart w:id="3" w:name="_Toc85026308"/>
      <w:r w:rsidRPr="00C954B3">
        <w:rPr>
          <w:rFonts w:ascii="Times New Roman" w:eastAsia="Times New Roman" w:hAnsi="Times New Roman" w:cs="Times New Roman"/>
          <w:b/>
          <w:sz w:val="24"/>
          <w:szCs w:val="24"/>
          <w:lang w:eastAsia="hr-HR"/>
        </w:rPr>
        <w:t>3.</w:t>
      </w:r>
      <w:r w:rsidR="001111BC" w:rsidRPr="00C954B3">
        <w:rPr>
          <w:rFonts w:ascii="Times New Roman" w:eastAsia="Times New Roman" w:hAnsi="Times New Roman" w:cs="Times New Roman"/>
          <w:b/>
          <w:sz w:val="24"/>
          <w:szCs w:val="24"/>
          <w:lang w:eastAsia="hr-HR"/>
        </w:rPr>
        <w:t xml:space="preserve"> </w:t>
      </w:r>
      <w:r w:rsidR="00D95CC2" w:rsidRPr="00C954B3">
        <w:rPr>
          <w:rFonts w:ascii="Times New Roman" w:eastAsia="Times New Roman" w:hAnsi="Times New Roman" w:cs="Times New Roman"/>
          <w:b/>
          <w:sz w:val="24"/>
          <w:szCs w:val="24"/>
          <w:lang w:eastAsia="hr-HR"/>
        </w:rPr>
        <w:t xml:space="preserve">PRAVNI OKVIR I </w:t>
      </w:r>
      <w:r w:rsidR="001111BC" w:rsidRPr="00C954B3">
        <w:rPr>
          <w:rFonts w:ascii="Times New Roman" w:eastAsia="Times New Roman" w:hAnsi="Times New Roman" w:cs="Times New Roman"/>
          <w:b/>
          <w:sz w:val="24"/>
          <w:szCs w:val="24"/>
          <w:lang w:eastAsia="hr-HR"/>
        </w:rPr>
        <w:t>ZAJEDNIČKI ZAHTJEVI</w:t>
      </w:r>
      <w:bookmarkEnd w:id="3"/>
    </w:p>
    <w:p w14:paraId="2493B5E3" w14:textId="77777777" w:rsidR="00F043E0" w:rsidRPr="00C954B3" w:rsidRDefault="00F043E0" w:rsidP="00F043E0">
      <w:pPr>
        <w:spacing w:after="0"/>
        <w:jc w:val="both"/>
        <w:rPr>
          <w:rFonts w:ascii="Times New Roman" w:eastAsia="Times New Roman" w:hAnsi="Times New Roman" w:cs="Times New Roman"/>
          <w:bCs/>
          <w:sz w:val="24"/>
          <w:szCs w:val="24"/>
          <w:lang w:eastAsia="hr-HR"/>
        </w:rPr>
      </w:pPr>
    </w:p>
    <w:p w14:paraId="025FA79A" w14:textId="4BF6AE3A" w:rsidR="00D95CC2" w:rsidRPr="00C954B3" w:rsidRDefault="00D95CC2" w:rsidP="008B14B5">
      <w:pPr>
        <w:pStyle w:val="ListParagraph"/>
        <w:numPr>
          <w:ilvl w:val="0"/>
          <w:numId w:val="11"/>
        </w:numPr>
        <w:jc w:val="both"/>
      </w:pPr>
      <w:r w:rsidRPr="00C954B3">
        <w:t>Uredba (EU) 2021/241 Europskog parlamenta i Vijeća od 12. veljače 2021. o uspostavi Mehanizma za oporavak i otpornost,</w:t>
      </w:r>
    </w:p>
    <w:p w14:paraId="6ABE6306" w14:textId="489C5037" w:rsidR="007253C6" w:rsidRPr="00C954B3" w:rsidRDefault="007253C6" w:rsidP="008B14B5">
      <w:pPr>
        <w:pStyle w:val="ListParagraph"/>
        <w:numPr>
          <w:ilvl w:val="0"/>
          <w:numId w:val="11"/>
        </w:numPr>
        <w:jc w:val="both"/>
      </w:pPr>
      <w:r w:rsidRPr="00C954B3">
        <w:t>Nacionalni plan oporavka i otpornosti (srpanj 2021.)</w:t>
      </w:r>
      <w:r w:rsidR="006E2B9C" w:rsidRPr="00C954B3">
        <w:t>,</w:t>
      </w:r>
    </w:p>
    <w:p w14:paraId="2AAD6D8D" w14:textId="2968BFD8" w:rsidR="00D95CC2" w:rsidRPr="00C954B3" w:rsidRDefault="00D95CC2" w:rsidP="008B14B5">
      <w:pPr>
        <w:pStyle w:val="ListParagraph"/>
        <w:numPr>
          <w:ilvl w:val="0"/>
          <w:numId w:val="11"/>
        </w:numPr>
        <w:jc w:val="both"/>
      </w:pPr>
      <w:r w:rsidRPr="00C954B3">
        <w:t xml:space="preserve">Provedbena odluka Vijeća Europske unije o odobrenju ocjene Plana oporavka i otpornosti Republike </w:t>
      </w:r>
      <w:r w:rsidR="00E716BC" w:rsidRPr="00C954B3">
        <w:t>H</w:t>
      </w:r>
      <w:r w:rsidRPr="00C954B3">
        <w:t>rvatske kojeg je Vijeće Europske unije usvojilo 28. srpnja 2021. godine,</w:t>
      </w:r>
    </w:p>
    <w:p w14:paraId="5A509350" w14:textId="29DA8CBF" w:rsidR="00D95CC2" w:rsidRPr="00C954B3" w:rsidRDefault="00D95CC2" w:rsidP="008B14B5">
      <w:pPr>
        <w:pStyle w:val="ListParagraph"/>
        <w:numPr>
          <w:ilvl w:val="0"/>
          <w:numId w:val="11"/>
        </w:numPr>
        <w:jc w:val="both"/>
      </w:pPr>
      <w:r w:rsidRPr="00C954B3">
        <w:t xml:space="preserve">Sporazum o financiranju između Komisije i Republike </w:t>
      </w:r>
      <w:r w:rsidR="006F1CD3" w:rsidRPr="00C954B3">
        <w:t>H</w:t>
      </w:r>
      <w:r w:rsidRPr="00C954B3">
        <w:t>rvatske na temelju Uredbe (EU) 2021/241,</w:t>
      </w:r>
    </w:p>
    <w:p w14:paraId="40564079" w14:textId="2C6A860F" w:rsidR="006E2B9C" w:rsidRPr="00C954B3" w:rsidRDefault="005057B9" w:rsidP="008B14B5">
      <w:pPr>
        <w:pStyle w:val="ListParagraph"/>
        <w:numPr>
          <w:ilvl w:val="0"/>
          <w:numId w:val="11"/>
        </w:numPr>
        <w:jc w:val="both"/>
      </w:pPr>
      <w:r w:rsidRPr="00C954B3">
        <w:t>Uredba (EU, Euratom) 2018/1046 Europskog parlamenta i Vijeća od 18. srpnja 2018. o financijskim pravilima koja se primjenjuju na opći proračun Unije, o izmjeni uredaba (EU) br. 1296/2013, (EU) br. 1301/2013, (EU) br. 1303/2013, (EU) br. 1304/2013, (EU) br. 1309/2013, (EU) br. 1316/2013, (EU) br. 223/2014, (EU) br. 283/2014 i Odluke br. 541/2014/EU te o stavljanju izvan snage Uredbe (EU, Euratom) br. 966/2012</w:t>
      </w:r>
      <w:r w:rsidR="006E2B9C" w:rsidRPr="00C954B3">
        <w:t>,</w:t>
      </w:r>
    </w:p>
    <w:p w14:paraId="603053C7" w14:textId="70EB3955" w:rsidR="00D95CC2" w:rsidRPr="00C954B3" w:rsidRDefault="00D95CC2" w:rsidP="008B14B5">
      <w:pPr>
        <w:pStyle w:val="ListParagraph"/>
        <w:numPr>
          <w:ilvl w:val="0"/>
          <w:numId w:val="11"/>
        </w:numPr>
        <w:jc w:val="both"/>
      </w:pPr>
      <w:r w:rsidRPr="00C954B3">
        <w:t>Odluka Vlade RH o sustavu upravljanja i praćenju provedbe aktivnosti u okviru Nacionalnog plana oporavka i otpornosti Republike Hrvatske 2021.-2026. (NN, br. 78/2021)</w:t>
      </w:r>
      <w:r w:rsidR="00EF2862" w:rsidRPr="00C954B3">
        <w:t>,</w:t>
      </w:r>
    </w:p>
    <w:p w14:paraId="34C6064A" w14:textId="4C890FEB" w:rsidR="00E716BC" w:rsidRPr="00C954B3" w:rsidRDefault="00E716BC" w:rsidP="008B14B5">
      <w:pPr>
        <w:pStyle w:val="ListParagraph"/>
        <w:numPr>
          <w:ilvl w:val="0"/>
          <w:numId w:val="11"/>
        </w:numPr>
        <w:jc w:val="both"/>
      </w:pPr>
      <w:r w:rsidRPr="00C954B3">
        <w:t xml:space="preserve">Kazneni zakon (NN br. </w:t>
      </w:r>
      <w:hyperlink r:id="rId16" w:tgtFrame="_blank" w:history="1">
        <w:r w:rsidRPr="00C954B3">
          <w:t>125/11</w:t>
        </w:r>
      </w:hyperlink>
      <w:r w:rsidRPr="00C954B3">
        <w:t>, </w:t>
      </w:r>
      <w:hyperlink r:id="rId17" w:tgtFrame="_blank" w:history="1">
        <w:r w:rsidRPr="00C954B3">
          <w:t>144/12</w:t>
        </w:r>
      </w:hyperlink>
      <w:r w:rsidRPr="00C954B3">
        <w:t>, </w:t>
      </w:r>
      <w:hyperlink r:id="rId18" w:tgtFrame="_blank" w:history="1">
        <w:r w:rsidRPr="00C954B3">
          <w:t>56/15</w:t>
        </w:r>
      </w:hyperlink>
      <w:r w:rsidRPr="00C954B3">
        <w:t>, </w:t>
      </w:r>
      <w:hyperlink r:id="rId19" w:tgtFrame="_blank" w:history="1">
        <w:r w:rsidRPr="00C954B3">
          <w:t>61/15</w:t>
        </w:r>
      </w:hyperlink>
      <w:r w:rsidRPr="00C954B3">
        <w:t>, </w:t>
      </w:r>
      <w:hyperlink r:id="rId20" w:tgtFrame="_blank" w:history="1">
        <w:r w:rsidRPr="00C954B3">
          <w:t>101/17</w:t>
        </w:r>
      </w:hyperlink>
      <w:r w:rsidRPr="00C954B3">
        <w:t>, </w:t>
      </w:r>
      <w:hyperlink r:id="rId21" w:tgtFrame="_blank" w:history="1">
        <w:r w:rsidRPr="00C954B3">
          <w:t>118/18</w:t>
        </w:r>
      </w:hyperlink>
      <w:r w:rsidRPr="00C954B3">
        <w:t>, </w:t>
      </w:r>
      <w:hyperlink r:id="rId22" w:history="1">
        <w:r w:rsidRPr="00C954B3">
          <w:t>126/19</w:t>
        </w:r>
      </w:hyperlink>
      <w:r w:rsidRPr="00C954B3">
        <w:t>, </w:t>
      </w:r>
      <w:hyperlink r:id="rId23" w:history="1">
        <w:r w:rsidRPr="00C954B3">
          <w:t>84/21</w:t>
        </w:r>
      </w:hyperlink>
      <w:r w:rsidRPr="00C954B3">
        <w:t>),</w:t>
      </w:r>
    </w:p>
    <w:p w14:paraId="53F6D793" w14:textId="42647F86" w:rsidR="00E716BC" w:rsidRPr="00C954B3" w:rsidRDefault="00E716BC" w:rsidP="008B14B5">
      <w:pPr>
        <w:pStyle w:val="ListParagraph"/>
        <w:numPr>
          <w:ilvl w:val="0"/>
          <w:numId w:val="11"/>
        </w:numPr>
        <w:autoSpaceDE w:val="0"/>
        <w:autoSpaceDN w:val="0"/>
        <w:adjustRightInd w:val="0"/>
        <w:rPr>
          <w:bCs/>
        </w:rPr>
      </w:pPr>
      <w:r w:rsidRPr="00C954B3">
        <w:rPr>
          <w:bCs/>
        </w:rPr>
        <w:lastRenderedPageBreak/>
        <w:t>Odluka o osnivanju AFCOS mreže (NN br. 151/2013)</w:t>
      </w:r>
      <w:r w:rsidR="007C01D0" w:rsidRPr="00C954B3">
        <w:rPr>
          <w:bCs/>
        </w:rPr>
        <w:t>,</w:t>
      </w:r>
    </w:p>
    <w:p w14:paraId="31AAB7B4" w14:textId="662E3007" w:rsidR="007C01D0" w:rsidRPr="00C954B3" w:rsidRDefault="007C01D0" w:rsidP="008B14B5">
      <w:pPr>
        <w:pStyle w:val="ListParagraph"/>
        <w:numPr>
          <w:ilvl w:val="0"/>
          <w:numId w:val="11"/>
        </w:numPr>
        <w:autoSpaceDE w:val="0"/>
        <w:autoSpaceDN w:val="0"/>
        <w:adjustRightInd w:val="0"/>
        <w:rPr>
          <w:bCs/>
        </w:rPr>
      </w:pPr>
      <w:r w:rsidRPr="00C954B3">
        <w:rPr>
          <w:bCs/>
        </w:rPr>
        <w:t>Zakon o proračunu (NN br. 144/21)</w:t>
      </w:r>
      <w:r w:rsidR="006E2B9C" w:rsidRPr="00C954B3">
        <w:rPr>
          <w:bCs/>
        </w:rPr>
        <w:t>,</w:t>
      </w:r>
    </w:p>
    <w:p w14:paraId="7946ECEC" w14:textId="77777777" w:rsidR="00183C77" w:rsidRPr="00C954B3" w:rsidRDefault="00183C77" w:rsidP="00183C77">
      <w:pPr>
        <w:pStyle w:val="ListParagraph"/>
        <w:autoSpaceDE w:val="0"/>
        <w:autoSpaceDN w:val="0"/>
        <w:adjustRightInd w:val="0"/>
        <w:ind w:left="720"/>
        <w:rPr>
          <w:bCs/>
        </w:rPr>
      </w:pPr>
    </w:p>
    <w:p w14:paraId="5085E322" w14:textId="00A7FDDF" w:rsidR="00F043E0" w:rsidRPr="00C954B3" w:rsidRDefault="00F043E0" w:rsidP="00F043E0">
      <w:pPr>
        <w:spacing w:after="0"/>
        <w:jc w:val="both"/>
        <w:rPr>
          <w:rFonts w:ascii="Times New Roman" w:eastAsia="Times New Roman" w:hAnsi="Times New Roman" w:cs="Times New Roman"/>
          <w:bCs/>
          <w:sz w:val="24"/>
          <w:szCs w:val="24"/>
          <w:lang w:eastAsia="hr-HR"/>
        </w:rPr>
      </w:pPr>
      <w:r w:rsidRPr="00C954B3">
        <w:rPr>
          <w:rFonts w:ascii="Times New Roman" w:eastAsia="Times New Roman" w:hAnsi="Times New Roman" w:cs="Times New Roman"/>
          <w:bCs/>
          <w:sz w:val="24"/>
          <w:szCs w:val="24"/>
          <w:lang w:eastAsia="hr-HR"/>
        </w:rPr>
        <w:t>Svi zaposlenici tijela koje provode funkcije KT</w:t>
      </w:r>
      <w:r w:rsidR="008739C8" w:rsidRPr="00C954B3">
        <w:rPr>
          <w:rFonts w:ascii="Times New Roman" w:eastAsia="Times New Roman" w:hAnsi="Times New Roman" w:cs="Times New Roman"/>
          <w:bCs/>
          <w:sz w:val="24"/>
          <w:szCs w:val="24"/>
          <w:lang w:eastAsia="hr-HR"/>
        </w:rPr>
        <w:t>-a</w:t>
      </w:r>
      <w:r w:rsidRPr="00C954B3">
        <w:rPr>
          <w:rFonts w:ascii="Times New Roman" w:eastAsia="Times New Roman" w:hAnsi="Times New Roman" w:cs="Times New Roman"/>
          <w:bCs/>
          <w:sz w:val="24"/>
          <w:szCs w:val="24"/>
          <w:lang w:eastAsia="hr-HR"/>
        </w:rPr>
        <w:t xml:space="preserve">, </w:t>
      </w:r>
      <w:r w:rsidR="00F86DB8" w:rsidRPr="00C954B3">
        <w:rPr>
          <w:rFonts w:ascii="Times New Roman" w:eastAsia="Times New Roman" w:hAnsi="Times New Roman" w:cs="Times New Roman"/>
          <w:bCs/>
          <w:sz w:val="24"/>
          <w:szCs w:val="24"/>
          <w:lang w:eastAsia="hr-HR"/>
        </w:rPr>
        <w:t>NF</w:t>
      </w:r>
      <w:r w:rsidR="008739C8" w:rsidRPr="00C954B3">
        <w:rPr>
          <w:rFonts w:ascii="Times New Roman" w:eastAsia="Times New Roman" w:hAnsi="Times New Roman" w:cs="Times New Roman"/>
          <w:bCs/>
          <w:sz w:val="24"/>
          <w:szCs w:val="24"/>
          <w:lang w:eastAsia="hr-HR"/>
        </w:rPr>
        <w:t>-a</w:t>
      </w:r>
      <w:r w:rsidR="00160E71" w:rsidRPr="00C954B3">
        <w:rPr>
          <w:rFonts w:ascii="Times New Roman" w:eastAsia="Times New Roman" w:hAnsi="Times New Roman" w:cs="Times New Roman"/>
          <w:bCs/>
          <w:sz w:val="24"/>
          <w:szCs w:val="24"/>
          <w:lang w:eastAsia="hr-HR"/>
        </w:rPr>
        <w:t>,</w:t>
      </w:r>
      <w:r w:rsidR="00381F70" w:rsidRPr="00C954B3">
        <w:rPr>
          <w:rFonts w:ascii="Times New Roman" w:eastAsia="Times New Roman" w:hAnsi="Times New Roman" w:cs="Times New Roman"/>
          <w:bCs/>
          <w:sz w:val="24"/>
          <w:szCs w:val="24"/>
          <w:lang w:eastAsia="hr-HR"/>
        </w:rPr>
        <w:t xml:space="preserve"> </w:t>
      </w:r>
      <w:r w:rsidR="00F86DB8" w:rsidRPr="00C954B3">
        <w:rPr>
          <w:rFonts w:ascii="Times New Roman" w:eastAsia="Times New Roman" w:hAnsi="Times New Roman" w:cs="Times New Roman"/>
          <w:bCs/>
          <w:sz w:val="24"/>
          <w:szCs w:val="24"/>
          <w:lang w:eastAsia="hr-HR"/>
        </w:rPr>
        <w:t>NT</w:t>
      </w:r>
      <w:r w:rsidR="008739C8" w:rsidRPr="00C954B3">
        <w:rPr>
          <w:rFonts w:ascii="Times New Roman" w:eastAsia="Times New Roman" w:hAnsi="Times New Roman" w:cs="Times New Roman"/>
          <w:bCs/>
          <w:sz w:val="24"/>
          <w:szCs w:val="24"/>
          <w:lang w:eastAsia="hr-HR"/>
        </w:rPr>
        <w:t>-a</w:t>
      </w:r>
      <w:r w:rsidR="00381F70" w:rsidRPr="00C954B3">
        <w:rPr>
          <w:rFonts w:ascii="Times New Roman" w:eastAsia="Times New Roman" w:hAnsi="Times New Roman" w:cs="Times New Roman"/>
          <w:bCs/>
          <w:sz w:val="24"/>
          <w:szCs w:val="24"/>
          <w:lang w:eastAsia="hr-HR"/>
        </w:rPr>
        <w:t>, PT</w:t>
      </w:r>
      <w:r w:rsidR="008739C8" w:rsidRPr="00C954B3">
        <w:rPr>
          <w:rFonts w:ascii="Times New Roman" w:eastAsia="Times New Roman" w:hAnsi="Times New Roman" w:cs="Times New Roman"/>
          <w:bCs/>
          <w:sz w:val="24"/>
          <w:szCs w:val="24"/>
          <w:lang w:eastAsia="hr-HR"/>
        </w:rPr>
        <w:t>-a</w:t>
      </w:r>
      <w:r w:rsidR="00381F70" w:rsidRPr="00C954B3">
        <w:rPr>
          <w:rFonts w:ascii="Times New Roman" w:eastAsia="Times New Roman" w:hAnsi="Times New Roman" w:cs="Times New Roman"/>
          <w:bCs/>
          <w:sz w:val="24"/>
          <w:szCs w:val="24"/>
          <w:lang w:eastAsia="hr-HR"/>
        </w:rPr>
        <w:t xml:space="preserve"> te</w:t>
      </w:r>
      <w:r w:rsidRPr="00C954B3">
        <w:rPr>
          <w:rFonts w:ascii="Times New Roman" w:eastAsia="Times New Roman" w:hAnsi="Times New Roman" w:cs="Times New Roman"/>
          <w:bCs/>
          <w:sz w:val="24"/>
          <w:szCs w:val="24"/>
          <w:lang w:eastAsia="hr-HR"/>
        </w:rPr>
        <w:t xml:space="preserve"> </w:t>
      </w:r>
      <w:r w:rsidR="00381F70" w:rsidRPr="00C954B3">
        <w:rPr>
          <w:rFonts w:ascii="Times New Roman" w:eastAsia="Times New Roman" w:hAnsi="Times New Roman" w:cs="Times New Roman"/>
          <w:bCs/>
          <w:sz w:val="24"/>
          <w:szCs w:val="24"/>
          <w:lang w:eastAsia="hr-HR"/>
        </w:rPr>
        <w:t>Tijela za reviziju (TR)</w:t>
      </w:r>
      <w:r w:rsidRPr="00C954B3">
        <w:rPr>
          <w:rFonts w:ascii="Times New Roman" w:eastAsia="Times New Roman" w:hAnsi="Times New Roman" w:cs="Times New Roman"/>
          <w:bCs/>
          <w:sz w:val="24"/>
          <w:szCs w:val="24"/>
          <w:lang w:eastAsia="hr-HR"/>
        </w:rPr>
        <w:t xml:space="preserve"> mogu otkriti elemente nepravilnosti i dužni su upozoriti nadležna tijela na nepravilnosti na koje se sumnja te osiguravati odgovarajući revizijski trag. Međutim, utvrđivanje (ne)postojanja nepravilnosti je u nadležnosti PT-a. </w:t>
      </w:r>
      <w:r w:rsidR="00F86DB8" w:rsidRPr="00C954B3">
        <w:rPr>
          <w:rFonts w:ascii="Times New Roman" w:eastAsia="Times New Roman" w:hAnsi="Times New Roman" w:cs="Times New Roman"/>
          <w:bCs/>
          <w:sz w:val="24"/>
          <w:szCs w:val="24"/>
          <w:lang w:eastAsia="hr-HR"/>
        </w:rPr>
        <w:t>NT</w:t>
      </w:r>
      <w:r w:rsidR="003075FE" w:rsidRPr="00C954B3">
        <w:rPr>
          <w:rFonts w:ascii="Times New Roman" w:eastAsia="Times New Roman" w:hAnsi="Times New Roman" w:cs="Times New Roman"/>
          <w:bCs/>
          <w:sz w:val="24"/>
          <w:szCs w:val="24"/>
          <w:lang w:eastAsia="hr-HR"/>
        </w:rPr>
        <w:t xml:space="preserve"> može PT-u </w:t>
      </w:r>
      <w:r w:rsidRPr="00C954B3">
        <w:rPr>
          <w:rFonts w:ascii="Times New Roman" w:eastAsia="Times New Roman" w:hAnsi="Times New Roman" w:cs="Times New Roman"/>
          <w:bCs/>
          <w:sz w:val="24"/>
          <w:szCs w:val="24"/>
          <w:lang w:eastAsia="hr-HR"/>
        </w:rPr>
        <w:t>dati uputu da neki slučaj predstavlja nepravilnost, iako je PT prethodno procijenio da se ne r</w:t>
      </w:r>
      <w:r w:rsidR="003075FE" w:rsidRPr="00C954B3">
        <w:rPr>
          <w:rFonts w:ascii="Times New Roman" w:eastAsia="Times New Roman" w:hAnsi="Times New Roman" w:cs="Times New Roman"/>
          <w:bCs/>
          <w:sz w:val="24"/>
          <w:szCs w:val="24"/>
          <w:lang w:eastAsia="hr-HR"/>
        </w:rPr>
        <w:t>adi o nepravilnosti (na primjer kao posljedica</w:t>
      </w:r>
      <w:r w:rsidRPr="00C954B3">
        <w:rPr>
          <w:rFonts w:ascii="Times New Roman" w:eastAsia="Times New Roman" w:hAnsi="Times New Roman" w:cs="Times New Roman"/>
          <w:bCs/>
          <w:sz w:val="24"/>
          <w:szCs w:val="24"/>
          <w:lang w:eastAsia="hr-HR"/>
        </w:rPr>
        <w:t xml:space="preserve"> tumačenja slijedom upita PT-a). </w:t>
      </w:r>
    </w:p>
    <w:p w14:paraId="027890BB" w14:textId="77777777" w:rsidR="003075FE" w:rsidRPr="00C954B3" w:rsidRDefault="003075FE" w:rsidP="00F043E0">
      <w:pPr>
        <w:spacing w:after="0"/>
        <w:jc w:val="both"/>
        <w:rPr>
          <w:rFonts w:ascii="Times New Roman" w:eastAsia="Times New Roman" w:hAnsi="Times New Roman" w:cs="Times New Roman"/>
          <w:bCs/>
          <w:sz w:val="24"/>
          <w:szCs w:val="24"/>
          <w:lang w:eastAsia="hr-HR"/>
        </w:rPr>
      </w:pPr>
    </w:p>
    <w:p w14:paraId="4C5F213F" w14:textId="6B2E1F69" w:rsidR="00241B5A" w:rsidRPr="00C954B3" w:rsidRDefault="00F043E0" w:rsidP="00D95CC2">
      <w:pPr>
        <w:spacing w:after="0"/>
        <w:jc w:val="both"/>
        <w:rPr>
          <w:rFonts w:ascii="Times New Roman" w:eastAsia="Times New Roman" w:hAnsi="Times New Roman" w:cs="Times New Roman"/>
          <w:bCs/>
          <w:sz w:val="24"/>
          <w:szCs w:val="24"/>
          <w:lang w:eastAsia="hr-HR"/>
        </w:rPr>
      </w:pPr>
      <w:r w:rsidRPr="00C954B3">
        <w:rPr>
          <w:rFonts w:ascii="Times New Roman" w:eastAsia="Times New Roman" w:hAnsi="Times New Roman" w:cs="Times New Roman"/>
          <w:bCs/>
          <w:sz w:val="24"/>
          <w:szCs w:val="24"/>
          <w:lang w:eastAsia="hr-HR"/>
        </w:rPr>
        <w:t xml:space="preserve">Tijela </w:t>
      </w:r>
      <w:r w:rsidR="00160E71" w:rsidRPr="00C954B3">
        <w:rPr>
          <w:rFonts w:ascii="Times New Roman" w:eastAsia="Times New Roman" w:hAnsi="Times New Roman" w:cs="Times New Roman"/>
          <w:sz w:val="24"/>
          <w:szCs w:val="24"/>
          <w:lang w:eastAsia="hr-HR"/>
        </w:rPr>
        <w:t xml:space="preserve">Sustava upravljanja i praćenja provedbe aktivnosti </w:t>
      </w:r>
      <w:r w:rsidRPr="00C954B3">
        <w:rPr>
          <w:rFonts w:ascii="Times New Roman" w:eastAsia="Times New Roman" w:hAnsi="Times New Roman" w:cs="Times New Roman"/>
          <w:bCs/>
          <w:sz w:val="24"/>
          <w:szCs w:val="24"/>
          <w:lang w:eastAsia="hr-HR"/>
        </w:rPr>
        <w:t>koja imaju pravo i obvezu provoditi Nacionalni plana oporavka i otpornosti 2021. – 2026. dužna su surađivati s pravosudnim i istražnim tijelima Republike Hrvatske (na primjer Državnim odvjetništvom, Ministarstvom unutarnjih poslova i drugim tijelima) sukladno nacionalnom zakonodavnom okviru.</w:t>
      </w:r>
    </w:p>
    <w:p w14:paraId="242EA3C0" w14:textId="26CEE823" w:rsidR="00F23136" w:rsidRPr="00C954B3" w:rsidRDefault="00F23136" w:rsidP="00927186">
      <w:pPr>
        <w:rPr>
          <w:rFonts w:ascii="Times New Roman" w:hAnsi="Times New Roman" w:cs="Times New Roman"/>
          <w:lang w:eastAsia="hr-HR"/>
        </w:rPr>
      </w:pPr>
    </w:p>
    <w:p w14:paraId="1D29FE9D" w14:textId="702FD861" w:rsidR="003B535E" w:rsidRPr="00C954B3" w:rsidRDefault="003B535E" w:rsidP="00927186">
      <w:pPr>
        <w:rPr>
          <w:rFonts w:ascii="Times New Roman" w:hAnsi="Times New Roman" w:cs="Times New Roman"/>
          <w:lang w:eastAsia="hr-HR"/>
        </w:rPr>
      </w:pPr>
    </w:p>
    <w:p w14:paraId="5768235C" w14:textId="77777777" w:rsidR="001111BC" w:rsidRPr="00C954B3" w:rsidRDefault="00020B71" w:rsidP="00EB05C4">
      <w:pPr>
        <w:pBdr>
          <w:top w:val="single" w:sz="4" w:space="0" w:color="auto"/>
          <w:left w:val="single" w:sz="4" w:space="0" w:color="auto"/>
          <w:bottom w:val="single" w:sz="4" w:space="0" w:color="auto"/>
          <w:right w:val="single" w:sz="4" w:space="8" w:color="auto"/>
        </w:pBdr>
        <w:spacing w:after="0" w:line="240" w:lineRule="auto"/>
        <w:jc w:val="both"/>
        <w:outlineLvl w:val="1"/>
        <w:rPr>
          <w:rFonts w:ascii="Times New Roman" w:eastAsia="Times New Roman" w:hAnsi="Times New Roman" w:cs="Times New Roman"/>
          <w:b/>
          <w:bCs/>
          <w:sz w:val="24"/>
          <w:szCs w:val="24"/>
          <w:lang w:eastAsia="hr-HR"/>
        </w:rPr>
      </w:pPr>
      <w:r w:rsidRPr="00C954B3">
        <w:rPr>
          <w:rFonts w:ascii="Times New Roman" w:eastAsia="Times New Roman" w:hAnsi="Times New Roman" w:cs="Times New Roman"/>
          <w:b/>
          <w:bCs/>
          <w:sz w:val="24"/>
          <w:szCs w:val="24"/>
          <w:lang w:eastAsia="hr-HR"/>
        </w:rPr>
        <w:t>3.1.</w:t>
      </w:r>
      <w:r w:rsidR="001111BC" w:rsidRPr="00C954B3">
        <w:rPr>
          <w:rFonts w:ascii="Times New Roman" w:eastAsia="Times New Roman" w:hAnsi="Times New Roman" w:cs="Times New Roman"/>
          <w:b/>
          <w:bCs/>
          <w:sz w:val="24"/>
          <w:szCs w:val="24"/>
          <w:lang w:eastAsia="hr-HR"/>
        </w:rPr>
        <w:t xml:space="preserve"> </w:t>
      </w:r>
      <w:bookmarkStart w:id="4" w:name="_Toc3383324"/>
      <w:bookmarkStart w:id="5" w:name="_Toc85026309"/>
      <w:r w:rsidR="001111BC" w:rsidRPr="00C954B3">
        <w:rPr>
          <w:rFonts w:ascii="Times New Roman" w:eastAsia="Times New Roman" w:hAnsi="Times New Roman" w:cs="Times New Roman"/>
          <w:b/>
          <w:bCs/>
          <w:sz w:val="24"/>
          <w:szCs w:val="24"/>
          <w:lang w:eastAsia="hr-HR"/>
        </w:rPr>
        <w:t>Prevencija</w:t>
      </w:r>
      <w:bookmarkEnd w:id="4"/>
      <w:bookmarkEnd w:id="5"/>
      <w:r w:rsidR="001111BC" w:rsidRPr="00C954B3">
        <w:rPr>
          <w:rFonts w:ascii="Times New Roman" w:eastAsia="Times New Roman" w:hAnsi="Times New Roman" w:cs="Times New Roman"/>
          <w:b/>
          <w:bCs/>
          <w:sz w:val="24"/>
          <w:szCs w:val="24"/>
          <w:lang w:eastAsia="hr-HR"/>
        </w:rPr>
        <w:t xml:space="preserve"> </w:t>
      </w:r>
    </w:p>
    <w:p w14:paraId="51215CF5" w14:textId="77777777" w:rsidR="00AA62BF" w:rsidRPr="00C954B3" w:rsidRDefault="00AA62BF" w:rsidP="007A13DF">
      <w:pPr>
        <w:spacing w:after="0"/>
        <w:jc w:val="both"/>
        <w:rPr>
          <w:rFonts w:ascii="Times New Roman" w:hAnsi="Times New Roman" w:cs="Times New Roman"/>
          <w:lang w:eastAsia="hr-HR"/>
        </w:rPr>
      </w:pPr>
    </w:p>
    <w:p w14:paraId="07F8095C" w14:textId="53139601" w:rsidR="00185DD8" w:rsidRPr="00C954B3" w:rsidRDefault="007C01D0" w:rsidP="007A13DF">
      <w:pPr>
        <w:spacing w:after="0"/>
        <w:jc w:val="both"/>
        <w:rPr>
          <w:rFonts w:ascii="Times New Roman" w:eastAsia="Times New Roman" w:hAnsi="Times New Roman" w:cs="Times New Roman"/>
          <w:bCs/>
          <w:sz w:val="24"/>
          <w:szCs w:val="24"/>
          <w:lang w:eastAsia="hr-HR"/>
        </w:rPr>
      </w:pPr>
      <w:r w:rsidRPr="00C954B3">
        <w:rPr>
          <w:rFonts w:ascii="Times New Roman" w:eastAsia="Times New Roman" w:hAnsi="Times New Roman" w:cs="Times New Roman"/>
          <w:b/>
          <w:bCs/>
          <w:sz w:val="24"/>
          <w:szCs w:val="24"/>
          <w:lang w:eastAsia="hr-HR"/>
        </w:rPr>
        <w:t>3.1.1.</w:t>
      </w:r>
      <w:r w:rsidRPr="00C954B3">
        <w:rPr>
          <w:rFonts w:ascii="Times New Roman" w:eastAsia="Times New Roman" w:hAnsi="Times New Roman" w:cs="Times New Roman"/>
          <w:bCs/>
          <w:sz w:val="24"/>
          <w:szCs w:val="24"/>
          <w:lang w:eastAsia="hr-HR"/>
        </w:rPr>
        <w:t xml:space="preserve"> </w:t>
      </w:r>
      <w:r w:rsidR="00185DD8" w:rsidRPr="00C954B3">
        <w:rPr>
          <w:rFonts w:ascii="Times New Roman" w:eastAsia="Times New Roman" w:hAnsi="Times New Roman" w:cs="Times New Roman"/>
          <w:bCs/>
          <w:sz w:val="24"/>
          <w:szCs w:val="24"/>
          <w:lang w:eastAsia="hr-HR"/>
        </w:rPr>
        <w:t>Svrha prevencije je smanjivanje mogućnosti nastanka nepravilnosti i prijevara u okviru upravljanja sredstvima EU-a</w:t>
      </w:r>
      <w:r w:rsidR="003D1ED5" w:rsidRPr="00C954B3">
        <w:rPr>
          <w:rFonts w:ascii="Times New Roman" w:eastAsia="Times New Roman" w:hAnsi="Times New Roman" w:cs="Times New Roman"/>
          <w:bCs/>
          <w:sz w:val="24"/>
          <w:szCs w:val="24"/>
          <w:lang w:eastAsia="hr-HR"/>
        </w:rPr>
        <w:t xml:space="preserve">  </w:t>
      </w:r>
      <w:r w:rsidR="00BA05D8" w:rsidRPr="00C954B3">
        <w:rPr>
          <w:rFonts w:ascii="Times New Roman" w:eastAsia="Times New Roman" w:hAnsi="Times New Roman" w:cs="Times New Roman"/>
          <w:bCs/>
          <w:sz w:val="24"/>
          <w:szCs w:val="24"/>
          <w:lang w:eastAsia="hr-HR"/>
        </w:rPr>
        <w:t>dodijeljenim za NPOO</w:t>
      </w:r>
      <w:r w:rsidR="00185DD8" w:rsidRPr="00C954B3">
        <w:rPr>
          <w:rFonts w:ascii="Times New Roman" w:eastAsia="Times New Roman" w:hAnsi="Times New Roman" w:cs="Times New Roman"/>
          <w:bCs/>
          <w:sz w:val="24"/>
          <w:szCs w:val="24"/>
          <w:lang w:eastAsia="hr-HR"/>
        </w:rPr>
        <w:t>.</w:t>
      </w:r>
    </w:p>
    <w:p w14:paraId="518BC68B" w14:textId="77777777" w:rsidR="007A13DF" w:rsidRPr="00C954B3" w:rsidRDefault="007A13DF" w:rsidP="007A13DF">
      <w:pPr>
        <w:spacing w:after="0"/>
        <w:rPr>
          <w:rFonts w:ascii="Times New Roman" w:hAnsi="Times New Roman" w:cs="Times New Roman"/>
          <w:lang w:eastAsia="hr-HR"/>
        </w:rPr>
      </w:pPr>
    </w:p>
    <w:p w14:paraId="7A4C9E35" w14:textId="75CC5FDB" w:rsidR="00185DD8" w:rsidRPr="00C954B3" w:rsidRDefault="00185DD8" w:rsidP="007A13DF">
      <w:pPr>
        <w:spacing w:after="0"/>
        <w:jc w:val="both"/>
        <w:rPr>
          <w:rFonts w:ascii="Times New Roman" w:eastAsia="Times New Roman" w:hAnsi="Times New Roman" w:cs="Times New Roman"/>
          <w:bCs/>
          <w:sz w:val="24"/>
          <w:szCs w:val="24"/>
          <w:lang w:eastAsia="hr-HR"/>
        </w:rPr>
      </w:pPr>
      <w:r w:rsidRPr="00C954B3">
        <w:rPr>
          <w:rFonts w:ascii="Times New Roman" w:eastAsia="Times New Roman" w:hAnsi="Times New Roman" w:cs="Times New Roman"/>
          <w:bCs/>
          <w:sz w:val="24"/>
          <w:szCs w:val="24"/>
          <w:lang w:eastAsia="hr-HR"/>
        </w:rPr>
        <w:t>Osnovni preduvjet za sprječavanje nepravilnosti jest uspostava i funkcioniranje sustava unutarnjih kontrola</w:t>
      </w:r>
      <w:r w:rsidR="0004615E" w:rsidRPr="00C954B3">
        <w:rPr>
          <w:rStyle w:val="FootnoteReference"/>
          <w:rFonts w:ascii="Times New Roman" w:eastAsia="Times New Roman" w:hAnsi="Times New Roman" w:cs="Times New Roman"/>
          <w:bCs/>
          <w:sz w:val="24"/>
          <w:szCs w:val="24"/>
          <w:lang w:eastAsia="hr-HR"/>
        </w:rPr>
        <w:footnoteReference w:id="2"/>
      </w:r>
      <w:r w:rsidRPr="00C954B3">
        <w:rPr>
          <w:rFonts w:ascii="Times New Roman" w:eastAsia="Times New Roman" w:hAnsi="Times New Roman" w:cs="Times New Roman"/>
          <w:bCs/>
          <w:sz w:val="24"/>
          <w:szCs w:val="24"/>
          <w:lang w:eastAsia="hr-HR"/>
        </w:rPr>
        <w:t xml:space="preserve">. </w:t>
      </w:r>
      <w:r w:rsidR="00ED2C6F" w:rsidRPr="00C954B3">
        <w:rPr>
          <w:rFonts w:ascii="Times New Roman" w:eastAsia="Times New Roman" w:hAnsi="Times New Roman" w:cs="Times New Roman"/>
          <w:bCs/>
          <w:sz w:val="24"/>
          <w:szCs w:val="24"/>
          <w:lang w:eastAsia="hr-HR"/>
        </w:rPr>
        <w:t xml:space="preserve">Sustav unutarnjih kontrola uređuje se </w:t>
      </w:r>
      <w:r w:rsidR="00E5169F" w:rsidRPr="00C954B3">
        <w:rPr>
          <w:rFonts w:ascii="Times New Roman" w:eastAsia="Times New Roman" w:hAnsi="Times New Roman" w:cs="Times New Roman"/>
          <w:bCs/>
          <w:sz w:val="24"/>
          <w:szCs w:val="24"/>
          <w:lang w:eastAsia="hr-HR"/>
        </w:rPr>
        <w:t>skupom različitih Pravila, a</w:t>
      </w:r>
      <w:r w:rsidR="00ED2C6F" w:rsidRPr="00C954B3">
        <w:rPr>
          <w:rFonts w:ascii="Times New Roman" w:eastAsia="Times New Roman" w:hAnsi="Times New Roman" w:cs="Times New Roman"/>
          <w:bCs/>
          <w:sz w:val="24"/>
          <w:szCs w:val="24"/>
          <w:lang w:eastAsia="hr-HR"/>
        </w:rPr>
        <w:t xml:space="preserve"> u ovom</w:t>
      </w:r>
      <w:r w:rsidR="001479C4" w:rsidRPr="00C954B3">
        <w:rPr>
          <w:rFonts w:ascii="Times New Roman" w:eastAsia="Times New Roman" w:hAnsi="Times New Roman" w:cs="Times New Roman"/>
          <w:bCs/>
          <w:sz w:val="24"/>
          <w:szCs w:val="24"/>
          <w:lang w:eastAsia="hr-HR"/>
        </w:rPr>
        <w:t xml:space="preserve"> je</w:t>
      </w:r>
      <w:r w:rsidR="00ED2C6F" w:rsidRPr="00C954B3">
        <w:rPr>
          <w:rFonts w:ascii="Times New Roman" w:eastAsia="Times New Roman" w:hAnsi="Times New Roman" w:cs="Times New Roman"/>
          <w:bCs/>
          <w:sz w:val="24"/>
          <w:szCs w:val="24"/>
          <w:lang w:eastAsia="hr-HR"/>
        </w:rPr>
        <w:t xml:space="preserve"> kontekstu naglasak </w:t>
      </w:r>
      <w:r w:rsidRPr="00C954B3">
        <w:rPr>
          <w:rFonts w:ascii="Times New Roman" w:eastAsia="Times New Roman" w:hAnsi="Times New Roman" w:cs="Times New Roman"/>
          <w:bCs/>
          <w:sz w:val="24"/>
          <w:szCs w:val="24"/>
          <w:lang w:eastAsia="hr-HR"/>
        </w:rPr>
        <w:t>stavljen na unutarnju i vanjsku komunikaciju</w:t>
      </w:r>
      <w:r w:rsidR="00E3756D" w:rsidRPr="00C954B3">
        <w:rPr>
          <w:rFonts w:ascii="Times New Roman" w:eastAsia="Times New Roman" w:hAnsi="Times New Roman" w:cs="Times New Roman"/>
          <w:bCs/>
          <w:sz w:val="24"/>
          <w:szCs w:val="24"/>
          <w:lang w:eastAsia="hr-HR"/>
        </w:rPr>
        <w:t>.</w:t>
      </w:r>
    </w:p>
    <w:p w14:paraId="685E3DAE" w14:textId="77777777" w:rsidR="007A13DF" w:rsidRPr="00C954B3" w:rsidRDefault="007A13DF" w:rsidP="007A13DF">
      <w:pPr>
        <w:spacing w:after="0"/>
        <w:rPr>
          <w:rFonts w:ascii="Times New Roman" w:hAnsi="Times New Roman" w:cs="Times New Roman"/>
          <w:lang w:eastAsia="hr-HR"/>
        </w:rPr>
      </w:pPr>
    </w:p>
    <w:p w14:paraId="027121BE" w14:textId="422E13A6" w:rsidR="001111BC" w:rsidRPr="00C954B3" w:rsidRDefault="001111BC" w:rsidP="007A13DF">
      <w:pPr>
        <w:pBdr>
          <w:top w:val="none" w:sz="0" w:space="0" w:color="000000"/>
          <w:left w:val="none" w:sz="0" w:space="0" w:color="000000"/>
          <w:bottom w:val="none" w:sz="0" w:space="0" w:color="000000"/>
          <w:right w:val="none" w:sz="0" w:space="0" w:color="000000"/>
        </w:pBdr>
        <w:spacing w:after="0" w:line="240" w:lineRule="auto"/>
        <w:jc w:val="both"/>
        <w:outlineLvl w:val="1"/>
        <w:rPr>
          <w:rFonts w:ascii="Times New Roman" w:eastAsia="Times New Roman" w:hAnsi="Times New Roman" w:cs="Times New Roman"/>
          <w:bCs/>
          <w:sz w:val="24"/>
          <w:szCs w:val="24"/>
          <w:lang w:eastAsia="hr-HR"/>
        </w:rPr>
      </w:pPr>
      <w:bookmarkStart w:id="6" w:name="_Toc3383227"/>
      <w:bookmarkStart w:id="7" w:name="_Toc3383325"/>
      <w:bookmarkStart w:id="8" w:name="_Toc85026310"/>
      <w:r w:rsidRPr="00C954B3">
        <w:rPr>
          <w:rFonts w:ascii="Times New Roman" w:eastAsia="Times New Roman" w:hAnsi="Times New Roman" w:cs="Times New Roman"/>
          <w:bCs/>
          <w:sz w:val="24"/>
          <w:szCs w:val="24"/>
          <w:lang w:eastAsia="hr-HR"/>
        </w:rPr>
        <w:t xml:space="preserve">Odgovornost je svih tijela uključenih u </w:t>
      </w:r>
      <w:r w:rsidR="00160E71" w:rsidRPr="00C954B3">
        <w:rPr>
          <w:rFonts w:ascii="Times New Roman" w:eastAsia="Times New Roman" w:hAnsi="Times New Roman" w:cs="Times New Roman"/>
          <w:bCs/>
          <w:sz w:val="24"/>
          <w:szCs w:val="24"/>
          <w:lang w:eastAsia="hr-HR"/>
        </w:rPr>
        <w:t xml:space="preserve">Sustav upravljanja </w:t>
      </w:r>
      <w:r w:rsidRPr="00C954B3">
        <w:rPr>
          <w:rFonts w:ascii="Times New Roman" w:eastAsia="Times New Roman" w:hAnsi="Times New Roman" w:cs="Times New Roman"/>
          <w:bCs/>
          <w:sz w:val="24"/>
          <w:szCs w:val="24"/>
          <w:lang w:eastAsia="hr-HR"/>
        </w:rPr>
        <w:t xml:space="preserve">i </w:t>
      </w:r>
      <w:r w:rsidR="00160E71" w:rsidRPr="00C954B3">
        <w:rPr>
          <w:rFonts w:ascii="Times New Roman" w:eastAsia="Times New Roman" w:hAnsi="Times New Roman" w:cs="Times New Roman"/>
          <w:bCs/>
          <w:sz w:val="24"/>
          <w:szCs w:val="24"/>
          <w:lang w:eastAsia="hr-HR"/>
        </w:rPr>
        <w:t xml:space="preserve">praćenja provedbe aktivnosti </w:t>
      </w:r>
      <w:r w:rsidRPr="00C954B3">
        <w:rPr>
          <w:rFonts w:ascii="Times New Roman" w:eastAsia="Times New Roman" w:hAnsi="Times New Roman" w:cs="Times New Roman"/>
          <w:bCs/>
          <w:sz w:val="24"/>
          <w:szCs w:val="24"/>
          <w:lang w:eastAsia="hr-HR"/>
        </w:rPr>
        <w:t xml:space="preserve"> </w:t>
      </w:r>
      <w:r w:rsidR="005E5AA1" w:rsidRPr="00C954B3">
        <w:rPr>
          <w:rFonts w:ascii="Times New Roman" w:eastAsia="Times New Roman" w:hAnsi="Times New Roman" w:cs="Times New Roman"/>
          <w:bCs/>
          <w:sz w:val="24"/>
          <w:szCs w:val="24"/>
          <w:lang w:eastAsia="hr-HR"/>
        </w:rPr>
        <w:t>NPO</w:t>
      </w:r>
      <w:r w:rsidR="001D1F3D" w:rsidRPr="00C954B3">
        <w:rPr>
          <w:rFonts w:ascii="Times New Roman" w:eastAsia="Times New Roman" w:hAnsi="Times New Roman" w:cs="Times New Roman"/>
          <w:bCs/>
          <w:sz w:val="24"/>
          <w:szCs w:val="24"/>
          <w:lang w:eastAsia="hr-HR"/>
        </w:rPr>
        <w:t>O</w:t>
      </w:r>
      <w:r w:rsidR="00D9119A" w:rsidRPr="00C954B3">
        <w:rPr>
          <w:rFonts w:ascii="Times New Roman" w:eastAsia="Times New Roman" w:hAnsi="Times New Roman" w:cs="Times New Roman"/>
          <w:bCs/>
          <w:sz w:val="24"/>
          <w:szCs w:val="24"/>
          <w:lang w:eastAsia="hr-HR"/>
        </w:rPr>
        <w:t>-a</w:t>
      </w:r>
      <w:r w:rsidR="0003114A" w:rsidRPr="00C954B3">
        <w:rPr>
          <w:rFonts w:ascii="Times New Roman" w:eastAsia="Times New Roman" w:hAnsi="Times New Roman" w:cs="Times New Roman"/>
          <w:bCs/>
          <w:sz w:val="24"/>
          <w:szCs w:val="24"/>
          <w:lang w:eastAsia="hr-HR"/>
        </w:rPr>
        <w:t xml:space="preserve"> </w:t>
      </w:r>
      <w:r w:rsidRPr="00C954B3">
        <w:rPr>
          <w:rFonts w:ascii="Times New Roman" w:eastAsia="Times New Roman" w:hAnsi="Times New Roman" w:cs="Times New Roman"/>
          <w:bCs/>
          <w:sz w:val="24"/>
          <w:szCs w:val="24"/>
          <w:lang w:eastAsia="hr-HR"/>
        </w:rPr>
        <w:t>(</w:t>
      </w:r>
      <w:r w:rsidR="00F72953" w:rsidRPr="00C954B3">
        <w:rPr>
          <w:rFonts w:ascii="Times New Roman" w:eastAsia="Times New Roman" w:hAnsi="Times New Roman" w:cs="Times New Roman"/>
          <w:bCs/>
          <w:sz w:val="24"/>
          <w:szCs w:val="24"/>
          <w:lang w:eastAsia="hr-HR"/>
        </w:rPr>
        <w:t>KT</w:t>
      </w:r>
      <w:r w:rsidR="008739C8" w:rsidRPr="00C954B3">
        <w:rPr>
          <w:rFonts w:ascii="Times New Roman" w:eastAsia="Times New Roman" w:hAnsi="Times New Roman" w:cs="Times New Roman"/>
          <w:bCs/>
          <w:sz w:val="24"/>
          <w:szCs w:val="24"/>
          <w:lang w:eastAsia="hr-HR"/>
        </w:rPr>
        <w:t>-a</w:t>
      </w:r>
      <w:r w:rsidR="00F72953" w:rsidRPr="00C954B3">
        <w:rPr>
          <w:rFonts w:ascii="Times New Roman" w:eastAsia="Times New Roman" w:hAnsi="Times New Roman" w:cs="Times New Roman"/>
          <w:bCs/>
          <w:sz w:val="24"/>
          <w:szCs w:val="24"/>
          <w:lang w:eastAsia="hr-HR"/>
        </w:rPr>
        <w:t xml:space="preserve">, </w:t>
      </w:r>
      <w:r w:rsidR="00F86DB8" w:rsidRPr="00C954B3">
        <w:rPr>
          <w:rFonts w:ascii="Times New Roman" w:eastAsia="Times New Roman" w:hAnsi="Times New Roman" w:cs="Times New Roman"/>
          <w:bCs/>
          <w:sz w:val="24"/>
          <w:szCs w:val="24"/>
          <w:lang w:eastAsia="hr-HR"/>
        </w:rPr>
        <w:t>NF</w:t>
      </w:r>
      <w:r w:rsidR="008739C8" w:rsidRPr="00C954B3">
        <w:rPr>
          <w:rFonts w:ascii="Times New Roman" w:eastAsia="Times New Roman" w:hAnsi="Times New Roman" w:cs="Times New Roman"/>
          <w:bCs/>
          <w:sz w:val="24"/>
          <w:szCs w:val="24"/>
          <w:lang w:eastAsia="hr-HR"/>
        </w:rPr>
        <w:t>-a</w:t>
      </w:r>
      <w:r w:rsidR="00F72953" w:rsidRPr="00C954B3">
        <w:rPr>
          <w:rFonts w:ascii="Times New Roman" w:eastAsia="Times New Roman" w:hAnsi="Times New Roman" w:cs="Times New Roman"/>
          <w:bCs/>
          <w:sz w:val="24"/>
          <w:szCs w:val="24"/>
          <w:lang w:eastAsia="hr-HR"/>
        </w:rPr>
        <w:t>,</w:t>
      </w:r>
      <w:r w:rsidR="003075FE" w:rsidRPr="00C954B3">
        <w:rPr>
          <w:rFonts w:ascii="Times New Roman" w:eastAsia="Times New Roman" w:hAnsi="Times New Roman" w:cs="Times New Roman"/>
          <w:bCs/>
          <w:sz w:val="24"/>
          <w:szCs w:val="24"/>
          <w:lang w:eastAsia="hr-HR"/>
        </w:rPr>
        <w:t xml:space="preserve"> </w:t>
      </w:r>
      <w:r w:rsidR="00F86DB8" w:rsidRPr="00C954B3">
        <w:rPr>
          <w:rFonts w:ascii="Times New Roman" w:eastAsia="Times New Roman" w:hAnsi="Times New Roman" w:cs="Times New Roman"/>
          <w:bCs/>
          <w:sz w:val="24"/>
          <w:szCs w:val="24"/>
          <w:lang w:eastAsia="hr-HR"/>
        </w:rPr>
        <w:t>NT</w:t>
      </w:r>
      <w:r w:rsidR="008739C8" w:rsidRPr="00C954B3">
        <w:rPr>
          <w:rFonts w:ascii="Times New Roman" w:eastAsia="Times New Roman" w:hAnsi="Times New Roman" w:cs="Times New Roman"/>
          <w:bCs/>
          <w:sz w:val="24"/>
          <w:szCs w:val="24"/>
          <w:lang w:eastAsia="hr-HR"/>
        </w:rPr>
        <w:t>-a</w:t>
      </w:r>
      <w:r w:rsidR="00F72953" w:rsidRPr="00C954B3">
        <w:rPr>
          <w:rFonts w:ascii="Times New Roman" w:eastAsia="Times New Roman" w:hAnsi="Times New Roman" w:cs="Times New Roman"/>
          <w:bCs/>
          <w:sz w:val="24"/>
          <w:szCs w:val="24"/>
          <w:lang w:eastAsia="hr-HR"/>
        </w:rPr>
        <w:t>, PT</w:t>
      </w:r>
      <w:r w:rsidR="008739C8" w:rsidRPr="00C954B3">
        <w:rPr>
          <w:rFonts w:ascii="Times New Roman" w:eastAsia="Times New Roman" w:hAnsi="Times New Roman" w:cs="Times New Roman"/>
          <w:bCs/>
          <w:sz w:val="24"/>
          <w:szCs w:val="24"/>
          <w:lang w:eastAsia="hr-HR"/>
        </w:rPr>
        <w:t>-a</w:t>
      </w:r>
      <w:r w:rsidR="00274108" w:rsidRPr="00C954B3">
        <w:rPr>
          <w:rFonts w:ascii="Times New Roman" w:eastAsia="Times New Roman" w:hAnsi="Times New Roman" w:cs="Times New Roman"/>
          <w:bCs/>
          <w:sz w:val="24"/>
          <w:szCs w:val="24"/>
          <w:lang w:eastAsia="hr-HR"/>
        </w:rPr>
        <w:t xml:space="preserve">) te </w:t>
      </w:r>
      <w:r w:rsidR="00F72953" w:rsidRPr="00C954B3">
        <w:rPr>
          <w:rFonts w:ascii="Times New Roman" w:eastAsia="Times New Roman" w:hAnsi="Times New Roman" w:cs="Times New Roman"/>
          <w:bCs/>
          <w:sz w:val="24"/>
          <w:szCs w:val="24"/>
          <w:lang w:eastAsia="hr-HR"/>
        </w:rPr>
        <w:t>TR</w:t>
      </w:r>
      <w:r w:rsidR="00274108" w:rsidRPr="00C954B3">
        <w:rPr>
          <w:rFonts w:ascii="Times New Roman" w:eastAsia="Times New Roman" w:hAnsi="Times New Roman" w:cs="Times New Roman"/>
          <w:bCs/>
          <w:sz w:val="24"/>
          <w:szCs w:val="24"/>
          <w:lang w:eastAsia="hr-HR"/>
        </w:rPr>
        <w:t>-a</w:t>
      </w:r>
      <w:r w:rsidR="00A73C15" w:rsidRPr="00C954B3">
        <w:rPr>
          <w:rFonts w:ascii="Times New Roman" w:eastAsia="Times New Roman" w:hAnsi="Times New Roman" w:cs="Times New Roman"/>
          <w:bCs/>
          <w:sz w:val="24"/>
          <w:szCs w:val="24"/>
          <w:lang w:eastAsia="hr-HR"/>
        </w:rPr>
        <w:t xml:space="preserve"> </w:t>
      </w:r>
      <w:r w:rsidRPr="00C954B3">
        <w:rPr>
          <w:rFonts w:ascii="Times New Roman" w:eastAsia="Times New Roman" w:hAnsi="Times New Roman" w:cs="Times New Roman"/>
          <w:bCs/>
          <w:sz w:val="24"/>
          <w:szCs w:val="24"/>
          <w:lang w:eastAsia="hr-HR"/>
        </w:rPr>
        <w:t>aktivno sudjelovati u komunikaciji i podizanju svijesti javnosti u području zaštite financijskih interesa EU</w:t>
      </w:r>
      <w:r w:rsidR="00A32D5B" w:rsidRPr="00C954B3">
        <w:rPr>
          <w:rFonts w:ascii="Times New Roman" w:eastAsia="Times New Roman" w:hAnsi="Times New Roman" w:cs="Times New Roman"/>
          <w:bCs/>
          <w:sz w:val="24"/>
          <w:szCs w:val="24"/>
          <w:lang w:eastAsia="hr-HR"/>
        </w:rPr>
        <w:t>-a</w:t>
      </w:r>
      <w:r w:rsidRPr="00C954B3">
        <w:rPr>
          <w:rFonts w:ascii="Times New Roman" w:eastAsia="Times New Roman" w:hAnsi="Times New Roman" w:cs="Times New Roman"/>
          <w:bCs/>
          <w:sz w:val="24"/>
          <w:szCs w:val="24"/>
          <w:lang w:eastAsia="hr-HR"/>
        </w:rPr>
        <w:t>. Također, davanje vjerodostojnih i pravovremenih informacija potencijalnim prijaviteljima i korisnicima, uvelike pridonosi pravilnoj provedbi operacija u skladu s</w:t>
      </w:r>
      <w:r w:rsidR="005B4B48" w:rsidRPr="00C954B3">
        <w:rPr>
          <w:rFonts w:ascii="Times New Roman" w:eastAsia="Times New Roman" w:hAnsi="Times New Roman" w:cs="Times New Roman"/>
          <w:bCs/>
          <w:sz w:val="24"/>
          <w:szCs w:val="24"/>
          <w:lang w:eastAsia="hr-HR"/>
        </w:rPr>
        <w:t xml:space="preserve"> primjenjivim pravilima</w:t>
      </w:r>
      <w:r w:rsidRPr="00C954B3">
        <w:rPr>
          <w:rFonts w:ascii="Times New Roman" w:eastAsia="Times New Roman" w:hAnsi="Times New Roman" w:cs="Times New Roman"/>
          <w:bCs/>
          <w:sz w:val="24"/>
          <w:szCs w:val="24"/>
          <w:lang w:eastAsia="hr-HR"/>
        </w:rPr>
        <w:t>.</w:t>
      </w:r>
      <w:bookmarkEnd w:id="6"/>
      <w:bookmarkEnd w:id="7"/>
      <w:bookmarkEnd w:id="8"/>
      <w:r w:rsidRPr="00C954B3">
        <w:rPr>
          <w:rFonts w:ascii="Times New Roman" w:eastAsia="Times New Roman" w:hAnsi="Times New Roman" w:cs="Times New Roman"/>
          <w:bCs/>
          <w:sz w:val="24"/>
          <w:szCs w:val="24"/>
          <w:lang w:eastAsia="hr-HR"/>
        </w:rPr>
        <w:t xml:space="preserve">   </w:t>
      </w:r>
    </w:p>
    <w:p w14:paraId="49282E38" w14:textId="77777777" w:rsidR="00AA62BF" w:rsidRPr="00C954B3" w:rsidRDefault="00AA62BF" w:rsidP="007A13DF">
      <w:pPr>
        <w:spacing w:after="0"/>
        <w:rPr>
          <w:rFonts w:ascii="Times New Roman" w:hAnsi="Times New Roman" w:cs="Times New Roman"/>
          <w:lang w:eastAsia="hr-HR"/>
        </w:rPr>
      </w:pPr>
    </w:p>
    <w:p w14:paraId="1FEA7057" w14:textId="3CA51100" w:rsidR="00183C77" w:rsidRPr="00C954B3" w:rsidRDefault="00020B71" w:rsidP="00236899">
      <w:pPr>
        <w:pBdr>
          <w:top w:val="none" w:sz="0" w:space="0" w:color="000000"/>
          <w:left w:val="none" w:sz="0" w:space="0" w:color="000000"/>
          <w:bottom w:val="none" w:sz="0" w:space="0" w:color="000000"/>
          <w:right w:val="none" w:sz="0" w:space="0" w:color="000000"/>
        </w:pBdr>
        <w:spacing w:after="0" w:line="240" w:lineRule="auto"/>
        <w:jc w:val="both"/>
        <w:outlineLvl w:val="1"/>
        <w:rPr>
          <w:rFonts w:ascii="Times New Roman" w:eastAsia="Times New Roman" w:hAnsi="Times New Roman" w:cs="Times New Roman"/>
          <w:bCs/>
          <w:sz w:val="24"/>
          <w:szCs w:val="24"/>
          <w:lang w:eastAsia="hr-HR"/>
        </w:rPr>
      </w:pPr>
      <w:bookmarkStart w:id="9" w:name="_Toc3383228"/>
      <w:bookmarkStart w:id="10" w:name="_Toc3383326"/>
      <w:bookmarkStart w:id="11" w:name="_Toc85026311"/>
      <w:r w:rsidRPr="00C954B3">
        <w:rPr>
          <w:rFonts w:ascii="Times New Roman" w:eastAsia="Times New Roman" w:hAnsi="Times New Roman" w:cs="Times New Roman"/>
          <w:b/>
          <w:bCs/>
          <w:sz w:val="24"/>
          <w:szCs w:val="24"/>
          <w:lang w:eastAsia="hr-HR"/>
        </w:rPr>
        <w:t>3</w:t>
      </w:r>
      <w:r w:rsidR="00AA62BF" w:rsidRPr="00C954B3">
        <w:rPr>
          <w:rFonts w:ascii="Times New Roman" w:eastAsia="Times New Roman" w:hAnsi="Times New Roman" w:cs="Times New Roman"/>
          <w:b/>
          <w:bCs/>
          <w:sz w:val="24"/>
          <w:szCs w:val="24"/>
          <w:lang w:eastAsia="hr-HR"/>
        </w:rPr>
        <w:t>.1.2</w:t>
      </w:r>
      <w:r w:rsidR="00AA62BF" w:rsidRPr="00C954B3">
        <w:rPr>
          <w:rFonts w:ascii="Times New Roman" w:eastAsia="Times New Roman" w:hAnsi="Times New Roman" w:cs="Times New Roman"/>
          <w:bCs/>
          <w:sz w:val="24"/>
          <w:szCs w:val="24"/>
          <w:lang w:eastAsia="hr-HR"/>
        </w:rPr>
        <w:t xml:space="preserve">. </w:t>
      </w:r>
      <w:r w:rsidR="00236899" w:rsidRPr="00C954B3">
        <w:rPr>
          <w:rFonts w:ascii="Times New Roman" w:eastAsia="Times New Roman" w:hAnsi="Times New Roman" w:cs="Times New Roman"/>
          <w:bCs/>
          <w:sz w:val="24"/>
          <w:szCs w:val="24"/>
          <w:lang w:eastAsia="hr-HR"/>
        </w:rPr>
        <w:t>Glavne mjere prevencije nepravilnosti i prijevara u sustavu provedbe i</w:t>
      </w:r>
      <w:r w:rsidR="00183C77" w:rsidRPr="00C954B3">
        <w:rPr>
          <w:rFonts w:ascii="Times New Roman" w:eastAsia="Times New Roman" w:hAnsi="Times New Roman" w:cs="Times New Roman"/>
          <w:bCs/>
          <w:sz w:val="24"/>
          <w:szCs w:val="24"/>
          <w:lang w:eastAsia="hr-HR"/>
        </w:rPr>
        <w:t xml:space="preserve"> </w:t>
      </w:r>
      <w:r w:rsidR="00236899" w:rsidRPr="00C954B3">
        <w:rPr>
          <w:rFonts w:ascii="Times New Roman" w:eastAsia="Times New Roman" w:hAnsi="Times New Roman" w:cs="Times New Roman"/>
          <w:bCs/>
          <w:sz w:val="24"/>
          <w:szCs w:val="24"/>
          <w:lang w:eastAsia="hr-HR"/>
        </w:rPr>
        <w:t>praćenja NPOO</w:t>
      </w:r>
      <w:r w:rsidR="00183C77" w:rsidRPr="00C954B3">
        <w:rPr>
          <w:rFonts w:ascii="Times New Roman" w:eastAsia="Times New Roman" w:hAnsi="Times New Roman" w:cs="Times New Roman"/>
          <w:bCs/>
          <w:sz w:val="24"/>
          <w:szCs w:val="24"/>
          <w:lang w:eastAsia="hr-HR"/>
        </w:rPr>
        <w:t>-a obuhvaćaju:</w:t>
      </w:r>
    </w:p>
    <w:p w14:paraId="5B6758E0" w14:textId="734101AE" w:rsidR="00236899" w:rsidRPr="00C954B3" w:rsidRDefault="00236899" w:rsidP="00236899">
      <w:pPr>
        <w:pBdr>
          <w:top w:val="none" w:sz="0" w:space="0" w:color="000000"/>
          <w:left w:val="none" w:sz="0" w:space="0" w:color="000000"/>
          <w:bottom w:val="none" w:sz="0" w:space="0" w:color="000000"/>
          <w:right w:val="none" w:sz="0" w:space="0" w:color="000000"/>
        </w:pBdr>
        <w:spacing w:after="0" w:line="240" w:lineRule="auto"/>
        <w:jc w:val="both"/>
        <w:outlineLvl w:val="1"/>
        <w:rPr>
          <w:rFonts w:ascii="Times New Roman" w:eastAsia="Arial Unicode MS" w:hAnsi="Times New Roman" w:cs="Times New Roman"/>
          <w:sz w:val="24"/>
          <w:szCs w:val="24"/>
        </w:rPr>
      </w:pPr>
      <w:r w:rsidRPr="00C954B3">
        <w:rPr>
          <w:rFonts w:ascii="Times New Roman" w:eastAsia="Times New Roman" w:hAnsi="Times New Roman" w:cs="Times New Roman"/>
          <w:bCs/>
          <w:sz w:val="24"/>
          <w:szCs w:val="24"/>
          <w:lang w:eastAsia="hr-HR"/>
        </w:rPr>
        <w:t xml:space="preserve"> </w:t>
      </w:r>
      <w:bookmarkEnd w:id="9"/>
      <w:bookmarkEnd w:id="10"/>
      <w:bookmarkEnd w:id="11"/>
    </w:p>
    <w:p w14:paraId="1A655ED3" w14:textId="11F945B6" w:rsidR="00236899" w:rsidRPr="00C954B3" w:rsidRDefault="00236899" w:rsidP="00183C77">
      <w:pPr>
        <w:pBdr>
          <w:top w:val="none" w:sz="0" w:space="0" w:color="000000"/>
          <w:left w:val="none" w:sz="0" w:space="0" w:color="000000"/>
          <w:bottom w:val="none" w:sz="0" w:space="0" w:color="000000"/>
          <w:right w:val="none" w:sz="0" w:space="0" w:color="000000"/>
        </w:pBdr>
        <w:spacing w:after="0" w:line="240" w:lineRule="auto"/>
        <w:jc w:val="both"/>
        <w:outlineLvl w:val="1"/>
        <w:rPr>
          <w:rFonts w:ascii="Times New Roman" w:eastAsia="Times New Roman" w:hAnsi="Times New Roman" w:cs="Times New Roman"/>
          <w:bCs/>
          <w:sz w:val="24"/>
          <w:szCs w:val="24"/>
          <w:lang w:eastAsia="hr-HR"/>
        </w:rPr>
      </w:pPr>
      <w:r w:rsidRPr="00C954B3">
        <w:rPr>
          <w:rFonts w:ascii="Times New Roman" w:eastAsia="Arial Unicode MS" w:hAnsi="Times New Roman" w:cs="Times New Roman"/>
          <w:b/>
          <w:sz w:val="24"/>
          <w:szCs w:val="24"/>
          <w:u w:val="single"/>
        </w:rPr>
        <w:t>a) održavanje odgovarajućih treninga i edukacija</w:t>
      </w:r>
      <w:r w:rsidRPr="00C954B3">
        <w:rPr>
          <w:rFonts w:ascii="Times New Roman" w:eastAsia="Arial Unicode MS" w:hAnsi="Times New Roman" w:cs="Times New Roman"/>
          <w:sz w:val="24"/>
          <w:szCs w:val="24"/>
        </w:rPr>
        <w:t xml:space="preserve"> za zaposlenike KT</w:t>
      </w:r>
      <w:r w:rsidR="008739C8" w:rsidRPr="00C954B3">
        <w:rPr>
          <w:rFonts w:ascii="Times New Roman" w:eastAsia="Arial Unicode MS" w:hAnsi="Times New Roman" w:cs="Times New Roman"/>
          <w:sz w:val="24"/>
          <w:szCs w:val="24"/>
        </w:rPr>
        <w:t>-a</w:t>
      </w:r>
      <w:r w:rsidRPr="00C954B3">
        <w:rPr>
          <w:rFonts w:ascii="Times New Roman" w:eastAsia="Arial Unicode MS" w:hAnsi="Times New Roman" w:cs="Times New Roman"/>
          <w:sz w:val="24"/>
          <w:szCs w:val="24"/>
        </w:rPr>
        <w:t>, NF</w:t>
      </w:r>
      <w:r w:rsidR="00183C77" w:rsidRPr="00C954B3">
        <w:rPr>
          <w:rFonts w:ascii="Times New Roman" w:eastAsia="Arial Unicode MS" w:hAnsi="Times New Roman" w:cs="Times New Roman"/>
          <w:sz w:val="24"/>
          <w:szCs w:val="24"/>
        </w:rPr>
        <w:t>-</w:t>
      </w:r>
      <w:r w:rsidRPr="00C954B3">
        <w:rPr>
          <w:rFonts w:ascii="Times New Roman" w:eastAsia="Arial Unicode MS" w:hAnsi="Times New Roman" w:cs="Times New Roman"/>
          <w:sz w:val="24"/>
          <w:szCs w:val="24"/>
        </w:rPr>
        <w:t>a i NT-a i PT-a u skladu s točkom te obveza njihovih polaznika širiti stečena znanja i dobivene materijale unutar tijela</w:t>
      </w:r>
      <w:r w:rsidR="00183C77" w:rsidRPr="00C954B3">
        <w:rPr>
          <w:rFonts w:ascii="Times New Roman" w:eastAsia="Arial Unicode MS" w:hAnsi="Times New Roman" w:cs="Times New Roman"/>
          <w:sz w:val="24"/>
          <w:szCs w:val="24"/>
        </w:rPr>
        <w:t>,</w:t>
      </w:r>
      <w:r w:rsidRPr="00C954B3">
        <w:rPr>
          <w:rFonts w:ascii="Times New Roman" w:eastAsia="Arial Unicode MS" w:hAnsi="Times New Roman" w:cs="Times New Roman"/>
          <w:sz w:val="24"/>
          <w:szCs w:val="24"/>
        </w:rPr>
        <w:t xml:space="preserve"> </w:t>
      </w:r>
      <w:r w:rsidR="008739C8" w:rsidRPr="00C954B3">
        <w:rPr>
          <w:rFonts w:ascii="Times New Roman" w:eastAsia="Arial Unicode MS" w:hAnsi="Times New Roman" w:cs="Times New Roman"/>
          <w:sz w:val="24"/>
          <w:szCs w:val="24"/>
        </w:rPr>
        <w:t xml:space="preserve">a </w:t>
      </w:r>
      <w:r w:rsidRPr="00C954B3">
        <w:rPr>
          <w:rFonts w:ascii="Times New Roman" w:eastAsia="Arial Unicode MS" w:hAnsi="Times New Roman" w:cs="Times New Roman"/>
          <w:sz w:val="24"/>
          <w:szCs w:val="24"/>
        </w:rPr>
        <w:t>KT će u suradnji s Ministarstvom pravosuđa i uprave organizirati 2 puta godišnje edukacije za sve zaposlenika kak</w:t>
      </w:r>
      <w:r w:rsidR="00183C77" w:rsidRPr="00C954B3">
        <w:rPr>
          <w:rFonts w:ascii="Times New Roman" w:eastAsia="Arial Unicode MS" w:hAnsi="Times New Roman" w:cs="Times New Roman"/>
          <w:sz w:val="24"/>
          <w:szCs w:val="24"/>
        </w:rPr>
        <w:t>o bi se upoznali s aktualn</w:t>
      </w:r>
      <w:r w:rsidRPr="00C954B3">
        <w:rPr>
          <w:rFonts w:ascii="Times New Roman" w:eastAsia="Arial Unicode MS" w:hAnsi="Times New Roman" w:cs="Times New Roman"/>
          <w:sz w:val="24"/>
          <w:szCs w:val="24"/>
        </w:rPr>
        <w:t xml:space="preserve">im mjerama u području prevencije, </w:t>
      </w:r>
      <w:r w:rsidRPr="00C954B3">
        <w:rPr>
          <w:rFonts w:ascii="Times New Roman" w:eastAsia="Arial Unicode MS" w:hAnsi="Times New Roman" w:cs="Times New Roman"/>
          <w:sz w:val="24"/>
          <w:szCs w:val="24"/>
        </w:rPr>
        <w:lastRenderedPageBreak/>
        <w:t xml:space="preserve">otkrivanja i suzbijanja prijevara. </w:t>
      </w:r>
      <w:r w:rsidRPr="00C954B3">
        <w:rPr>
          <w:rFonts w:ascii="Times New Roman" w:eastAsia="Times New Roman" w:hAnsi="Times New Roman" w:cs="Times New Roman"/>
          <w:bCs/>
          <w:sz w:val="24"/>
          <w:szCs w:val="24"/>
          <w:lang w:eastAsia="hr-HR"/>
        </w:rPr>
        <w:t>Radionice 2 puta godišnje organizira</w:t>
      </w:r>
      <w:r w:rsidR="00183C77" w:rsidRPr="00C954B3">
        <w:rPr>
          <w:rFonts w:ascii="Times New Roman" w:eastAsia="Times New Roman" w:hAnsi="Times New Roman" w:cs="Times New Roman"/>
          <w:bCs/>
          <w:sz w:val="24"/>
          <w:szCs w:val="24"/>
          <w:lang w:eastAsia="hr-HR"/>
        </w:rPr>
        <w:t xml:space="preserve"> K</w:t>
      </w:r>
      <w:r w:rsidRPr="00C954B3">
        <w:rPr>
          <w:rFonts w:ascii="Times New Roman" w:eastAsia="Times New Roman" w:hAnsi="Times New Roman" w:cs="Times New Roman"/>
          <w:bCs/>
          <w:sz w:val="24"/>
          <w:szCs w:val="24"/>
          <w:lang w:eastAsia="hr-HR"/>
        </w:rPr>
        <w:t>T-a u suradnji sa Ministarstvom pravosuđa</w:t>
      </w:r>
      <w:r w:rsidR="00183C77" w:rsidRPr="00C954B3">
        <w:rPr>
          <w:rFonts w:ascii="Times New Roman" w:eastAsia="Times New Roman" w:hAnsi="Times New Roman" w:cs="Times New Roman"/>
          <w:bCs/>
          <w:sz w:val="24"/>
          <w:szCs w:val="24"/>
          <w:lang w:eastAsia="hr-HR"/>
        </w:rPr>
        <w:t xml:space="preserve"> i uprave</w:t>
      </w:r>
      <w:r w:rsidRPr="00C954B3">
        <w:rPr>
          <w:rFonts w:ascii="Times New Roman" w:eastAsia="Times New Roman" w:hAnsi="Times New Roman" w:cs="Times New Roman"/>
          <w:bCs/>
          <w:sz w:val="24"/>
          <w:szCs w:val="24"/>
          <w:lang w:eastAsia="hr-HR"/>
        </w:rPr>
        <w:t xml:space="preserve">, a sve u svrhu što bolje informiranosti i edukacije dionika Sustava upravljanja i </w:t>
      </w:r>
      <w:r w:rsidR="008739C8" w:rsidRPr="00C954B3">
        <w:rPr>
          <w:rFonts w:ascii="Times New Roman" w:eastAsia="Times New Roman" w:hAnsi="Times New Roman" w:cs="Times New Roman"/>
          <w:bCs/>
          <w:sz w:val="24"/>
          <w:szCs w:val="24"/>
          <w:lang w:eastAsia="hr-HR"/>
        </w:rPr>
        <w:t xml:space="preserve">praćenja </w:t>
      </w:r>
      <w:r w:rsidR="007C6E95" w:rsidRPr="00C954B3">
        <w:rPr>
          <w:rFonts w:ascii="Times New Roman" w:eastAsia="Times New Roman" w:hAnsi="Times New Roman" w:cs="Times New Roman"/>
          <w:bCs/>
          <w:sz w:val="24"/>
          <w:szCs w:val="24"/>
          <w:lang w:eastAsia="hr-HR"/>
        </w:rPr>
        <w:t>prove</w:t>
      </w:r>
      <w:r w:rsidR="008739C8" w:rsidRPr="00C954B3">
        <w:rPr>
          <w:rFonts w:ascii="Times New Roman" w:eastAsia="Times New Roman" w:hAnsi="Times New Roman" w:cs="Times New Roman"/>
          <w:bCs/>
          <w:sz w:val="24"/>
          <w:szCs w:val="24"/>
          <w:lang w:eastAsia="hr-HR"/>
        </w:rPr>
        <w:t>dbe</w:t>
      </w:r>
      <w:r w:rsidRPr="00C954B3">
        <w:rPr>
          <w:rFonts w:ascii="Times New Roman" w:eastAsia="Times New Roman" w:hAnsi="Times New Roman" w:cs="Times New Roman"/>
          <w:bCs/>
          <w:sz w:val="24"/>
          <w:szCs w:val="24"/>
          <w:lang w:eastAsia="hr-HR"/>
        </w:rPr>
        <w:t xml:space="preserve"> aktivnosti NPOO-a</w:t>
      </w:r>
      <w:r w:rsidR="008739C8" w:rsidRPr="00C954B3">
        <w:rPr>
          <w:rFonts w:ascii="Times New Roman" w:eastAsia="Times New Roman" w:hAnsi="Times New Roman" w:cs="Times New Roman"/>
          <w:bCs/>
          <w:sz w:val="24"/>
          <w:szCs w:val="24"/>
          <w:lang w:eastAsia="hr-HR"/>
        </w:rPr>
        <w:t>.</w:t>
      </w:r>
    </w:p>
    <w:p w14:paraId="50CAF65A" w14:textId="77777777" w:rsidR="00183C77" w:rsidRPr="00C954B3" w:rsidRDefault="00183C77" w:rsidP="00183C77">
      <w:pPr>
        <w:pBdr>
          <w:top w:val="none" w:sz="0" w:space="0" w:color="000000"/>
          <w:left w:val="none" w:sz="0" w:space="0" w:color="000000"/>
          <w:bottom w:val="none" w:sz="0" w:space="0" w:color="000000"/>
          <w:right w:val="none" w:sz="0" w:space="0" w:color="000000"/>
        </w:pBdr>
        <w:spacing w:after="0" w:line="240" w:lineRule="auto"/>
        <w:jc w:val="both"/>
        <w:outlineLvl w:val="1"/>
        <w:rPr>
          <w:rFonts w:ascii="Times New Roman" w:eastAsia="Times New Roman" w:hAnsi="Times New Roman" w:cs="Times New Roman"/>
          <w:bCs/>
          <w:sz w:val="24"/>
          <w:szCs w:val="24"/>
          <w:lang w:eastAsia="hr-HR"/>
        </w:rPr>
      </w:pPr>
    </w:p>
    <w:p w14:paraId="3FC4A220" w14:textId="0748337B" w:rsidR="00236899" w:rsidRPr="00C954B3" w:rsidRDefault="00236899" w:rsidP="002E088F">
      <w:pPr>
        <w:jc w:val="both"/>
        <w:rPr>
          <w:rFonts w:ascii="Times New Roman" w:eastAsia="Arial Unicode MS" w:hAnsi="Times New Roman" w:cs="Times New Roman"/>
          <w:sz w:val="24"/>
          <w:szCs w:val="24"/>
        </w:rPr>
      </w:pPr>
      <w:r w:rsidRPr="00C954B3">
        <w:rPr>
          <w:rFonts w:ascii="Times New Roman" w:eastAsia="Arial Unicode MS" w:hAnsi="Times New Roman" w:cs="Times New Roman"/>
          <w:b/>
          <w:sz w:val="24"/>
          <w:szCs w:val="24"/>
          <w:u w:val="single"/>
        </w:rPr>
        <w:t>b) redovno praćenje internetske stranice OLAF-a te objava izvješća Europskog revizorskog suda</w:t>
      </w:r>
      <w:r w:rsidRPr="00C954B3">
        <w:rPr>
          <w:rFonts w:ascii="Times New Roman" w:eastAsia="Arial Unicode MS" w:hAnsi="Times New Roman" w:cs="Times New Roman"/>
          <w:sz w:val="24"/>
          <w:szCs w:val="24"/>
        </w:rPr>
        <w:t xml:space="preserve"> u kojima se obrađuje tema nepravilnosti, prijevare i korupcije na štetu proračuna EU je obveza Osobe za upravljanje rizicima te Koordinatora za mjere protiv prijevara (kada je primjenjivo), koji najmanje dva puta godišnje voditeljima ustrojstvenih jedinica unutar svog tijela </w:t>
      </w:r>
      <w:r w:rsidR="00183C77" w:rsidRPr="00C954B3">
        <w:rPr>
          <w:rFonts w:ascii="Times New Roman" w:eastAsia="Arial Unicode MS" w:hAnsi="Times New Roman" w:cs="Times New Roman"/>
          <w:sz w:val="24"/>
          <w:szCs w:val="24"/>
        </w:rPr>
        <w:t xml:space="preserve">u okviru </w:t>
      </w:r>
      <w:r w:rsidRPr="00C954B3">
        <w:rPr>
          <w:rFonts w:ascii="Times New Roman" w:eastAsia="Arial Unicode MS" w:hAnsi="Times New Roman" w:cs="Times New Roman"/>
          <w:sz w:val="24"/>
          <w:szCs w:val="24"/>
        </w:rPr>
        <w:t>S</w:t>
      </w:r>
      <w:r w:rsidR="00183C77" w:rsidRPr="00C954B3">
        <w:rPr>
          <w:rFonts w:ascii="Times New Roman" w:eastAsia="Arial Unicode MS" w:hAnsi="Times New Roman" w:cs="Times New Roman"/>
          <w:sz w:val="24"/>
          <w:szCs w:val="24"/>
        </w:rPr>
        <w:t xml:space="preserve">ustava upravljanja i praćenja provedbe aktivnosti NPOO-a </w:t>
      </w:r>
      <w:r w:rsidRPr="00C954B3">
        <w:rPr>
          <w:rFonts w:ascii="Times New Roman" w:eastAsia="Arial Unicode MS" w:hAnsi="Times New Roman" w:cs="Times New Roman"/>
          <w:sz w:val="24"/>
          <w:szCs w:val="24"/>
        </w:rPr>
        <w:t>dostavljaju sažeti prikaz relevantnih podataka i dokumenata objavljenih na navedenoj stranici (strategije, izvješća, prezentacije, brošure, prikaz slučajeva po kojima se postupalo i slično), koji ih tada dalje prosljeđuju službenici</w:t>
      </w:r>
      <w:r w:rsidR="00030C31" w:rsidRPr="00C954B3">
        <w:rPr>
          <w:rFonts w:ascii="Times New Roman" w:eastAsia="Arial Unicode MS" w:hAnsi="Times New Roman" w:cs="Times New Roman"/>
          <w:sz w:val="24"/>
          <w:szCs w:val="24"/>
        </w:rPr>
        <w:t>ma unutar svojih službi/odjela;</w:t>
      </w:r>
    </w:p>
    <w:p w14:paraId="758C8D3F" w14:textId="12994824" w:rsidR="00236899" w:rsidRPr="00C954B3" w:rsidRDefault="00236899" w:rsidP="002E088F">
      <w:pPr>
        <w:jc w:val="both"/>
        <w:rPr>
          <w:rFonts w:ascii="Times New Roman" w:eastAsia="Arial Unicode MS" w:hAnsi="Times New Roman" w:cs="Times New Roman"/>
          <w:sz w:val="24"/>
          <w:szCs w:val="24"/>
        </w:rPr>
      </w:pPr>
      <w:r w:rsidRPr="00C954B3">
        <w:rPr>
          <w:rFonts w:ascii="Times New Roman" w:eastAsia="Arial Unicode MS" w:hAnsi="Times New Roman" w:cs="Times New Roman"/>
          <w:b/>
          <w:sz w:val="24"/>
          <w:szCs w:val="24"/>
          <w:u w:val="single"/>
        </w:rPr>
        <w:t>c) na radionicama koje su namijenjene korisnicima:</w:t>
      </w:r>
      <w:r w:rsidRPr="00C954B3">
        <w:rPr>
          <w:rFonts w:ascii="Times New Roman" w:eastAsia="Arial Unicode MS" w:hAnsi="Times New Roman" w:cs="Times New Roman"/>
          <w:sz w:val="24"/>
          <w:szCs w:val="24"/>
        </w:rPr>
        <w:t xml:space="preserve"> informiranje korisnika o mjerama koje se poduzimaju u svrhu prevencije, otkrivanja, sprječavanja i načina postupanja s utvrđenim prijevarama (posebice se pozornost posvećuje pitanjima (javne) nabave) te posljedicama kojima se isti izlažu u slučajevima prijevarn</w:t>
      </w:r>
      <w:r w:rsidR="00030C31" w:rsidRPr="00C954B3">
        <w:rPr>
          <w:rFonts w:ascii="Times New Roman" w:eastAsia="Arial Unicode MS" w:hAnsi="Times New Roman" w:cs="Times New Roman"/>
          <w:sz w:val="24"/>
          <w:szCs w:val="24"/>
        </w:rPr>
        <w:t xml:space="preserve">og postupanja (kazneni progon, </w:t>
      </w:r>
      <w:r w:rsidRPr="00C954B3">
        <w:rPr>
          <w:rFonts w:ascii="Times New Roman" w:eastAsia="Arial Unicode MS" w:hAnsi="Times New Roman" w:cs="Times New Roman"/>
          <w:sz w:val="24"/>
          <w:szCs w:val="24"/>
        </w:rPr>
        <w:t>obveza 100% povrata primljenih sredstva), uz upućivanje korisnika na internetsku stranicu i/ili e-mail adresu na koju se može anonimno prijaviti sumnja na prijevaru;</w:t>
      </w:r>
    </w:p>
    <w:p w14:paraId="0AA49858" w14:textId="7E535341" w:rsidR="00236899" w:rsidRPr="00C954B3" w:rsidRDefault="00236899" w:rsidP="002E088F">
      <w:pPr>
        <w:jc w:val="both"/>
        <w:rPr>
          <w:rFonts w:ascii="Times New Roman" w:eastAsia="Arial Unicode MS" w:hAnsi="Times New Roman" w:cs="Times New Roman"/>
          <w:sz w:val="24"/>
          <w:szCs w:val="24"/>
        </w:rPr>
      </w:pPr>
      <w:r w:rsidRPr="00C954B3">
        <w:rPr>
          <w:rFonts w:ascii="Times New Roman" w:eastAsia="Arial Unicode MS" w:hAnsi="Times New Roman" w:cs="Times New Roman"/>
          <w:b/>
          <w:sz w:val="24"/>
          <w:szCs w:val="24"/>
          <w:u w:val="single"/>
        </w:rPr>
        <w:t>d) vezano uz postupke javne nabave</w:t>
      </w:r>
      <w:r w:rsidRPr="00C954B3">
        <w:rPr>
          <w:rFonts w:ascii="Times New Roman" w:eastAsia="Arial Unicode MS" w:hAnsi="Times New Roman" w:cs="Times New Roman"/>
          <w:sz w:val="24"/>
          <w:szCs w:val="24"/>
        </w:rPr>
        <w:t xml:space="preserve"> – osobe u NT</w:t>
      </w:r>
      <w:r w:rsidR="00030C31" w:rsidRPr="00C954B3">
        <w:rPr>
          <w:rFonts w:ascii="Times New Roman" w:eastAsia="Arial Unicode MS" w:hAnsi="Times New Roman" w:cs="Times New Roman"/>
          <w:sz w:val="24"/>
          <w:szCs w:val="24"/>
        </w:rPr>
        <w:t>-u</w:t>
      </w:r>
      <w:r w:rsidRPr="00C954B3">
        <w:rPr>
          <w:rFonts w:ascii="Times New Roman" w:eastAsia="Arial Unicode MS" w:hAnsi="Times New Roman" w:cs="Times New Roman"/>
          <w:sz w:val="24"/>
          <w:szCs w:val="24"/>
        </w:rPr>
        <w:t xml:space="preserve"> i PT</w:t>
      </w:r>
      <w:r w:rsidR="00030C31" w:rsidRPr="00C954B3">
        <w:rPr>
          <w:rFonts w:ascii="Times New Roman" w:eastAsia="Arial Unicode MS" w:hAnsi="Times New Roman" w:cs="Times New Roman"/>
          <w:sz w:val="24"/>
          <w:szCs w:val="24"/>
        </w:rPr>
        <w:t>-u</w:t>
      </w:r>
      <w:r w:rsidRPr="00C954B3">
        <w:rPr>
          <w:rFonts w:ascii="Times New Roman" w:eastAsia="Arial Unicode MS" w:hAnsi="Times New Roman" w:cs="Times New Roman"/>
          <w:sz w:val="24"/>
          <w:szCs w:val="24"/>
        </w:rPr>
        <w:t xml:space="preserve"> redovno prate Elektronički oglasnik javne nabave (EOJN), internetske stranice Državne komisije za kontrolu postupaka javne nabave (DKOM) i druge relevantne internetske stranice i pretraživače (kao npr. www.strukturnifondovi.hr, </w:t>
      </w:r>
      <w:hyperlink r:id="rId24" w:history="1">
        <w:r w:rsidRPr="00C954B3">
          <w:rPr>
            <w:rFonts w:ascii="Times New Roman" w:eastAsia="Arial Unicode MS" w:hAnsi="Times New Roman" w:cs="Times New Roman"/>
            <w:sz w:val="24"/>
            <w:szCs w:val="24"/>
          </w:rPr>
          <w:t>https://sudreg.pravosudje.hr</w:t>
        </w:r>
      </w:hyperlink>
      <w:r w:rsidRPr="00C954B3">
        <w:rPr>
          <w:rFonts w:ascii="Times New Roman" w:eastAsia="Arial Unicode MS" w:hAnsi="Times New Roman" w:cs="Times New Roman"/>
          <w:sz w:val="24"/>
          <w:szCs w:val="24"/>
        </w:rPr>
        <w:t xml:space="preserve">, </w:t>
      </w:r>
      <w:hyperlink r:id="rId25" w:history="1">
        <w:r w:rsidRPr="00C954B3">
          <w:rPr>
            <w:rFonts w:ascii="Times New Roman" w:eastAsia="Arial Unicode MS" w:hAnsi="Times New Roman" w:cs="Times New Roman"/>
            <w:sz w:val="24"/>
            <w:szCs w:val="24"/>
          </w:rPr>
          <w:t>http://www.poslovna.hr</w:t>
        </w:r>
      </w:hyperlink>
      <w:r w:rsidRPr="00C954B3">
        <w:rPr>
          <w:rFonts w:ascii="Times New Roman" w:eastAsia="Arial Unicode MS" w:hAnsi="Times New Roman" w:cs="Times New Roman"/>
          <w:sz w:val="24"/>
          <w:szCs w:val="24"/>
        </w:rPr>
        <w:t xml:space="preserve">) te koriste alat ARACHNE (ako je dostupan) u cilju provjeravanja: </w:t>
      </w:r>
    </w:p>
    <w:p w14:paraId="677515F9" w14:textId="77777777" w:rsidR="00236899" w:rsidRPr="00C954B3" w:rsidRDefault="00236899" w:rsidP="008B14B5">
      <w:pPr>
        <w:numPr>
          <w:ilvl w:val="0"/>
          <w:numId w:val="13"/>
        </w:numPr>
        <w:pBdr>
          <w:top w:val="none" w:sz="0" w:space="0" w:color="000000"/>
          <w:left w:val="none" w:sz="0" w:space="0" w:color="000000"/>
          <w:bottom w:val="none" w:sz="0" w:space="0" w:color="000000"/>
          <w:right w:val="none" w:sz="0" w:space="0" w:color="000000"/>
        </w:pBdr>
        <w:spacing w:before="120" w:after="0" w:line="240" w:lineRule="auto"/>
        <w:jc w:val="both"/>
        <w:rPr>
          <w:rFonts w:ascii="Times New Roman" w:eastAsia="Arial Unicode MS" w:hAnsi="Times New Roman" w:cs="Times New Roman"/>
          <w:sz w:val="24"/>
          <w:szCs w:val="24"/>
        </w:rPr>
      </w:pPr>
      <w:r w:rsidRPr="00C954B3">
        <w:rPr>
          <w:rFonts w:ascii="Times New Roman" w:eastAsia="Arial Unicode MS" w:hAnsi="Times New Roman" w:cs="Times New Roman"/>
          <w:sz w:val="24"/>
          <w:szCs w:val="24"/>
        </w:rPr>
        <w:t xml:space="preserve">s kim naručitelj (koji je korisnik bespovratnih sredstava) sklapa ugovore, je li isti ponuditelj često izabran u postupcima javne nabave predmetnog naručitelja, </w:t>
      </w:r>
    </w:p>
    <w:p w14:paraId="11D8DF88" w14:textId="77777777" w:rsidR="00236899" w:rsidRPr="00C954B3" w:rsidRDefault="00236899" w:rsidP="008B14B5">
      <w:pPr>
        <w:numPr>
          <w:ilvl w:val="0"/>
          <w:numId w:val="13"/>
        </w:numPr>
        <w:pBdr>
          <w:top w:val="none" w:sz="0" w:space="0" w:color="000000"/>
          <w:left w:val="none" w:sz="0" w:space="0" w:color="000000"/>
          <w:bottom w:val="none" w:sz="0" w:space="0" w:color="000000"/>
          <w:right w:val="none" w:sz="0" w:space="0" w:color="000000"/>
        </w:pBdr>
        <w:spacing w:before="120" w:after="0" w:line="240" w:lineRule="auto"/>
        <w:jc w:val="both"/>
        <w:rPr>
          <w:rFonts w:ascii="Times New Roman" w:eastAsia="Arial Unicode MS" w:hAnsi="Times New Roman" w:cs="Times New Roman"/>
          <w:sz w:val="24"/>
          <w:szCs w:val="24"/>
        </w:rPr>
      </w:pPr>
      <w:r w:rsidRPr="00C954B3">
        <w:rPr>
          <w:rFonts w:ascii="Times New Roman" w:eastAsia="Arial Unicode MS" w:hAnsi="Times New Roman" w:cs="Times New Roman"/>
          <w:sz w:val="24"/>
          <w:szCs w:val="24"/>
        </w:rPr>
        <w:t>sklapa li naručitelj dodatke ugovoru,</w:t>
      </w:r>
    </w:p>
    <w:p w14:paraId="4804115D" w14:textId="77777777" w:rsidR="00236899" w:rsidRPr="00C954B3" w:rsidRDefault="00236899" w:rsidP="008B14B5">
      <w:pPr>
        <w:numPr>
          <w:ilvl w:val="0"/>
          <w:numId w:val="13"/>
        </w:numPr>
        <w:pBdr>
          <w:top w:val="none" w:sz="0" w:space="0" w:color="000000"/>
          <w:left w:val="none" w:sz="0" w:space="0" w:color="000000"/>
          <w:bottom w:val="none" w:sz="0" w:space="0" w:color="000000"/>
          <w:right w:val="none" w:sz="0" w:space="0" w:color="000000"/>
        </w:pBdr>
        <w:spacing w:before="120" w:after="0" w:line="240" w:lineRule="auto"/>
        <w:jc w:val="both"/>
        <w:rPr>
          <w:rFonts w:ascii="Times New Roman" w:eastAsia="Arial Unicode MS" w:hAnsi="Times New Roman" w:cs="Times New Roman"/>
          <w:sz w:val="24"/>
          <w:szCs w:val="24"/>
        </w:rPr>
      </w:pPr>
      <w:r w:rsidRPr="00C954B3">
        <w:rPr>
          <w:rFonts w:ascii="Times New Roman" w:eastAsia="Arial Unicode MS" w:hAnsi="Times New Roman" w:cs="Times New Roman"/>
          <w:sz w:val="24"/>
          <w:szCs w:val="24"/>
        </w:rPr>
        <w:t xml:space="preserve">koji su razlozi eventualnog poništenja postupka javne nabave, </w:t>
      </w:r>
    </w:p>
    <w:p w14:paraId="5F1AF606" w14:textId="77777777" w:rsidR="00236899" w:rsidRPr="00C954B3" w:rsidRDefault="00236899" w:rsidP="008B14B5">
      <w:pPr>
        <w:numPr>
          <w:ilvl w:val="0"/>
          <w:numId w:val="13"/>
        </w:numPr>
        <w:pBdr>
          <w:top w:val="none" w:sz="0" w:space="0" w:color="000000"/>
          <w:left w:val="none" w:sz="0" w:space="0" w:color="000000"/>
          <w:bottom w:val="none" w:sz="0" w:space="0" w:color="000000"/>
          <w:right w:val="none" w:sz="0" w:space="0" w:color="000000"/>
        </w:pBdr>
        <w:spacing w:before="120" w:after="0" w:line="240" w:lineRule="auto"/>
        <w:jc w:val="both"/>
        <w:rPr>
          <w:rFonts w:ascii="Times New Roman" w:eastAsia="Arial Unicode MS" w:hAnsi="Times New Roman" w:cs="Times New Roman"/>
          <w:sz w:val="24"/>
          <w:szCs w:val="24"/>
        </w:rPr>
      </w:pPr>
      <w:r w:rsidRPr="00C954B3">
        <w:rPr>
          <w:rFonts w:ascii="Times New Roman" w:eastAsia="Arial Unicode MS" w:hAnsi="Times New Roman" w:cs="Times New Roman"/>
          <w:sz w:val="24"/>
          <w:szCs w:val="24"/>
        </w:rPr>
        <w:t xml:space="preserve">ima li izjavljenih žalbi i kako ih je Državna komisija za kontrolu postupaka javne nabave (DKOM) riješila, </w:t>
      </w:r>
    </w:p>
    <w:p w14:paraId="285D2AD5" w14:textId="77777777" w:rsidR="00236899" w:rsidRPr="00C954B3" w:rsidRDefault="00236899" w:rsidP="008B14B5">
      <w:pPr>
        <w:numPr>
          <w:ilvl w:val="0"/>
          <w:numId w:val="13"/>
        </w:numPr>
        <w:pBdr>
          <w:top w:val="none" w:sz="0" w:space="0" w:color="000000"/>
          <w:left w:val="none" w:sz="0" w:space="0" w:color="000000"/>
          <w:bottom w:val="none" w:sz="0" w:space="0" w:color="000000"/>
          <w:right w:val="none" w:sz="0" w:space="0" w:color="000000"/>
        </w:pBdr>
        <w:spacing w:before="120" w:after="0" w:line="240" w:lineRule="auto"/>
        <w:jc w:val="both"/>
        <w:rPr>
          <w:rFonts w:ascii="Times New Roman" w:eastAsia="Arial Unicode MS" w:hAnsi="Times New Roman" w:cs="Times New Roman"/>
          <w:sz w:val="24"/>
          <w:szCs w:val="24"/>
        </w:rPr>
      </w:pPr>
      <w:r w:rsidRPr="00C954B3">
        <w:rPr>
          <w:rFonts w:ascii="Times New Roman" w:eastAsia="Arial Unicode MS" w:hAnsi="Times New Roman" w:cs="Times New Roman"/>
          <w:sz w:val="24"/>
          <w:szCs w:val="24"/>
        </w:rPr>
        <w:t>u slučaju ugovora o radovima, postoji li određena veza između izvođača radova i građevinskog nadzora (npr. jesu li već ranije bili oboje angažirani na istim poslovima kao izvođač i nadzor, jesu li vlasnički vezani, i sl.),</w:t>
      </w:r>
    </w:p>
    <w:p w14:paraId="19410160" w14:textId="77777777" w:rsidR="00236899" w:rsidRPr="00C954B3" w:rsidRDefault="00236899" w:rsidP="008B14B5">
      <w:pPr>
        <w:numPr>
          <w:ilvl w:val="0"/>
          <w:numId w:val="13"/>
        </w:numPr>
        <w:pBdr>
          <w:top w:val="none" w:sz="0" w:space="0" w:color="000000"/>
          <w:left w:val="none" w:sz="0" w:space="0" w:color="000000"/>
          <w:bottom w:val="none" w:sz="0" w:space="0" w:color="000000"/>
          <w:right w:val="none" w:sz="0" w:space="0" w:color="000000"/>
        </w:pBdr>
        <w:spacing w:before="120" w:after="0" w:line="240" w:lineRule="auto"/>
        <w:jc w:val="both"/>
        <w:rPr>
          <w:rFonts w:ascii="Times New Roman" w:eastAsia="Arial Unicode MS" w:hAnsi="Times New Roman" w:cs="Times New Roman"/>
          <w:sz w:val="24"/>
          <w:szCs w:val="24"/>
        </w:rPr>
      </w:pPr>
      <w:r w:rsidRPr="00C954B3">
        <w:rPr>
          <w:rFonts w:ascii="Times New Roman" w:eastAsia="Arial Unicode MS" w:hAnsi="Times New Roman" w:cs="Times New Roman"/>
          <w:sz w:val="24"/>
          <w:szCs w:val="24"/>
        </w:rPr>
        <w:t>ostalih razloga koji mogu upućivati na rizik od nezakonitog postupanja naručitelja ili odabranog ponuditelja;</w:t>
      </w:r>
    </w:p>
    <w:p w14:paraId="6DDE8B1A" w14:textId="77777777" w:rsidR="00236899" w:rsidRPr="00C954B3" w:rsidRDefault="00236899" w:rsidP="002E088F">
      <w:pPr>
        <w:jc w:val="both"/>
        <w:rPr>
          <w:rFonts w:ascii="Times New Roman" w:eastAsia="Arial Unicode MS" w:hAnsi="Times New Roman" w:cs="Times New Roman"/>
          <w:sz w:val="24"/>
          <w:szCs w:val="24"/>
        </w:rPr>
      </w:pPr>
    </w:p>
    <w:p w14:paraId="0D8B4C60" w14:textId="77FA8C75" w:rsidR="00236899" w:rsidRPr="00C954B3" w:rsidRDefault="00236899" w:rsidP="002E088F">
      <w:pPr>
        <w:jc w:val="both"/>
        <w:rPr>
          <w:rFonts w:ascii="Times New Roman" w:eastAsia="Arial Unicode MS" w:hAnsi="Times New Roman" w:cs="Times New Roman"/>
          <w:sz w:val="24"/>
          <w:szCs w:val="24"/>
        </w:rPr>
      </w:pPr>
      <w:r w:rsidRPr="00C954B3">
        <w:rPr>
          <w:rFonts w:ascii="Times New Roman" w:eastAsia="Arial Unicode MS" w:hAnsi="Times New Roman" w:cs="Times New Roman"/>
          <w:sz w:val="24"/>
          <w:szCs w:val="24"/>
        </w:rPr>
        <w:t xml:space="preserve">e) </w:t>
      </w:r>
      <w:r w:rsidRPr="00C954B3">
        <w:rPr>
          <w:rFonts w:ascii="Times New Roman" w:eastAsia="Arial Unicode MS" w:hAnsi="Times New Roman" w:cs="Times New Roman"/>
          <w:b/>
          <w:sz w:val="24"/>
          <w:szCs w:val="24"/>
          <w:u w:val="single"/>
        </w:rPr>
        <w:t>provjera korisnika</w:t>
      </w:r>
      <w:r w:rsidRPr="00C954B3">
        <w:rPr>
          <w:rFonts w:ascii="Times New Roman" w:eastAsia="Arial Unicode MS" w:hAnsi="Times New Roman" w:cs="Times New Roman"/>
          <w:sz w:val="24"/>
          <w:szCs w:val="24"/>
        </w:rPr>
        <w:t xml:space="preserve"> (fizičke ili pravne osobe) i/ili osobe ovlaštene za zastupanje korisnika putem sustava ARACHNE, uvidom u Registar stvarnih vlasnika i putem nekih od dostupnih </w:t>
      </w:r>
      <w:r w:rsidRPr="00C954B3">
        <w:rPr>
          <w:rFonts w:ascii="Times New Roman" w:eastAsia="Arial Unicode MS" w:hAnsi="Times New Roman" w:cs="Times New Roman"/>
          <w:sz w:val="24"/>
          <w:szCs w:val="24"/>
        </w:rPr>
        <w:lastRenderedPageBreak/>
        <w:t xml:space="preserve">pretraživača interneta, kao što je to, vezano uz sprječavanje sukoba interesa, opisano u ZNP-u  Dodjela bespovratnih sredstava. </w:t>
      </w:r>
    </w:p>
    <w:p w14:paraId="7C5737F2" w14:textId="3A4513C1" w:rsidR="002E088F" w:rsidRPr="00C954B3" w:rsidRDefault="002E088F" w:rsidP="002E088F">
      <w:pPr>
        <w:jc w:val="both"/>
        <w:rPr>
          <w:rFonts w:ascii="Times New Roman" w:eastAsia="Arial Unicode MS" w:hAnsi="Times New Roman" w:cs="Times New Roman"/>
          <w:sz w:val="24"/>
          <w:szCs w:val="24"/>
        </w:rPr>
      </w:pPr>
      <w:r w:rsidRPr="00C954B3">
        <w:rPr>
          <w:rFonts w:ascii="Times New Roman" w:eastAsia="Arial Unicode MS" w:hAnsi="Times New Roman" w:cs="Times New Roman"/>
          <w:b/>
          <w:sz w:val="24"/>
          <w:szCs w:val="24"/>
        </w:rPr>
        <w:t>Indikatori prijevare</w:t>
      </w:r>
      <w:r w:rsidRPr="00C954B3">
        <w:rPr>
          <w:rFonts w:ascii="Times New Roman" w:eastAsia="Arial Unicode MS" w:hAnsi="Times New Roman" w:cs="Times New Roman"/>
          <w:sz w:val="24"/>
          <w:szCs w:val="24"/>
        </w:rPr>
        <w:t xml:space="preserve"> vezani uz javnu nabavu i konzultantske usluge nalaze se u Prilogu </w:t>
      </w:r>
      <w:r w:rsidR="007F1C35" w:rsidRPr="00C954B3">
        <w:rPr>
          <w:rFonts w:ascii="Times New Roman" w:eastAsia="Arial Unicode MS" w:hAnsi="Times New Roman" w:cs="Times New Roman"/>
          <w:sz w:val="24"/>
          <w:szCs w:val="24"/>
        </w:rPr>
        <w:t>1</w:t>
      </w:r>
      <w:r w:rsidR="000059C6" w:rsidRPr="00C954B3">
        <w:rPr>
          <w:rFonts w:ascii="Times New Roman" w:eastAsia="Arial Unicode MS" w:hAnsi="Times New Roman" w:cs="Times New Roman"/>
          <w:sz w:val="24"/>
          <w:szCs w:val="24"/>
        </w:rPr>
        <w:t>2</w:t>
      </w:r>
      <w:r w:rsidRPr="00C954B3">
        <w:rPr>
          <w:rFonts w:ascii="Times New Roman" w:eastAsia="Arial Unicode MS" w:hAnsi="Times New Roman" w:cs="Times New Roman"/>
          <w:sz w:val="24"/>
          <w:szCs w:val="24"/>
        </w:rPr>
        <w:t xml:space="preserve"> - Indikatori prijevare – javna nabava i konzultantske usluge.  Pored navedenoga, Indikatori sumnje na prijevaru iz Priloga </w:t>
      </w:r>
      <w:r w:rsidR="007F1C35" w:rsidRPr="00C954B3">
        <w:rPr>
          <w:rFonts w:ascii="Times New Roman" w:eastAsia="Arial Unicode MS" w:hAnsi="Times New Roman" w:cs="Times New Roman"/>
          <w:sz w:val="24"/>
          <w:szCs w:val="24"/>
        </w:rPr>
        <w:t>1</w:t>
      </w:r>
      <w:r w:rsidR="000059C6" w:rsidRPr="00C954B3">
        <w:rPr>
          <w:rFonts w:ascii="Times New Roman" w:eastAsia="Arial Unicode MS" w:hAnsi="Times New Roman" w:cs="Times New Roman"/>
          <w:sz w:val="24"/>
          <w:szCs w:val="24"/>
        </w:rPr>
        <w:t>3</w:t>
      </w:r>
      <w:r w:rsidRPr="00C954B3">
        <w:rPr>
          <w:rFonts w:ascii="Times New Roman" w:eastAsia="Arial Unicode MS" w:hAnsi="Times New Roman" w:cs="Times New Roman"/>
          <w:sz w:val="24"/>
          <w:szCs w:val="24"/>
        </w:rPr>
        <w:t xml:space="preserve"> služe tijelima S</w:t>
      </w:r>
      <w:r w:rsidR="00030C31" w:rsidRPr="00C954B3">
        <w:rPr>
          <w:rFonts w:ascii="Times New Roman" w:eastAsia="Arial Unicode MS" w:hAnsi="Times New Roman" w:cs="Times New Roman"/>
          <w:sz w:val="24"/>
          <w:szCs w:val="24"/>
        </w:rPr>
        <w:t xml:space="preserve">ustava upravljanja i praćenja provedbe aktivnosti NPOO-a </w:t>
      </w:r>
      <w:r w:rsidRPr="00C954B3">
        <w:rPr>
          <w:rFonts w:ascii="Times New Roman" w:eastAsia="Arial Unicode MS" w:hAnsi="Times New Roman" w:cs="Times New Roman"/>
          <w:sz w:val="24"/>
          <w:szCs w:val="24"/>
        </w:rPr>
        <w:t xml:space="preserve">kao dodatni, pomoćni alat u prepoznavanju prijevarnog postupanja i definiranju podvrste prijevare u konkretnoj situaciji. </w:t>
      </w:r>
    </w:p>
    <w:p w14:paraId="1CDAA0D9" w14:textId="77777777" w:rsidR="00BB2D77" w:rsidRPr="00C954B3" w:rsidRDefault="00BB2D77" w:rsidP="00EB05C4">
      <w:pPr>
        <w:pStyle w:val="Heading3"/>
        <w:numPr>
          <w:ilvl w:val="0"/>
          <w:numId w:val="0"/>
        </w:numPr>
        <w:rPr>
          <w:rFonts w:eastAsia="Times New Roman"/>
          <w:bCs/>
          <w:color w:val="auto"/>
          <w:lang w:eastAsia="hr-HR"/>
        </w:rPr>
      </w:pPr>
    </w:p>
    <w:p w14:paraId="35041817" w14:textId="2C31328B" w:rsidR="00BB2D77" w:rsidRPr="00C954B3" w:rsidRDefault="002B5EAF" w:rsidP="00EB05C4">
      <w:pPr>
        <w:pStyle w:val="Heading3"/>
        <w:numPr>
          <w:ilvl w:val="0"/>
          <w:numId w:val="0"/>
        </w:numPr>
        <w:rPr>
          <w:b/>
          <w:bCs/>
          <w:color w:val="auto"/>
        </w:rPr>
      </w:pPr>
      <w:r w:rsidRPr="00C954B3">
        <w:rPr>
          <w:b/>
          <w:bCs/>
          <w:color w:val="auto"/>
        </w:rPr>
        <w:t>3.1.3</w:t>
      </w:r>
      <w:r w:rsidR="009A0905" w:rsidRPr="00C954B3">
        <w:rPr>
          <w:b/>
          <w:bCs/>
          <w:color w:val="auto"/>
        </w:rPr>
        <w:t xml:space="preserve">. </w:t>
      </w:r>
      <w:r w:rsidR="00BB2D77" w:rsidRPr="00C954B3">
        <w:rPr>
          <w:b/>
          <w:bCs/>
          <w:color w:val="auto"/>
        </w:rPr>
        <w:t xml:space="preserve">Imenovanje i uloga Osoba za nepravilnosti u okviru </w:t>
      </w:r>
      <w:r w:rsidR="00F86DB8" w:rsidRPr="00C954B3">
        <w:rPr>
          <w:b/>
          <w:bCs/>
          <w:color w:val="auto"/>
        </w:rPr>
        <w:t>NF</w:t>
      </w:r>
      <w:r w:rsidR="008739C8" w:rsidRPr="00C954B3">
        <w:rPr>
          <w:b/>
          <w:bCs/>
          <w:color w:val="auto"/>
        </w:rPr>
        <w:t>-a</w:t>
      </w:r>
      <w:r w:rsidR="00BE6E4B" w:rsidRPr="00C954B3">
        <w:rPr>
          <w:b/>
          <w:bCs/>
          <w:color w:val="auto"/>
        </w:rPr>
        <w:t xml:space="preserve">, </w:t>
      </w:r>
      <w:r w:rsidR="00F86DB8" w:rsidRPr="00C954B3">
        <w:rPr>
          <w:b/>
          <w:bCs/>
          <w:color w:val="auto"/>
        </w:rPr>
        <w:t>NT</w:t>
      </w:r>
      <w:r w:rsidR="008739C8" w:rsidRPr="00C954B3">
        <w:rPr>
          <w:b/>
          <w:bCs/>
          <w:color w:val="auto"/>
        </w:rPr>
        <w:t>-a</w:t>
      </w:r>
      <w:r w:rsidR="00BB2D77" w:rsidRPr="00C954B3">
        <w:rPr>
          <w:b/>
          <w:bCs/>
          <w:color w:val="auto"/>
        </w:rPr>
        <w:t xml:space="preserve"> i PT-a</w:t>
      </w:r>
    </w:p>
    <w:p w14:paraId="0FFB171B" w14:textId="473D6D2F" w:rsidR="00BB2D77" w:rsidRPr="00C954B3" w:rsidRDefault="00BB2D77" w:rsidP="00EB05C4">
      <w:pPr>
        <w:jc w:val="both"/>
        <w:rPr>
          <w:rFonts w:ascii="Times New Roman" w:hAnsi="Times New Roman" w:cs="Times New Roman"/>
          <w:sz w:val="24"/>
          <w:szCs w:val="24"/>
        </w:rPr>
      </w:pPr>
      <w:r w:rsidRPr="00C954B3">
        <w:rPr>
          <w:rFonts w:ascii="Times New Roman" w:hAnsi="Times New Roman" w:cs="Times New Roman"/>
          <w:sz w:val="24"/>
          <w:szCs w:val="24"/>
        </w:rPr>
        <w:t xml:space="preserve">Radi osiguranja ujednačene i dosljedne institucionalne prakse u pogledu izvještavanja o nepravilnostima te s ciljem brže i lakše komunikacije unutar tijela </w:t>
      </w:r>
      <w:r w:rsidR="00160E71" w:rsidRPr="00C954B3">
        <w:rPr>
          <w:rFonts w:ascii="Times New Roman" w:eastAsia="Times New Roman" w:hAnsi="Times New Roman" w:cs="Times New Roman"/>
          <w:bCs/>
          <w:sz w:val="24"/>
          <w:szCs w:val="24"/>
          <w:lang w:eastAsia="hr-HR"/>
        </w:rPr>
        <w:t>Sustav upravljanja i praćenja provedbe aktivnosti</w:t>
      </w:r>
      <w:r w:rsidR="00D908F7" w:rsidRPr="00C954B3">
        <w:rPr>
          <w:rFonts w:ascii="Times New Roman" w:eastAsia="Times New Roman" w:hAnsi="Times New Roman" w:cs="Times New Roman"/>
          <w:bCs/>
          <w:sz w:val="24"/>
          <w:szCs w:val="24"/>
          <w:lang w:eastAsia="hr-HR"/>
        </w:rPr>
        <w:t xml:space="preserve"> </w:t>
      </w:r>
      <w:r w:rsidRPr="00C954B3">
        <w:rPr>
          <w:rFonts w:ascii="Times New Roman" w:hAnsi="Times New Roman" w:cs="Times New Roman"/>
          <w:sz w:val="24"/>
          <w:szCs w:val="24"/>
        </w:rPr>
        <w:t>koja imaj</w:t>
      </w:r>
      <w:r w:rsidR="00D908F7" w:rsidRPr="00C954B3">
        <w:rPr>
          <w:rFonts w:ascii="Times New Roman" w:hAnsi="Times New Roman" w:cs="Times New Roman"/>
          <w:sz w:val="24"/>
          <w:szCs w:val="24"/>
        </w:rPr>
        <w:t xml:space="preserve">u pravo i obvezu provoditi NPOO </w:t>
      </w:r>
      <w:r w:rsidRPr="00C954B3">
        <w:rPr>
          <w:rFonts w:ascii="Times New Roman" w:hAnsi="Times New Roman" w:cs="Times New Roman"/>
          <w:sz w:val="24"/>
          <w:szCs w:val="24"/>
        </w:rPr>
        <w:t>2021</w:t>
      </w:r>
      <w:r w:rsidR="00D908F7" w:rsidRPr="00C954B3">
        <w:rPr>
          <w:rFonts w:ascii="Times New Roman" w:hAnsi="Times New Roman" w:cs="Times New Roman"/>
          <w:sz w:val="24"/>
          <w:szCs w:val="24"/>
        </w:rPr>
        <w:t>.</w:t>
      </w:r>
      <w:r w:rsidRPr="00C954B3">
        <w:rPr>
          <w:rFonts w:ascii="Times New Roman" w:hAnsi="Times New Roman" w:cs="Times New Roman"/>
          <w:sz w:val="24"/>
          <w:szCs w:val="24"/>
        </w:rPr>
        <w:t>-2026.</w:t>
      </w:r>
      <w:r w:rsidR="00D908F7" w:rsidRPr="00C954B3">
        <w:rPr>
          <w:rFonts w:ascii="Times New Roman" w:hAnsi="Times New Roman" w:cs="Times New Roman"/>
          <w:sz w:val="24"/>
          <w:szCs w:val="24"/>
        </w:rPr>
        <w:t xml:space="preserve"> </w:t>
      </w:r>
      <w:r w:rsidRPr="00C954B3">
        <w:rPr>
          <w:rFonts w:ascii="Times New Roman" w:hAnsi="Times New Roman" w:cs="Times New Roman"/>
          <w:sz w:val="24"/>
          <w:szCs w:val="24"/>
        </w:rPr>
        <w:t xml:space="preserve">imenuju se </w:t>
      </w:r>
      <w:r w:rsidRPr="00C954B3">
        <w:rPr>
          <w:rFonts w:ascii="Times New Roman" w:hAnsi="Times New Roman" w:cs="Times New Roman"/>
          <w:b/>
          <w:sz w:val="24"/>
          <w:szCs w:val="24"/>
        </w:rPr>
        <w:t>Osobe za nepravilnosti</w:t>
      </w:r>
      <w:r w:rsidRPr="00C954B3">
        <w:rPr>
          <w:rFonts w:ascii="Times New Roman" w:hAnsi="Times New Roman" w:cs="Times New Roman"/>
          <w:sz w:val="24"/>
          <w:szCs w:val="24"/>
        </w:rPr>
        <w:t>.</w:t>
      </w:r>
    </w:p>
    <w:p w14:paraId="01A73432" w14:textId="00DEC167" w:rsidR="00BB2D77" w:rsidRPr="00C954B3" w:rsidRDefault="009A0905" w:rsidP="00EB05C4">
      <w:pPr>
        <w:jc w:val="both"/>
        <w:rPr>
          <w:rFonts w:ascii="Times New Roman" w:hAnsi="Times New Roman" w:cs="Times New Roman"/>
          <w:sz w:val="24"/>
          <w:szCs w:val="24"/>
        </w:rPr>
      </w:pPr>
      <w:r w:rsidRPr="00C954B3">
        <w:rPr>
          <w:rFonts w:ascii="Times New Roman" w:hAnsi="Times New Roman" w:cs="Times New Roman"/>
          <w:b/>
          <w:sz w:val="24"/>
          <w:szCs w:val="24"/>
        </w:rPr>
        <w:t>3.1.</w:t>
      </w:r>
      <w:r w:rsidR="002B5EAF" w:rsidRPr="00C954B3">
        <w:rPr>
          <w:rFonts w:ascii="Times New Roman" w:hAnsi="Times New Roman" w:cs="Times New Roman"/>
          <w:b/>
          <w:sz w:val="24"/>
          <w:szCs w:val="24"/>
        </w:rPr>
        <w:t>4</w:t>
      </w:r>
      <w:r w:rsidRPr="00C954B3">
        <w:rPr>
          <w:rFonts w:ascii="Times New Roman" w:hAnsi="Times New Roman" w:cs="Times New Roman"/>
          <w:b/>
          <w:sz w:val="24"/>
          <w:szCs w:val="24"/>
        </w:rPr>
        <w:t xml:space="preserve">. </w:t>
      </w:r>
      <w:r w:rsidR="00BB2D77" w:rsidRPr="00C954B3">
        <w:rPr>
          <w:rFonts w:ascii="Times New Roman" w:hAnsi="Times New Roman" w:cs="Times New Roman"/>
          <w:b/>
          <w:bCs/>
          <w:sz w:val="24"/>
          <w:szCs w:val="24"/>
        </w:rPr>
        <w:t>Osoba za nepravilnosti</w:t>
      </w:r>
      <w:r w:rsidR="00BB2D77" w:rsidRPr="00C954B3">
        <w:rPr>
          <w:rFonts w:ascii="Times New Roman" w:hAnsi="Times New Roman" w:cs="Times New Roman"/>
          <w:sz w:val="24"/>
          <w:szCs w:val="24"/>
        </w:rPr>
        <w:t xml:space="preserve"> (dalje u tekstu: OzN) imenuje se na razini </w:t>
      </w:r>
      <w:r w:rsidR="00F86DB8" w:rsidRPr="00C954B3">
        <w:rPr>
          <w:rFonts w:ascii="Times New Roman" w:hAnsi="Times New Roman" w:cs="Times New Roman"/>
          <w:sz w:val="24"/>
          <w:szCs w:val="24"/>
        </w:rPr>
        <w:t>NF</w:t>
      </w:r>
      <w:r w:rsidR="008739C8" w:rsidRPr="00C954B3">
        <w:rPr>
          <w:rFonts w:ascii="Times New Roman" w:hAnsi="Times New Roman" w:cs="Times New Roman"/>
          <w:sz w:val="24"/>
          <w:szCs w:val="24"/>
        </w:rPr>
        <w:t>-a</w:t>
      </w:r>
      <w:r w:rsidR="00BE6E4B" w:rsidRPr="00C954B3">
        <w:rPr>
          <w:rFonts w:ascii="Times New Roman" w:hAnsi="Times New Roman" w:cs="Times New Roman"/>
          <w:sz w:val="24"/>
          <w:szCs w:val="24"/>
        </w:rPr>
        <w:t xml:space="preserve">, </w:t>
      </w:r>
      <w:r w:rsidR="00F86DB8" w:rsidRPr="00C954B3">
        <w:rPr>
          <w:rFonts w:ascii="Times New Roman" w:hAnsi="Times New Roman" w:cs="Times New Roman"/>
          <w:sz w:val="24"/>
          <w:szCs w:val="24"/>
        </w:rPr>
        <w:t>NT</w:t>
      </w:r>
      <w:r w:rsidR="008739C8" w:rsidRPr="00C954B3">
        <w:rPr>
          <w:rFonts w:ascii="Times New Roman" w:hAnsi="Times New Roman" w:cs="Times New Roman"/>
          <w:sz w:val="24"/>
          <w:szCs w:val="24"/>
        </w:rPr>
        <w:t>-a</w:t>
      </w:r>
      <w:r w:rsidR="00BB2D77" w:rsidRPr="00C954B3">
        <w:rPr>
          <w:rFonts w:ascii="Times New Roman" w:hAnsi="Times New Roman" w:cs="Times New Roman"/>
          <w:sz w:val="24"/>
          <w:szCs w:val="24"/>
        </w:rPr>
        <w:t xml:space="preserve"> i PT-a od strane čelnika </w:t>
      </w:r>
      <w:r w:rsidR="00F86DB8" w:rsidRPr="00C954B3">
        <w:rPr>
          <w:rFonts w:ascii="Times New Roman" w:hAnsi="Times New Roman" w:cs="Times New Roman"/>
          <w:sz w:val="24"/>
          <w:szCs w:val="24"/>
        </w:rPr>
        <w:t>NF</w:t>
      </w:r>
      <w:r w:rsidR="008739C8" w:rsidRPr="00C954B3">
        <w:rPr>
          <w:rFonts w:ascii="Times New Roman" w:hAnsi="Times New Roman" w:cs="Times New Roman"/>
          <w:sz w:val="24"/>
          <w:szCs w:val="24"/>
        </w:rPr>
        <w:t>-a</w:t>
      </w:r>
      <w:r w:rsidR="00BE6E4B" w:rsidRPr="00C954B3">
        <w:rPr>
          <w:rFonts w:ascii="Times New Roman" w:hAnsi="Times New Roman" w:cs="Times New Roman"/>
          <w:sz w:val="24"/>
          <w:szCs w:val="24"/>
        </w:rPr>
        <w:t xml:space="preserve">, </w:t>
      </w:r>
      <w:r w:rsidR="00F86DB8" w:rsidRPr="00C954B3">
        <w:rPr>
          <w:rFonts w:ascii="Times New Roman" w:hAnsi="Times New Roman" w:cs="Times New Roman"/>
          <w:sz w:val="24"/>
          <w:szCs w:val="24"/>
        </w:rPr>
        <w:t>NT</w:t>
      </w:r>
      <w:r w:rsidR="008739C8" w:rsidRPr="00C954B3">
        <w:rPr>
          <w:rFonts w:ascii="Times New Roman" w:hAnsi="Times New Roman" w:cs="Times New Roman"/>
          <w:sz w:val="24"/>
          <w:szCs w:val="24"/>
        </w:rPr>
        <w:t>-a</w:t>
      </w:r>
      <w:r w:rsidR="00BB2D77" w:rsidRPr="00C954B3">
        <w:rPr>
          <w:rFonts w:ascii="Times New Roman" w:hAnsi="Times New Roman" w:cs="Times New Roman"/>
          <w:sz w:val="24"/>
          <w:szCs w:val="24"/>
        </w:rPr>
        <w:t xml:space="preserve"> i PT-a</w:t>
      </w:r>
      <w:r w:rsidR="00533A1A" w:rsidRPr="00C954B3">
        <w:rPr>
          <w:rFonts w:ascii="Times New Roman" w:hAnsi="Times New Roman" w:cs="Times New Roman"/>
          <w:sz w:val="24"/>
          <w:szCs w:val="24"/>
        </w:rPr>
        <w:t>.</w:t>
      </w:r>
      <w:r w:rsidR="00BB2D77" w:rsidRPr="00C954B3">
        <w:rPr>
          <w:rFonts w:ascii="Times New Roman" w:hAnsi="Times New Roman" w:cs="Times New Roman"/>
          <w:sz w:val="24"/>
          <w:szCs w:val="24"/>
        </w:rPr>
        <w:t xml:space="preserve"> </w:t>
      </w:r>
    </w:p>
    <w:p w14:paraId="7A5BC706" w14:textId="1E0A5961" w:rsidR="00BB2D77" w:rsidRPr="00C954B3" w:rsidRDefault="002B5EAF" w:rsidP="00EB05C4">
      <w:pPr>
        <w:jc w:val="both"/>
        <w:rPr>
          <w:rFonts w:ascii="Times New Roman" w:hAnsi="Times New Roman" w:cs="Times New Roman"/>
          <w:sz w:val="24"/>
          <w:szCs w:val="24"/>
        </w:rPr>
      </w:pPr>
      <w:r w:rsidRPr="00C954B3">
        <w:rPr>
          <w:rFonts w:ascii="Times New Roman" w:hAnsi="Times New Roman" w:cs="Times New Roman"/>
          <w:b/>
          <w:sz w:val="24"/>
          <w:szCs w:val="24"/>
        </w:rPr>
        <w:t>3.1.5</w:t>
      </w:r>
      <w:r w:rsidR="009A0905" w:rsidRPr="00C954B3">
        <w:rPr>
          <w:rFonts w:ascii="Times New Roman" w:hAnsi="Times New Roman" w:cs="Times New Roman"/>
          <w:b/>
          <w:sz w:val="24"/>
          <w:szCs w:val="24"/>
        </w:rPr>
        <w:t xml:space="preserve">. </w:t>
      </w:r>
      <w:r w:rsidR="00BB2D77" w:rsidRPr="00C954B3">
        <w:rPr>
          <w:rFonts w:ascii="Times New Roman" w:hAnsi="Times New Roman" w:cs="Times New Roman"/>
          <w:sz w:val="24"/>
          <w:szCs w:val="24"/>
        </w:rPr>
        <w:t xml:space="preserve">Funkcije </w:t>
      </w:r>
      <w:r w:rsidR="00BB2D77" w:rsidRPr="00C954B3">
        <w:rPr>
          <w:rFonts w:ascii="Times New Roman" w:hAnsi="Times New Roman" w:cs="Times New Roman"/>
          <w:bCs/>
          <w:sz w:val="24"/>
          <w:szCs w:val="24"/>
        </w:rPr>
        <w:t>OzN-a</w:t>
      </w:r>
      <w:r w:rsidR="00902B6E" w:rsidRPr="00C954B3">
        <w:rPr>
          <w:rFonts w:ascii="Times New Roman" w:hAnsi="Times New Roman" w:cs="Times New Roman"/>
          <w:b/>
          <w:bCs/>
          <w:sz w:val="24"/>
          <w:szCs w:val="24"/>
        </w:rPr>
        <w:t xml:space="preserve"> </w:t>
      </w:r>
      <w:r w:rsidR="00902B6E" w:rsidRPr="00C954B3">
        <w:rPr>
          <w:rFonts w:ascii="Times New Roman" w:hAnsi="Times New Roman" w:cs="Times New Roman"/>
          <w:bCs/>
          <w:sz w:val="24"/>
          <w:szCs w:val="24"/>
        </w:rPr>
        <w:t>u PT</w:t>
      </w:r>
      <w:r w:rsidR="008739C8" w:rsidRPr="00C954B3">
        <w:rPr>
          <w:rFonts w:ascii="Times New Roman" w:hAnsi="Times New Roman" w:cs="Times New Roman"/>
          <w:bCs/>
          <w:sz w:val="24"/>
          <w:szCs w:val="24"/>
        </w:rPr>
        <w:t>-u</w:t>
      </w:r>
      <w:r w:rsidR="00902B6E" w:rsidRPr="00C954B3">
        <w:rPr>
          <w:rFonts w:ascii="Times New Roman" w:hAnsi="Times New Roman" w:cs="Times New Roman"/>
          <w:bCs/>
          <w:sz w:val="24"/>
          <w:szCs w:val="24"/>
        </w:rPr>
        <w:t>,</w:t>
      </w:r>
      <w:r w:rsidR="00BB2D77" w:rsidRPr="00C954B3">
        <w:rPr>
          <w:rFonts w:ascii="Times New Roman" w:hAnsi="Times New Roman" w:cs="Times New Roman"/>
          <w:bCs/>
          <w:sz w:val="24"/>
          <w:szCs w:val="24"/>
        </w:rPr>
        <w:t xml:space="preserve"> </w:t>
      </w:r>
      <w:r w:rsidR="00F86DB8" w:rsidRPr="00C954B3">
        <w:rPr>
          <w:rFonts w:ascii="Times New Roman" w:hAnsi="Times New Roman" w:cs="Times New Roman"/>
          <w:sz w:val="24"/>
          <w:szCs w:val="24"/>
        </w:rPr>
        <w:t>NF</w:t>
      </w:r>
      <w:r w:rsidR="008739C8" w:rsidRPr="00C954B3">
        <w:rPr>
          <w:rFonts w:ascii="Times New Roman" w:hAnsi="Times New Roman" w:cs="Times New Roman"/>
          <w:sz w:val="24"/>
          <w:szCs w:val="24"/>
        </w:rPr>
        <w:t>-u</w:t>
      </w:r>
      <w:r w:rsidR="00004E53" w:rsidRPr="00C954B3">
        <w:rPr>
          <w:rFonts w:ascii="Times New Roman" w:hAnsi="Times New Roman" w:cs="Times New Roman"/>
          <w:sz w:val="24"/>
          <w:szCs w:val="24"/>
        </w:rPr>
        <w:t xml:space="preserve"> i </w:t>
      </w:r>
      <w:r w:rsidR="00F86DB8" w:rsidRPr="00C954B3">
        <w:rPr>
          <w:rFonts w:ascii="Times New Roman" w:hAnsi="Times New Roman" w:cs="Times New Roman"/>
          <w:sz w:val="24"/>
          <w:szCs w:val="24"/>
        </w:rPr>
        <w:t>NT</w:t>
      </w:r>
      <w:r w:rsidR="008739C8" w:rsidRPr="00C954B3">
        <w:rPr>
          <w:rFonts w:ascii="Times New Roman" w:hAnsi="Times New Roman" w:cs="Times New Roman"/>
          <w:sz w:val="24"/>
          <w:szCs w:val="24"/>
        </w:rPr>
        <w:t>-u</w:t>
      </w:r>
      <w:r w:rsidR="00BB2D77" w:rsidRPr="00C954B3">
        <w:rPr>
          <w:rFonts w:ascii="Times New Roman" w:hAnsi="Times New Roman" w:cs="Times New Roman"/>
          <w:sz w:val="24"/>
          <w:szCs w:val="24"/>
        </w:rPr>
        <w:t xml:space="preserve"> opisuju se internim priručnikom o postupanju </w:t>
      </w:r>
      <w:r w:rsidR="00764019" w:rsidRPr="00C954B3">
        <w:rPr>
          <w:rFonts w:ascii="Times New Roman" w:hAnsi="Times New Roman" w:cs="Times New Roman"/>
          <w:sz w:val="24"/>
          <w:szCs w:val="24"/>
        </w:rPr>
        <w:t>PT</w:t>
      </w:r>
      <w:r w:rsidR="008739C8" w:rsidRPr="00C954B3">
        <w:rPr>
          <w:rFonts w:ascii="Times New Roman" w:hAnsi="Times New Roman" w:cs="Times New Roman"/>
          <w:sz w:val="24"/>
          <w:szCs w:val="24"/>
        </w:rPr>
        <w:t>-a</w:t>
      </w:r>
      <w:r w:rsidR="00764019" w:rsidRPr="00C954B3">
        <w:rPr>
          <w:rFonts w:ascii="Times New Roman" w:hAnsi="Times New Roman" w:cs="Times New Roman"/>
          <w:sz w:val="24"/>
          <w:szCs w:val="24"/>
        </w:rPr>
        <w:t xml:space="preserve">, </w:t>
      </w:r>
      <w:r w:rsidR="00F86DB8" w:rsidRPr="00C954B3">
        <w:rPr>
          <w:rFonts w:ascii="Times New Roman" w:hAnsi="Times New Roman" w:cs="Times New Roman"/>
          <w:sz w:val="24"/>
          <w:szCs w:val="24"/>
        </w:rPr>
        <w:t>NF</w:t>
      </w:r>
      <w:r w:rsidR="008739C8" w:rsidRPr="00C954B3">
        <w:rPr>
          <w:rFonts w:ascii="Times New Roman" w:hAnsi="Times New Roman" w:cs="Times New Roman"/>
          <w:sz w:val="24"/>
          <w:szCs w:val="24"/>
        </w:rPr>
        <w:t>-a</w:t>
      </w:r>
      <w:r w:rsidR="00375ACC" w:rsidRPr="00C954B3">
        <w:rPr>
          <w:rFonts w:ascii="Times New Roman" w:hAnsi="Times New Roman" w:cs="Times New Roman"/>
          <w:sz w:val="24"/>
          <w:szCs w:val="24"/>
        </w:rPr>
        <w:t xml:space="preserve"> i </w:t>
      </w:r>
      <w:r w:rsidR="00F86DB8" w:rsidRPr="00C954B3">
        <w:rPr>
          <w:rFonts w:ascii="Times New Roman" w:hAnsi="Times New Roman" w:cs="Times New Roman"/>
          <w:sz w:val="24"/>
          <w:szCs w:val="24"/>
        </w:rPr>
        <w:t>NT</w:t>
      </w:r>
      <w:r w:rsidR="008739C8" w:rsidRPr="00C954B3">
        <w:rPr>
          <w:rFonts w:ascii="Times New Roman" w:hAnsi="Times New Roman" w:cs="Times New Roman"/>
          <w:sz w:val="24"/>
          <w:szCs w:val="24"/>
        </w:rPr>
        <w:t>-a</w:t>
      </w:r>
      <w:r w:rsidR="00375ACC" w:rsidRPr="00C954B3">
        <w:rPr>
          <w:rFonts w:ascii="Times New Roman" w:hAnsi="Times New Roman" w:cs="Times New Roman"/>
          <w:sz w:val="24"/>
          <w:szCs w:val="24"/>
        </w:rPr>
        <w:t xml:space="preserve"> </w:t>
      </w:r>
      <w:r w:rsidR="00BB2D77" w:rsidRPr="00C954B3">
        <w:rPr>
          <w:rFonts w:ascii="Times New Roman" w:hAnsi="Times New Roman" w:cs="Times New Roman"/>
          <w:sz w:val="24"/>
          <w:szCs w:val="24"/>
        </w:rPr>
        <w:t>te ih je potrebno ugraditi u Opise poslova nositelja ovih funkcija u skladu s definiranim procedurama za isto</w:t>
      </w:r>
      <w:r w:rsidR="00EA7484" w:rsidRPr="00C954B3">
        <w:rPr>
          <w:rFonts w:ascii="Times New Roman" w:hAnsi="Times New Roman" w:cs="Times New Roman"/>
          <w:sz w:val="24"/>
          <w:szCs w:val="24"/>
        </w:rPr>
        <w:t>.</w:t>
      </w:r>
    </w:p>
    <w:p w14:paraId="2DEF2ECB" w14:textId="5B57950C" w:rsidR="00BB2D77" w:rsidRPr="00C954B3" w:rsidRDefault="00F86DB8" w:rsidP="00110D18">
      <w:pPr>
        <w:jc w:val="both"/>
        <w:rPr>
          <w:rFonts w:ascii="Times New Roman" w:hAnsi="Times New Roman" w:cs="Times New Roman"/>
          <w:sz w:val="24"/>
          <w:szCs w:val="24"/>
        </w:rPr>
      </w:pPr>
      <w:r w:rsidRPr="00C954B3">
        <w:rPr>
          <w:rFonts w:ascii="Times New Roman" w:hAnsi="Times New Roman" w:cs="Times New Roman"/>
          <w:sz w:val="24"/>
          <w:szCs w:val="24"/>
        </w:rPr>
        <w:t>NF</w:t>
      </w:r>
      <w:r w:rsidR="00277E2F" w:rsidRPr="00C954B3">
        <w:rPr>
          <w:rFonts w:ascii="Times New Roman" w:hAnsi="Times New Roman" w:cs="Times New Roman"/>
          <w:sz w:val="24"/>
          <w:szCs w:val="24"/>
        </w:rPr>
        <w:t xml:space="preserve"> i </w:t>
      </w:r>
      <w:r w:rsidRPr="00C954B3">
        <w:rPr>
          <w:rFonts w:ascii="Times New Roman" w:hAnsi="Times New Roman" w:cs="Times New Roman"/>
          <w:sz w:val="24"/>
          <w:szCs w:val="24"/>
        </w:rPr>
        <w:t>NT</w:t>
      </w:r>
      <w:r w:rsidR="002754BF" w:rsidRPr="00C954B3">
        <w:rPr>
          <w:rFonts w:ascii="Times New Roman" w:hAnsi="Times New Roman" w:cs="Times New Roman"/>
          <w:sz w:val="24"/>
          <w:szCs w:val="24"/>
        </w:rPr>
        <w:t xml:space="preserve"> će</w:t>
      </w:r>
      <w:r w:rsidR="008739C8" w:rsidRPr="00C954B3">
        <w:rPr>
          <w:rFonts w:ascii="Times New Roman" w:hAnsi="Times New Roman" w:cs="Times New Roman"/>
          <w:sz w:val="24"/>
          <w:szCs w:val="24"/>
        </w:rPr>
        <w:t xml:space="preserve"> imenovati OzN</w:t>
      </w:r>
      <w:r w:rsidR="00FE33EC" w:rsidRPr="00C954B3">
        <w:rPr>
          <w:rFonts w:ascii="Times New Roman" w:hAnsi="Times New Roman" w:cs="Times New Roman"/>
          <w:sz w:val="24"/>
          <w:szCs w:val="24"/>
        </w:rPr>
        <w:t xml:space="preserve"> koji ima</w:t>
      </w:r>
      <w:r w:rsidR="00110D18" w:rsidRPr="00C954B3">
        <w:rPr>
          <w:rFonts w:ascii="Times New Roman" w:hAnsi="Times New Roman" w:cs="Times New Roman"/>
          <w:sz w:val="24"/>
          <w:szCs w:val="24"/>
        </w:rPr>
        <w:t xml:space="preserve"> ulogu kontakt-osobe u svojoj instituciji vezano uz upravljanje nepravilnostima. Glavna svrha njegovog imenovanja je komunikacija i razmjena informacija između </w:t>
      </w:r>
      <w:r w:rsidR="00533A1A" w:rsidRPr="00C954B3">
        <w:rPr>
          <w:rFonts w:ascii="Times New Roman" w:hAnsi="Times New Roman" w:cs="Times New Roman"/>
          <w:sz w:val="24"/>
          <w:szCs w:val="24"/>
        </w:rPr>
        <w:t>svih dionika uključenih u upravljanje nepravilnostima</w:t>
      </w:r>
      <w:r w:rsidR="00D9119A" w:rsidRPr="00C954B3">
        <w:rPr>
          <w:rFonts w:ascii="Times New Roman" w:hAnsi="Times New Roman" w:cs="Times New Roman"/>
          <w:sz w:val="24"/>
          <w:szCs w:val="24"/>
        </w:rPr>
        <w:t>.</w:t>
      </w:r>
      <w:r w:rsidR="00110D18" w:rsidRPr="00C954B3">
        <w:rPr>
          <w:rFonts w:ascii="Times New Roman" w:hAnsi="Times New Roman" w:cs="Times New Roman"/>
          <w:sz w:val="24"/>
          <w:szCs w:val="24"/>
        </w:rPr>
        <w:t xml:space="preserve"> Na primjer, kada OzN</w:t>
      </w:r>
      <w:r w:rsidR="00533A1A" w:rsidRPr="00C954B3">
        <w:rPr>
          <w:rFonts w:ascii="Times New Roman" w:hAnsi="Times New Roman" w:cs="Times New Roman"/>
          <w:sz w:val="24"/>
          <w:szCs w:val="24"/>
        </w:rPr>
        <w:t xml:space="preserve"> iz PT-a </w:t>
      </w:r>
      <w:r w:rsidR="00110D18" w:rsidRPr="00C954B3">
        <w:rPr>
          <w:rFonts w:ascii="Times New Roman" w:hAnsi="Times New Roman" w:cs="Times New Roman"/>
          <w:sz w:val="24"/>
          <w:szCs w:val="24"/>
        </w:rPr>
        <w:t xml:space="preserve">o pitanjima vezanima uz upravljanje nepravilnostima treba kontaktirati </w:t>
      </w:r>
      <w:r w:rsidRPr="00C954B3">
        <w:rPr>
          <w:rFonts w:ascii="Times New Roman" w:hAnsi="Times New Roman" w:cs="Times New Roman"/>
          <w:sz w:val="24"/>
          <w:szCs w:val="24"/>
        </w:rPr>
        <w:t>NF</w:t>
      </w:r>
      <w:r w:rsidR="00110D18" w:rsidRPr="00C954B3">
        <w:rPr>
          <w:rFonts w:ascii="Times New Roman" w:hAnsi="Times New Roman" w:cs="Times New Roman"/>
          <w:sz w:val="24"/>
          <w:szCs w:val="24"/>
        </w:rPr>
        <w:t xml:space="preserve"> i </w:t>
      </w:r>
      <w:r w:rsidRPr="00C954B3">
        <w:rPr>
          <w:rFonts w:ascii="Times New Roman" w:hAnsi="Times New Roman" w:cs="Times New Roman"/>
          <w:sz w:val="24"/>
          <w:szCs w:val="24"/>
        </w:rPr>
        <w:t>NT</w:t>
      </w:r>
      <w:r w:rsidR="00110D18" w:rsidRPr="00C954B3">
        <w:rPr>
          <w:rFonts w:ascii="Times New Roman" w:hAnsi="Times New Roman" w:cs="Times New Roman"/>
          <w:sz w:val="24"/>
          <w:szCs w:val="24"/>
        </w:rPr>
        <w:t xml:space="preserve">, obraća se OzN u </w:t>
      </w:r>
      <w:r w:rsidRPr="00C954B3">
        <w:rPr>
          <w:rFonts w:ascii="Times New Roman" w:hAnsi="Times New Roman" w:cs="Times New Roman"/>
          <w:sz w:val="24"/>
          <w:szCs w:val="24"/>
        </w:rPr>
        <w:t>NF</w:t>
      </w:r>
      <w:r w:rsidR="008739C8" w:rsidRPr="00C954B3">
        <w:rPr>
          <w:rFonts w:ascii="Times New Roman" w:hAnsi="Times New Roman" w:cs="Times New Roman"/>
          <w:sz w:val="24"/>
          <w:szCs w:val="24"/>
        </w:rPr>
        <w:t>-u</w:t>
      </w:r>
      <w:r w:rsidR="00277E2F" w:rsidRPr="00C954B3">
        <w:rPr>
          <w:rFonts w:ascii="Times New Roman" w:hAnsi="Times New Roman" w:cs="Times New Roman"/>
          <w:sz w:val="24"/>
          <w:szCs w:val="24"/>
        </w:rPr>
        <w:t xml:space="preserve"> i </w:t>
      </w:r>
      <w:r w:rsidRPr="00C954B3">
        <w:rPr>
          <w:rFonts w:ascii="Times New Roman" w:hAnsi="Times New Roman" w:cs="Times New Roman"/>
          <w:sz w:val="24"/>
          <w:szCs w:val="24"/>
        </w:rPr>
        <w:t>NT</w:t>
      </w:r>
      <w:r w:rsidR="008739C8" w:rsidRPr="00C954B3">
        <w:rPr>
          <w:rFonts w:ascii="Times New Roman" w:hAnsi="Times New Roman" w:cs="Times New Roman"/>
          <w:sz w:val="24"/>
          <w:szCs w:val="24"/>
        </w:rPr>
        <w:t>-u</w:t>
      </w:r>
      <w:r w:rsidR="00110D18" w:rsidRPr="00C954B3">
        <w:rPr>
          <w:rFonts w:ascii="Times New Roman" w:hAnsi="Times New Roman" w:cs="Times New Roman"/>
          <w:sz w:val="24"/>
          <w:szCs w:val="24"/>
        </w:rPr>
        <w:t xml:space="preserve">. </w:t>
      </w:r>
    </w:p>
    <w:p w14:paraId="4BE2F4D7" w14:textId="541352AE" w:rsidR="00BB2D77" w:rsidRPr="00C954B3" w:rsidRDefault="00BB2D77" w:rsidP="00EB05C4">
      <w:pPr>
        <w:jc w:val="both"/>
        <w:rPr>
          <w:rFonts w:ascii="Times New Roman" w:hAnsi="Times New Roman" w:cs="Times New Roman"/>
          <w:sz w:val="24"/>
          <w:szCs w:val="24"/>
        </w:rPr>
      </w:pPr>
      <w:r w:rsidRPr="00C954B3">
        <w:rPr>
          <w:rFonts w:ascii="Times New Roman" w:hAnsi="Times New Roman" w:cs="Times New Roman"/>
          <w:sz w:val="24"/>
          <w:szCs w:val="24"/>
        </w:rPr>
        <w:t xml:space="preserve">Funkcije </w:t>
      </w:r>
      <w:r w:rsidRPr="00C954B3">
        <w:rPr>
          <w:rFonts w:ascii="Times New Roman" w:hAnsi="Times New Roman" w:cs="Times New Roman"/>
          <w:b/>
          <w:bCs/>
          <w:sz w:val="24"/>
          <w:szCs w:val="24"/>
        </w:rPr>
        <w:t xml:space="preserve">OzN-a PT-a </w:t>
      </w:r>
      <w:r w:rsidRPr="00C954B3">
        <w:rPr>
          <w:rFonts w:ascii="Times New Roman" w:hAnsi="Times New Roman" w:cs="Times New Roman"/>
          <w:sz w:val="24"/>
          <w:szCs w:val="24"/>
        </w:rPr>
        <w:t xml:space="preserve"> opisuju se internim</w:t>
      </w:r>
      <w:r w:rsidR="007E1738" w:rsidRPr="00C954B3">
        <w:rPr>
          <w:rFonts w:ascii="Times New Roman" w:hAnsi="Times New Roman" w:cs="Times New Roman"/>
          <w:sz w:val="24"/>
          <w:szCs w:val="24"/>
        </w:rPr>
        <w:t xml:space="preserve"> priručnikom o postupanju PT-a </w:t>
      </w:r>
      <w:r w:rsidRPr="00C954B3">
        <w:rPr>
          <w:rFonts w:ascii="Times New Roman" w:hAnsi="Times New Roman" w:cs="Times New Roman"/>
          <w:sz w:val="24"/>
          <w:szCs w:val="24"/>
        </w:rPr>
        <w:t>te ih je potrebno ugraditi u Opise poslova nositelja ovih funkcija u skladu s definiranim procedurama za isto</w:t>
      </w:r>
      <w:r w:rsidR="00277E2F" w:rsidRPr="00C954B3">
        <w:rPr>
          <w:rFonts w:ascii="Times New Roman" w:hAnsi="Times New Roman" w:cs="Times New Roman"/>
          <w:sz w:val="24"/>
          <w:szCs w:val="24"/>
        </w:rPr>
        <w:t>.</w:t>
      </w:r>
      <w:r w:rsidRPr="00C954B3">
        <w:rPr>
          <w:rFonts w:ascii="Times New Roman" w:hAnsi="Times New Roman" w:cs="Times New Roman"/>
          <w:sz w:val="24"/>
          <w:szCs w:val="24"/>
        </w:rPr>
        <w:t xml:space="preserve"> </w:t>
      </w:r>
    </w:p>
    <w:p w14:paraId="412F96F3" w14:textId="6D26A21E" w:rsidR="00110D18" w:rsidRPr="00C954B3" w:rsidRDefault="00110D18" w:rsidP="007E1738">
      <w:pPr>
        <w:jc w:val="both"/>
        <w:rPr>
          <w:rFonts w:ascii="Times New Roman" w:hAnsi="Times New Roman" w:cs="Times New Roman"/>
          <w:sz w:val="24"/>
          <w:szCs w:val="24"/>
        </w:rPr>
      </w:pPr>
      <w:r w:rsidRPr="00C954B3">
        <w:rPr>
          <w:rFonts w:ascii="Times New Roman" w:hAnsi="Times New Roman" w:cs="Times New Roman"/>
          <w:sz w:val="24"/>
          <w:szCs w:val="24"/>
        </w:rPr>
        <w:t xml:space="preserve">Funkcije OzN-a u </w:t>
      </w:r>
      <w:r w:rsidR="007E1738" w:rsidRPr="00C954B3">
        <w:rPr>
          <w:rFonts w:ascii="Times New Roman" w:hAnsi="Times New Roman" w:cs="Times New Roman"/>
          <w:sz w:val="24"/>
          <w:szCs w:val="24"/>
        </w:rPr>
        <w:t>PT</w:t>
      </w:r>
      <w:r w:rsidRPr="00C954B3">
        <w:rPr>
          <w:rFonts w:ascii="Times New Roman" w:hAnsi="Times New Roman" w:cs="Times New Roman"/>
          <w:sz w:val="24"/>
          <w:szCs w:val="24"/>
        </w:rPr>
        <w:t xml:space="preserve"> su sljedeće: </w:t>
      </w:r>
    </w:p>
    <w:p w14:paraId="6F86F23E" w14:textId="56150976" w:rsidR="00110D18" w:rsidRPr="00C954B3" w:rsidRDefault="00110D18" w:rsidP="00BB2D77">
      <w:pPr>
        <w:ind w:firstLine="720"/>
        <w:jc w:val="both"/>
        <w:rPr>
          <w:rFonts w:ascii="Times New Roman" w:hAnsi="Times New Roman" w:cs="Times New Roman"/>
          <w:sz w:val="24"/>
          <w:szCs w:val="24"/>
        </w:rPr>
      </w:pPr>
      <w:r w:rsidRPr="00C954B3">
        <w:rPr>
          <w:rFonts w:ascii="Times New Roman" w:hAnsi="Times New Roman" w:cs="Times New Roman"/>
          <w:sz w:val="24"/>
          <w:szCs w:val="24"/>
        </w:rPr>
        <w:t>- Osiguravanje kvali</w:t>
      </w:r>
      <w:r w:rsidR="007E1738" w:rsidRPr="00C954B3">
        <w:rPr>
          <w:rFonts w:ascii="Times New Roman" w:hAnsi="Times New Roman" w:cs="Times New Roman"/>
          <w:sz w:val="24"/>
          <w:szCs w:val="24"/>
        </w:rPr>
        <w:t>tete informacija u okviru pripreme svih obrazaca vezanih za upravljanje nepravilnostima</w:t>
      </w:r>
      <w:r w:rsidRPr="00C954B3">
        <w:rPr>
          <w:rFonts w:ascii="Times New Roman" w:hAnsi="Times New Roman" w:cs="Times New Roman"/>
          <w:sz w:val="24"/>
          <w:szCs w:val="24"/>
        </w:rPr>
        <w:t xml:space="preserve">; </w:t>
      </w:r>
    </w:p>
    <w:p w14:paraId="0269C813" w14:textId="180CC3E6" w:rsidR="00110D18" w:rsidRPr="00C954B3" w:rsidRDefault="00110D18" w:rsidP="00BB2D77">
      <w:pPr>
        <w:ind w:firstLine="720"/>
        <w:jc w:val="both"/>
        <w:rPr>
          <w:rFonts w:ascii="Times New Roman" w:hAnsi="Times New Roman" w:cs="Times New Roman"/>
          <w:sz w:val="24"/>
          <w:szCs w:val="24"/>
        </w:rPr>
      </w:pPr>
      <w:r w:rsidRPr="00C954B3">
        <w:rPr>
          <w:rFonts w:ascii="Times New Roman" w:hAnsi="Times New Roman" w:cs="Times New Roman"/>
          <w:sz w:val="24"/>
          <w:szCs w:val="24"/>
        </w:rPr>
        <w:t xml:space="preserve">- Evidentiranje i ažuriranje podataka o nepravilnostima u Registru nepravilnosti (informacije iz Obrasca za prijavljivanje sumnje na nepravilnost te Odluke o utvrđenoj nepravilnosti, statusu izvršenih radnji, ostalim institucijama koje su obaviještene o nepravilnostima, kao i drugim informacijama relevantnim za propisno upravljanje utvrđenim nepravilnostima, itd.); </w:t>
      </w:r>
    </w:p>
    <w:p w14:paraId="5D247B84" w14:textId="0C9BC354" w:rsidR="00110D18" w:rsidRPr="00C954B3" w:rsidRDefault="00110D18" w:rsidP="00BB2D77">
      <w:pPr>
        <w:ind w:firstLine="720"/>
        <w:jc w:val="both"/>
        <w:rPr>
          <w:rFonts w:ascii="Times New Roman" w:hAnsi="Times New Roman" w:cs="Times New Roman"/>
          <w:sz w:val="24"/>
          <w:szCs w:val="24"/>
        </w:rPr>
      </w:pPr>
      <w:r w:rsidRPr="00C954B3">
        <w:rPr>
          <w:rFonts w:ascii="Times New Roman" w:hAnsi="Times New Roman" w:cs="Times New Roman"/>
          <w:sz w:val="24"/>
          <w:szCs w:val="24"/>
        </w:rPr>
        <w:lastRenderedPageBreak/>
        <w:t xml:space="preserve">- Suradnja s predstavnicima nadležnih tijela (npr. tijela </w:t>
      </w:r>
      <w:r w:rsidR="00151A32" w:rsidRPr="00C954B3">
        <w:rPr>
          <w:rFonts w:ascii="Times New Roman" w:hAnsi="Times New Roman" w:cs="Times New Roman"/>
          <w:sz w:val="24"/>
          <w:szCs w:val="24"/>
        </w:rPr>
        <w:t>Sustava upravljanja i praćenja provedbe aktivnosti</w:t>
      </w:r>
      <w:r w:rsidRPr="00C954B3">
        <w:rPr>
          <w:rFonts w:ascii="Times New Roman" w:hAnsi="Times New Roman" w:cs="Times New Roman"/>
          <w:sz w:val="24"/>
          <w:szCs w:val="24"/>
        </w:rPr>
        <w:t xml:space="preserve">) koja uključuje prikupljanje informacija o otkrivanju i utvrđivanju nepravilnosti, sudskim odlukama, revizijskim nalazima koji su povezani s nepravilnostima; traženje objašnjenja, smjernica ili stručnog mišljenja od drugih nadležnih tijela te prosljeđivanje informacija unutar PT-a; </w:t>
      </w:r>
    </w:p>
    <w:p w14:paraId="30B1C9BB" w14:textId="32F7A175" w:rsidR="00110D18" w:rsidRPr="00C954B3" w:rsidRDefault="00110D18" w:rsidP="007E1738">
      <w:pPr>
        <w:ind w:firstLine="720"/>
        <w:jc w:val="both"/>
        <w:rPr>
          <w:rFonts w:ascii="Times New Roman" w:hAnsi="Times New Roman" w:cs="Times New Roman"/>
          <w:sz w:val="24"/>
          <w:szCs w:val="24"/>
        </w:rPr>
      </w:pPr>
      <w:r w:rsidRPr="00C954B3">
        <w:rPr>
          <w:rFonts w:ascii="Times New Roman" w:hAnsi="Times New Roman" w:cs="Times New Roman"/>
          <w:sz w:val="24"/>
          <w:szCs w:val="24"/>
        </w:rPr>
        <w:t>- Vođenje propisnog revizorskog traga o provedenim radnjama i donesenim odlukama unutar PT</w:t>
      </w:r>
      <w:r w:rsidR="00277E2F" w:rsidRPr="00C954B3">
        <w:rPr>
          <w:rFonts w:ascii="Times New Roman" w:hAnsi="Times New Roman" w:cs="Times New Roman"/>
          <w:sz w:val="24"/>
          <w:szCs w:val="24"/>
        </w:rPr>
        <w:t>-</w:t>
      </w:r>
      <w:r w:rsidR="007E1738" w:rsidRPr="00C954B3">
        <w:rPr>
          <w:rFonts w:ascii="Times New Roman" w:hAnsi="Times New Roman" w:cs="Times New Roman"/>
          <w:sz w:val="24"/>
          <w:szCs w:val="24"/>
        </w:rPr>
        <w:t>a</w:t>
      </w:r>
      <w:r w:rsidRPr="00C954B3">
        <w:rPr>
          <w:rFonts w:ascii="Times New Roman" w:hAnsi="Times New Roman" w:cs="Times New Roman"/>
          <w:sz w:val="24"/>
          <w:szCs w:val="24"/>
        </w:rPr>
        <w:t>.</w:t>
      </w:r>
    </w:p>
    <w:p w14:paraId="5CF2997C" w14:textId="2D28F017" w:rsidR="00BB2D77" w:rsidRPr="00C954B3" w:rsidRDefault="00BB2D77" w:rsidP="00EB05C4">
      <w:pPr>
        <w:jc w:val="both"/>
        <w:rPr>
          <w:rFonts w:ascii="Times New Roman" w:hAnsi="Times New Roman" w:cs="Times New Roman"/>
          <w:sz w:val="24"/>
          <w:szCs w:val="24"/>
        </w:rPr>
      </w:pPr>
      <w:r w:rsidRPr="00C954B3">
        <w:rPr>
          <w:rFonts w:ascii="Times New Roman" w:hAnsi="Times New Roman" w:cs="Times New Roman"/>
          <w:sz w:val="24"/>
          <w:szCs w:val="24"/>
        </w:rPr>
        <w:t xml:space="preserve">Radi osiguranja kontinuiteta poslovanja </w:t>
      </w:r>
      <w:r w:rsidRPr="00C954B3">
        <w:rPr>
          <w:rFonts w:ascii="Times New Roman" w:hAnsi="Times New Roman" w:cs="Times New Roman"/>
          <w:b/>
          <w:bCs/>
          <w:sz w:val="24"/>
          <w:szCs w:val="24"/>
        </w:rPr>
        <w:t>imenuju se i zamjene</w:t>
      </w:r>
      <w:r w:rsidR="007E1738" w:rsidRPr="00C954B3">
        <w:rPr>
          <w:rFonts w:ascii="Times New Roman" w:hAnsi="Times New Roman" w:cs="Times New Roman"/>
          <w:sz w:val="24"/>
          <w:szCs w:val="24"/>
        </w:rPr>
        <w:t xml:space="preserve"> OzN-a </w:t>
      </w:r>
      <w:r w:rsidRPr="00C954B3">
        <w:rPr>
          <w:rFonts w:ascii="Times New Roman" w:hAnsi="Times New Roman" w:cs="Times New Roman"/>
          <w:sz w:val="24"/>
          <w:szCs w:val="24"/>
        </w:rPr>
        <w:t>PT-a.</w:t>
      </w:r>
    </w:p>
    <w:p w14:paraId="611156F3" w14:textId="4B52A54A" w:rsidR="00BB2D77" w:rsidRPr="00C954B3" w:rsidRDefault="008739C8" w:rsidP="00EB05C4">
      <w:pPr>
        <w:jc w:val="both"/>
        <w:rPr>
          <w:rFonts w:ascii="Times New Roman" w:hAnsi="Times New Roman" w:cs="Times New Roman"/>
          <w:sz w:val="24"/>
          <w:szCs w:val="24"/>
          <w:lang w:eastAsia="hr-HR"/>
        </w:rPr>
      </w:pPr>
      <w:r w:rsidRPr="00C954B3">
        <w:rPr>
          <w:rFonts w:ascii="Times New Roman" w:hAnsi="Times New Roman" w:cs="Times New Roman"/>
          <w:sz w:val="24"/>
          <w:szCs w:val="24"/>
        </w:rPr>
        <w:t>O  OzN</w:t>
      </w:r>
      <w:r w:rsidR="00135F75" w:rsidRPr="00C954B3">
        <w:rPr>
          <w:rFonts w:ascii="Times New Roman" w:hAnsi="Times New Roman" w:cs="Times New Roman"/>
          <w:sz w:val="24"/>
          <w:szCs w:val="24"/>
        </w:rPr>
        <w:t xml:space="preserve"> PT-a  i njegovoj zamjeni</w:t>
      </w:r>
      <w:r w:rsidR="00BB2D77" w:rsidRPr="00C954B3">
        <w:rPr>
          <w:rFonts w:ascii="Times New Roman" w:hAnsi="Times New Roman" w:cs="Times New Roman"/>
          <w:sz w:val="24"/>
          <w:szCs w:val="24"/>
        </w:rPr>
        <w:t xml:space="preserve">, </w:t>
      </w:r>
      <w:r w:rsidR="00BB2D77" w:rsidRPr="00C954B3">
        <w:rPr>
          <w:rFonts w:ascii="Times New Roman" w:hAnsi="Times New Roman" w:cs="Times New Roman"/>
          <w:b/>
          <w:bCs/>
          <w:sz w:val="24"/>
          <w:szCs w:val="24"/>
        </w:rPr>
        <w:t>obavještavaju se</w:t>
      </w:r>
      <w:r w:rsidR="00135F75" w:rsidRPr="00C954B3">
        <w:rPr>
          <w:rFonts w:ascii="Times New Roman" w:hAnsi="Times New Roman" w:cs="Times New Roman"/>
          <w:sz w:val="24"/>
          <w:szCs w:val="24"/>
        </w:rPr>
        <w:t xml:space="preserve"> </w:t>
      </w:r>
      <w:r w:rsidR="00F86DB8" w:rsidRPr="00C954B3">
        <w:rPr>
          <w:rFonts w:ascii="Times New Roman" w:hAnsi="Times New Roman" w:cs="Times New Roman"/>
          <w:sz w:val="24"/>
          <w:szCs w:val="24"/>
        </w:rPr>
        <w:t>NF</w:t>
      </w:r>
      <w:r w:rsidR="00135F75" w:rsidRPr="00C954B3">
        <w:rPr>
          <w:rFonts w:ascii="Times New Roman" w:hAnsi="Times New Roman" w:cs="Times New Roman"/>
          <w:sz w:val="24"/>
          <w:szCs w:val="24"/>
        </w:rPr>
        <w:t xml:space="preserve"> i</w:t>
      </w:r>
      <w:r w:rsidR="009D015E" w:rsidRPr="00C954B3">
        <w:rPr>
          <w:rFonts w:ascii="Times New Roman" w:hAnsi="Times New Roman" w:cs="Times New Roman"/>
          <w:sz w:val="24"/>
          <w:szCs w:val="24"/>
        </w:rPr>
        <w:t xml:space="preserve"> </w:t>
      </w:r>
      <w:r w:rsidR="00F86DB8" w:rsidRPr="00C954B3">
        <w:rPr>
          <w:rFonts w:ascii="Times New Roman" w:hAnsi="Times New Roman" w:cs="Times New Roman"/>
          <w:sz w:val="24"/>
          <w:szCs w:val="24"/>
        </w:rPr>
        <w:t>NT</w:t>
      </w:r>
      <w:r w:rsidR="00BB2D77" w:rsidRPr="00C954B3">
        <w:rPr>
          <w:rFonts w:ascii="Times New Roman" w:hAnsi="Times New Roman" w:cs="Times New Roman"/>
          <w:sz w:val="24"/>
          <w:szCs w:val="24"/>
        </w:rPr>
        <w:t xml:space="preserve">. </w:t>
      </w:r>
    </w:p>
    <w:p w14:paraId="7141814A" w14:textId="19C9E3C9" w:rsidR="00BB2D77" w:rsidRPr="00C954B3" w:rsidRDefault="00BB2D77" w:rsidP="00BB2D77">
      <w:pPr>
        <w:jc w:val="both"/>
        <w:rPr>
          <w:rFonts w:ascii="Times New Roman" w:hAnsi="Times New Roman" w:cs="Times New Roman"/>
          <w:sz w:val="24"/>
          <w:szCs w:val="24"/>
        </w:rPr>
      </w:pPr>
      <w:r w:rsidRPr="00C954B3">
        <w:rPr>
          <w:rFonts w:ascii="Times New Roman" w:hAnsi="Times New Roman" w:cs="Times New Roman"/>
          <w:sz w:val="24"/>
          <w:szCs w:val="24"/>
        </w:rPr>
        <w:t>Kod imenovanja OzN</w:t>
      </w:r>
      <w:r w:rsidR="006361BE" w:rsidRPr="00C954B3">
        <w:rPr>
          <w:rFonts w:ascii="Times New Roman" w:hAnsi="Times New Roman" w:cs="Times New Roman"/>
          <w:sz w:val="24"/>
          <w:szCs w:val="24"/>
        </w:rPr>
        <w:t xml:space="preserve"> u</w:t>
      </w:r>
      <w:r w:rsidRPr="00C954B3">
        <w:rPr>
          <w:rFonts w:ascii="Times New Roman" w:hAnsi="Times New Roman" w:cs="Times New Roman"/>
          <w:sz w:val="24"/>
          <w:szCs w:val="24"/>
        </w:rPr>
        <w:t xml:space="preserve"> </w:t>
      </w:r>
      <w:r w:rsidR="00F86DB8" w:rsidRPr="00C954B3">
        <w:rPr>
          <w:rFonts w:ascii="Times New Roman" w:hAnsi="Times New Roman" w:cs="Times New Roman"/>
          <w:sz w:val="24"/>
          <w:szCs w:val="24"/>
        </w:rPr>
        <w:t>NF</w:t>
      </w:r>
      <w:r w:rsidR="008739C8" w:rsidRPr="00C954B3">
        <w:rPr>
          <w:rFonts w:ascii="Times New Roman" w:hAnsi="Times New Roman" w:cs="Times New Roman"/>
          <w:sz w:val="24"/>
          <w:szCs w:val="24"/>
        </w:rPr>
        <w:t>-u i</w:t>
      </w:r>
      <w:r w:rsidR="00565AF3" w:rsidRPr="00C954B3">
        <w:rPr>
          <w:rFonts w:ascii="Times New Roman" w:hAnsi="Times New Roman" w:cs="Times New Roman"/>
          <w:sz w:val="24"/>
          <w:szCs w:val="24"/>
        </w:rPr>
        <w:t xml:space="preserve"> </w:t>
      </w:r>
      <w:r w:rsidR="00F86DB8" w:rsidRPr="00C954B3">
        <w:rPr>
          <w:rFonts w:ascii="Times New Roman" w:hAnsi="Times New Roman" w:cs="Times New Roman"/>
          <w:sz w:val="24"/>
          <w:szCs w:val="24"/>
        </w:rPr>
        <w:t>NT</w:t>
      </w:r>
      <w:r w:rsidR="008739C8" w:rsidRPr="00C954B3">
        <w:rPr>
          <w:rFonts w:ascii="Times New Roman" w:hAnsi="Times New Roman" w:cs="Times New Roman"/>
          <w:sz w:val="24"/>
          <w:szCs w:val="24"/>
        </w:rPr>
        <w:t>-u</w:t>
      </w:r>
      <w:r w:rsidRPr="00C954B3">
        <w:rPr>
          <w:rFonts w:ascii="Times New Roman" w:hAnsi="Times New Roman" w:cs="Times New Roman"/>
          <w:sz w:val="24"/>
          <w:szCs w:val="24"/>
        </w:rPr>
        <w:t xml:space="preserve">, o njegovom </w:t>
      </w:r>
      <w:r w:rsidR="007E1738" w:rsidRPr="00C954B3">
        <w:rPr>
          <w:rFonts w:ascii="Times New Roman" w:hAnsi="Times New Roman" w:cs="Times New Roman"/>
          <w:sz w:val="24"/>
          <w:szCs w:val="24"/>
        </w:rPr>
        <w:t xml:space="preserve">imenovanju obavještavaju se PT </w:t>
      </w:r>
      <w:r w:rsidRPr="00C954B3">
        <w:rPr>
          <w:rFonts w:ascii="Times New Roman" w:hAnsi="Times New Roman" w:cs="Times New Roman"/>
          <w:sz w:val="24"/>
          <w:szCs w:val="24"/>
        </w:rPr>
        <w:t>putem elektroničke pošte, bez potrebe slanja Odluka o imenovanju.</w:t>
      </w:r>
    </w:p>
    <w:p w14:paraId="52D6ACE1" w14:textId="6CA9564B" w:rsidR="001111BC" w:rsidRPr="00C954B3" w:rsidRDefault="00BB2D77" w:rsidP="003B535E">
      <w:pPr>
        <w:jc w:val="both"/>
        <w:rPr>
          <w:rFonts w:ascii="Times New Roman" w:hAnsi="Times New Roman" w:cs="Times New Roman"/>
          <w:sz w:val="24"/>
          <w:szCs w:val="24"/>
        </w:rPr>
      </w:pPr>
      <w:r w:rsidRPr="00C954B3">
        <w:rPr>
          <w:rFonts w:ascii="Times New Roman" w:hAnsi="Times New Roman" w:cs="Times New Roman"/>
          <w:sz w:val="24"/>
          <w:szCs w:val="24"/>
        </w:rPr>
        <w:t xml:space="preserve">Važno je, također, </w:t>
      </w:r>
      <w:r w:rsidRPr="00C954B3">
        <w:rPr>
          <w:rFonts w:ascii="Times New Roman" w:hAnsi="Times New Roman" w:cs="Times New Roman"/>
          <w:sz w:val="24"/>
          <w:szCs w:val="24"/>
          <w:u w:val="single"/>
        </w:rPr>
        <w:t>osigurati da su sve informacije o imenovanjima aktualne</w:t>
      </w:r>
      <w:r w:rsidRPr="00C954B3">
        <w:rPr>
          <w:rFonts w:ascii="Times New Roman" w:hAnsi="Times New Roman" w:cs="Times New Roman"/>
          <w:sz w:val="24"/>
          <w:szCs w:val="24"/>
        </w:rPr>
        <w:t xml:space="preserve"> i redovno se (po potrebi), sukladno gore opisanoj proceduri</w:t>
      </w:r>
      <w:r w:rsidR="00030C31" w:rsidRPr="00C954B3">
        <w:rPr>
          <w:rFonts w:ascii="Times New Roman" w:hAnsi="Times New Roman" w:cs="Times New Roman"/>
          <w:sz w:val="24"/>
          <w:szCs w:val="24"/>
        </w:rPr>
        <w:t>,</w:t>
      </w:r>
      <w:r w:rsidRPr="00C954B3">
        <w:rPr>
          <w:rFonts w:ascii="Times New Roman" w:hAnsi="Times New Roman" w:cs="Times New Roman"/>
          <w:sz w:val="24"/>
          <w:szCs w:val="24"/>
        </w:rPr>
        <w:t xml:space="preserve"> </w:t>
      </w:r>
      <w:r w:rsidR="001540A3" w:rsidRPr="00C954B3">
        <w:rPr>
          <w:rFonts w:ascii="Times New Roman" w:hAnsi="Times New Roman" w:cs="Times New Roman"/>
          <w:sz w:val="24"/>
          <w:szCs w:val="24"/>
        </w:rPr>
        <w:t>dijele</w:t>
      </w:r>
      <w:r w:rsidRPr="00C954B3">
        <w:rPr>
          <w:rFonts w:ascii="Times New Roman" w:hAnsi="Times New Roman" w:cs="Times New Roman"/>
          <w:sz w:val="24"/>
          <w:szCs w:val="24"/>
        </w:rPr>
        <w:t xml:space="preserve">. </w:t>
      </w:r>
    </w:p>
    <w:p w14:paraId="37607A66" w14:textId="7104E2AB" w:rsidR="00B745D6" w:rsidRPr="00C954B3" w:rsidRDefault="00B745D6" w:rsidP="003B535E">
      <w:pPr>
        <w:jc w:val="both"/>
        <w:rPr>
          <w:rFonts w:ascii="Times New Roman" w:hAnsi="Times New Roman" w:cs="Times New Roman"/>
          <w:sz w:val="24"/>
          <w:szCs w:val="24"/>
        </w:rPr>
      </w:pPr>
    </w:p>
    <w:p w14:paraId="6378A079" w14:textId="77777777" w:rsidR="00B745D6" w:rsidRPr="00C954B3" w:rsidRDefault="00B745D6" w:rsidP="003B535E">
      <w:pPr>
        <w:jc w:val="both"/>
        <w:rPr>
          <w:rFonts w:ascii="Times New Roman" w:hAnsi="Times New Roman" w:cs="Times New Roman"/>
          <w:sz w:val="24"/>
          <w:szCs w:val="24"/>
        </w:rPr>
      </w:pPr>
    </w:p>
    <w:p w14:paraId="10B305DD" w14:textId="1211C9F0" w:rsidR="001111BC" w:rsidRPr="00C954B3" w:rsidRDefault="001111BC" w:rsidP="008B14B5">
      <w:pPr>
        <w:pStyle w:val="ListParagraph"/>
        <w:numPr>
          <w:ilvl w:val="1"/>
          <w:numId w:val="9"/>
        </w:numPr>
        <w:pBdr>
          <w:top w:val="single" w:sz="4" w:space="0" w:color="auto"/>
          <w:left w:val="single" w:sz="4" w:space="0" w:color="auto"/>
          <w:bottom w:val="single" w:sz="4" w:space="0" w:color="auto"/>
          <w:right w:val="single" w:sz="4" w:space="0" w:color="auto"/>
        </w:pBdr>
        <w:ind w:left="397" w:right="113"/>
        <w:jc w:val="both"/>
        <w:outlineLvl w:val="1"/>
        <w:rPr>
          <w:b/>
          <w:bCs/>
        </w:rPr>
      </w:pPr>
      <w:r w:rsidRPr="00C954B3">
        <w:rPr>
          <w:b/>
          <w:bCs/>
        </w:rPr>
        <w:t xml:space="preserve"> </w:t>
      </w:r>
      <w:bookmarkStart w:id="12" w:name="_Toc3383328"/>
      <w:bookmarkStart w:id="13" w:name="_Toc85026313"/>
      <w:r w:rsidRPr="00C954B3">
        <w:rPr>
          <w:b/>
          <w:bCs/>
        </w:rPr>
        <w:t xml:space="preserve">Obavještavanje PT-a o sumnji na </w:t>
      </w:r>
      <w:r w:rsidRPr="00C954B3">
        <w:rPr>
          <w:b/>
          <w:bCs/>
          <w:u w:val="single"/>
        </w:rPr>
        <w:t>nepravilnost</w:t>
      </w:r>
      <w:bookmarkEnd w:id="12"/>
      <w:r w:rsidRPr="00C954B3">
        <w:rPr>
          <w:b/>
          <w:bCs/>
          <w:u w:val="single"/>
        </w:rPr>
        <w:t xml:space="preserve"> </w:t>
      </w:r>
      <w:r w:rsidR="001D700A" w:rsidRPr="00C954B3">
        <w:rPr>
          <w:b/>
          <w:bCs/>
          <w:u w:val="single"/>
        </w:rPr>
        <w:t>i/ili prijevaru</w:t>
      </w:r>
      <w:bookmarkEnd w:id="13"/>
    </w:p>
    <w:p w14:paraId="3EF4A5C2" w14:textId="77777777" w:rsidR="00AA62BF" w:rsidRPr="00C954B3" w:rsidRDefault="00AA62BF" w:rsidP="007A13DF">
      <w:pPr>
        <w:spacing w:after="0"/>
        <w:rPr>
          <w:rFonts w:ascii="Times New Roman" w:hAnsi="Times New Roman" w:cs="Times New Roman"/>
          <w:lang w:eastAsia="hr-HR"/>
        </w:rPr>
      </w:pPr>
    </w:p>
    <w:p w14:paraId="4A87DF57" w14:textId="6A760E0D" w:rsidR="001111BC" w:rsidRPr="00C954B3" w:rsidRDefault="00020B71" w:rsidP="00624071">
      <w:pPr>
        <w:pBdr>
          <w:top w:val="none" w:sz="0" w:space="0" w:color="000000"/>
          <w:left w:val="none" w:sz="0" w:space="0" w:color="000000"/>
          <w:bottom w:val="none" w:sz="0" w:space="0" w:color="000000"/>
          <w:right w:val="none" w:sz="0" w:space="0" w:color="000000"/>
        </w:pBdr>
        <w:spacing w:after="0" w:line="240" w:lineRule="auto"/>
        <w:jc w:val="both"/>
        <w:outlineLvl w:val="1"/>
        <w:rPr>
          <w:rFonts w:ascii="Times New Roman" w:eastAsia="Times New Roman" w:hAnsi="Times New Roman" w:cs="Times New Roman"/>
          <w:bCs/>
          <w:sz w:val="24"/>
          <w:szCs w:val="24"/>
          <w:lang w:eastAsia="hr-HR"/>
        </w:rPr>
      </w:pPr>
      <w:bookmarkStart w:id="14" w:name="_Toc3383231"/>
      <w:bookmarkStart w:id="15" w:name="_Toc3383329"/>
      <w:bookmarkStart w:id="16" w:name="_Toc85026314"/>
      <w:r w:rsidRPr="00C954B3">
        <w:rPr>
          <w:rFonts w:ascii="Times New Roman" w:eastAsia="Times New Roman" w:hAnsi="Times New Roman" w:cs="Times New Roman"/>
          <w:b/>
          <w:bCs/>
          <w:sz w:val="24"/>
          <w:szCs w:val="24"/>
          <w:lang w:eastAsia="hr-HR"/>
        </w:rPr>
        <w:t>3</w:t>
      </w:r>
      <w:r w:rsidR="00AA62BF" w:rsidRPr="00C954B3">
        <w:rPr>
          <w:rFonts w:ascii="Times New Roman" w:eastAsia="Times New Roman" w:hAnsi="Times New Roman" w:cs="Times New Roman"/>
          <w:b/>
          <w:bCs/>
          <w:sz w:val="24"/>
          <w:szCs w:val="24"/>
          <w:lang w:eastAsia="hr-HR"/>
        </w:rPr>
        <w:t>.2.1.</w:t>
      </w:r>
      <w:r w:rsidR="00AA62BF" w:rsidRPr="00C954B3">
        <w:rPr>
          <w:rFonts w:ascii="Times New Roman" w:eastAsia="Times New Roman" w:hAnsi="Times New Roman" w:cs="Times New Roman"/>
          <w:bCs/>
          <w:sz w:val="24"/>
          <w:szCs w:val="24"/>
          <w:lang w:eastAsia="hr-HR"/>
        </w:rPr>
        <w:t xml:space="preserve"> </w:t>
      </w:r>
      <w:r w:rsidR="001111BC" w:rsidRPr="00C954B3">
        <w:rPr>
          <w:rFonts w:ascii="Times New Roman" w:eastAsia="Times New Roman" w:hAnsi="Times New Roman" w:cs="Times New Roman"/>
          <w:bCs/>
          <w:sz w:val="24"/>
          <w:szCs w:val="24"/>
          <w:lang w:eastAsia="hr-HR"/>
        </w:rPr>
        <w:t xml:space="preserve">Obveza je svih tijela </w:t>
      </w:r>
      <w:r w:rsidR="00BF3210" w:rsidRPr="00C954B3">
        <w:rPr>
          <w:rFonts w:ascii="Times New Roman" w:eastAsia="Times New Roman" w:hAnsi="Times New Roman" w:cs="Times New Roman"/>
          <w:bCs/>
          <w:sz w:val="24"/>
          <w:szCs w:val="24"/>
          <w:lang w:eastAsia="hr-HR"/>
        </w:rPr>
        <w:t>Sustava upravljanja i praćenja provedbe aktivnosti</w:t>
      </w:r>
      <w:r w:rsidR="001111BC" w:rsidRPr="00C954B3">
        <w:rPr>
          <w:rFonts w:ascii="Times New Roman" w:eastAsia="Times New Roman" w:hAnsi="Times New Roman" w:cs="Times New Roman"/>
          <w:bCs/>
          <w:sz w:val="24"/>
          <w:szCs w:val="24"/>
          <w:lang w:eastAsia="hr-HR"/>
        </w:rPr>
        <w:t xml:space="preserve">, i njihovih zaposlenika, uključenih u </w:t>
      </w:r>
      <w:r w:rsidR="00BF3210" w:rsidRPr="00C954B3">
        <w:rPr>
          <w:rFonts w:ascii="Times New Roman" w:eastAsia="Times New Roman" w:hAnsi="Times New Roman" w:cs="Times New Roman"/>
          <w:bCs/>
          <w:sz w:val="24"/>
          <w:szCs w:val="24"/>
          <w:lang w:eastAsia="hr-HR"/>
        </w:rPr>
        <w:t xml:space="preserve">provedbu NPOO-a </w:t>
      </w:r>
      <w:r w:rsidR="001111BC" w:rsidRPr="00C954B3">
        <w:rPr>
          <w:rFonts w:ascii="Times New Roman" w:eastAsia="Times New Roman" w:hAnsi="Times New Roman" w:cs="Times New Roman"/>
          <w:bCs/>
          <w:sz w:val="24"/>
          <w:szCs w:val="24"/>
          <w:lang w:eastAsia="hr-HR"/>
        </w:rPr>
        <w:t>(</w:t>
      </w:r>
      <w:r w:rsidR="002C6343" w:rsidRPr="00C954B3">
        <w:rPr>
          <w:rFonts w:ascii="Times New Roman" w:eastAsia="Times New Roman" w:hAnsi="Times New Roman" w:cs="Times New Roman"/>
          <w:bCs/>
          <w:sz w:val="24"/>
          <w:szCs w:val="24"/>
          <w:lang w:eastAsia="hr-HR"/>
        </w:rPr>
        <w:t>KT</w:t>
      </w:r>
      <w:r w:rsidR="008739C8" w:rsidRPr="00C954B3">
        <w:rPr>
          <w:rFonts w:ascii="Times New Roman" w:eastAsia="Times New Roman" w:hAnsi="Times New Roman" w:cs="Times New Roman"/>
          <w:bCs/>
          <w:sz w:val="24"/>
          <w:szCs w:val="24"/>
          <w:lang w:eastAsia="hr-HR"/>
        </w:rPr>
        <w:t>-a</w:t>
      </w:r>
      <w:r w:rsidR="002C6343" w:rsidRPr="00C954B3">
        <w:rPr>
          <w:rFonts w:ascii="Times New Roman" w:eastAsia="Times New Roman" w:hAnsi="Times New Roman" w:cs="Times New Roman"/>
          <w:bCs/>
          <w:sz w:val="24"/>
          <w:szCs w:val="24"/>
          <w:lang w:eastAsia="hr-HR"/>
        </w:rPr>
        <w:t xml:space="preserve">, </w:t>
      </w:r>
      <w:r w:rsidR="00F86DB8" w:rsidRPr="00C954B3">
        <w:rPr>
          <w:rFonts w:ascii="Times New Roman" w:eastAsia="Times New Roman" w:hAnsi="Times New Roman" w:cs="Times New Roman"/>
          <w:bCs/>
          <w:sz w:val="24"/>
          <w:szCs w:val="24"/>
          <w:lang w:eastAsia="hr-HR"/>
        </w:rPr>
        <w:t>NF</w:t>
      </w:r>
      <w:r w:rsidR="008739C8" w:rsidRPr="00C954B3">
        <w:rPr>
          <w:rFonts w:ascii="Times New Roman" w:eastAsia="Times New Roman" w:hAnsi="Times New Roman" w:cs="Times New Roman"/>
          <w:bCs/>
          <w:sz w:val="24"/>
          <w:szCs w:val="24"/>
          <w:lang w:eastAsia="hr-HR"/>
        </w:rPr>
        <w:t>-a</w:t>
      </w:r>
      <w:r w:rsidR="00832652" w:rsidRPr="00C954B3">
        <w:rPr>
          <w:rFonts w:ascii="Times New Roman" w:eastAsia="Times New Roman" w:hAnsi="Times New Roman" w:cs="Times New Roman"/>
          <w:bCs/>
          <w:sz w:val="24"/>
          <w:szCs w:val="24"/>
          <w:lang w:eastAsia="hr-HR"/>
        </w:rPr>
        <w:t xml:space="preserve">, </w:t>
      </w:r>
      <w:r w:rsidR="00F86DB8" w:rsidRPr="00C954B3">
        <w:rPr>
          <w:rFonts w:ascii="Times New Roman" w:eastAsia="Times New Roman" w:hAnsi="Times New Roman" w:cs="Times New Roman"/>
          <w:bCs/>
          <w:sz w:val="24"/>
          <w:szCs w:val="24"/>
          <w:lang w:eastAsia="hr-HR"/>
        </w:rPr>
        <w:t>NT</w:t>
      </w:r>
      <w:r w:rsidR="008739C8" w:rsidRPr="00C954B3">
        <w:rPr>
          <w:rFonts w:ascii="Times New Roman" w:eastAsia="Times New Roman" w:hAnsi="Times New Roman" w:cs="Times New Roman"/>
          <w:bCs/>
          <w:sz w:val="24"/>
          <w:szCs w:val="24"/>
          <w:lang w:eastAsia="hr-HR"/>
        </w:rPr>
        <w:t>-a</w:t>
      </w:r>
      <w:r w:rsidR="002C6343" w:rsidRPr="00C954B3">
        <w:rPr>
          <w:rFonts w:ascii="Times New Roman" w:eastAsia="Times New Roman" w:hAnsi="Times New Roman" w:cs="Times New Roman"/>
          <w:bCs/>
          <w:sz w:val="24"/>
          <w:szCs w:val="24"/>
          <w:lang w:eastAsia="hr-HR"/>
        </w:rPr>
        <w:t>, PT</w:t>
      </w:r>
      <w:r w:rsidR="008739C8" w:rsidRPr="00C954B3">
        <w:rPr>
          <w:rFonts w:ascii="Times New Roman" w:eastAsia="Times New Roman" w:hAnsi="Times New Roman" w:cs="Times New Roman"/>
          <w:bCs/>
          <w:sz w:val="24"/>
          <w:szCs w:val="24"/>
          <w:lang w:eastAsia="hr-HR"/>
        </w:rPr>
        <w:t>-a</w:t>
      </w:r>
      <w:r w:rsidR="001111BC" w:rsidRPr="00C954B3">
        <w:rPr>
          <w:rFonts w:ascii="Times New Roman" w:eastAsia="Times New Roman" w:hAnsi="Times New Roman" w:cs="Times New Roman"/>
          <w:bCs/>
          <w:sz w:val="24"/>
          <w:szCs w:val="24"/>
          <w:lang w:eastAsia="hr-HR"/>
        </w:rPr>
        <w:t xml:space="preserve">) bez odgađanja obavijestiti </w:t>
      </w:r>
      <w:r w:rsidR="00832652" w:rsidRPr="00C954B3">
        <w:rPr>
          <w:rFonts w:ascii="Times New Roman" w:eastAsia="Times New Roman" w:hAnsi="Times New Roman" w:cs="Times New Roman"/>
          <w:bCs/>
          <w:sz w:val="24"/>
          <w:szCs w:val="24"/>
          <w:lang w:eastAsia="hr-HR"/>
        </w:rPr>
        <w:t>PT</w:t>
      </w:r>
      <w:r w:rsidR="001111BC" w:rsidRPr="00C954B3">
        <w:rPr>
          <w:rFonts w:ascii="Times New Roman" w:eastAsia="Times New Roman" w:hAnsi="Times New Roman" w:cs="Times New Roman"/>
          <w:bCs/>
          <w:sz w:val="24"/>
          <w:szCs w:val="24"/>
          <w:lang w:eastAsia="hr-HR"/>
        </w:rPr>
        <w:t xml:space="preserve"> o sumnji na nepravilnost</w:t>
      </w:r>
      <w:r w:rsidR="00494B84" w:rsidRPr="00C954B3">
        <w:rPr>
          <w:rFonts w:ascii="Times New Roman" w:eastAsia="Times New Roman" w:hAnsi="Times New Roman" w:cs="Times New Roman"/>
          <w:bCs/>
          <w:sz w:val="24"/>
          <w:szCs w:val="24"/>
          <w:lang w:eastAsia="hr-HR"/>
        </w:rPr>
        <w:t xml:space="preserve"> i/ili prijevaru</w:t>
      </w:r>
      <w:r w:rsidR="001111BC" w:rsidRPr="00C954B3">
        <w:rPr>
          <w:rFonts w:ascii="Times New Roman" w:eastAsia="Times New Roman" w:hAnsi="Times New Roman" w:cs="Times New Roman"/>
          <w:bCs/>
          <w:sz w:val="24"/>
          <w:szCs w:val="24"/>
          <w:lang w:eastAsia="hr-HR"/>
        </w:rPr>
        <w:t xml:space="preserve"> i pružiti sve dostupne informacije o uočenim odstupanjima od redovne procedure (odstupanje podrazumijeva postupanje ili propuštanje postupanja na određeni, definirani i/ili propisani način od strane prijavitelja, korisnika ili tijela </w:t>
      </w:r>
      <w:r w:rsidR="00BF3210" w:rsidRPr="00C954B3">
        <w:rPr>
          <w:rFonts w:ascii="Times New Roman" w:eastAsia="Times New Roman" w:hAnsi="Times New Roman" w:cs="Times New Roman"/>
          <w:bCs/>
          <w:sz w:val="24"/>
          <w:szCs w:val="24"/>
          <w:lang w:eastAsia="hr-HR"/>
        </w:rPr>
        <w:t xml:space="preserve">Sustava upravljanja i praćenja provedbe aktivnosti </w:t>
      </w:r>
      <w:r w:rsidR="001111BC" w:rsidRPr="00C954B3">
        <w:rPr>
          <w:rFonts w:ascii="Times New Roman" w:eastAsia="Times New Roman" w:hAnsi="Times New Roman" w:cs="Times New Roman"/>
          <w:bCs/>
          <w:sz w:val="24"/>
          <w:szCs w:val="24"/>
          <w:lang w:eastAsia="hr-HR"/>
        </w:rPr>
        <w:t xml:space="preserve">(u potonjem slučaju riječ je o nepravilnostima samo u slučaju ako se takva postupanja ne smatraju pogreškom), a koje ima ili bi moglo imati učinak na nacionalni proračun i/ili proračun Unije, uvažavajući definiciju nepravilnosti). Svaka sumnja na nepravilnost </w:t>
      </w:r>
      <w:r w:rsidR="00494B84" w:rsidRPr="00C954B3">
        <w:rPr>
          <w:rFonts w:ascii="Times New Roman" w:eastAsia="Times New Roman" w:hAnsi="Times New Roman" w:cs="Times New Roman"/>
          <w:bCs/>
          <w:sz w:val="24"/>
          <w:szCs w:val="24"/>
          <w:lang w:eastAsia="hr-HR"/>
        </w:rPr>
        <w:t xml:space="preserve">i/ili prijevaru </w:t>
      </w:r>
      <w:r w:rsidR="001111BC" w:rsidRPr="00C954B3">
        <w:rPr>
          <w:rFonts w:ascii="Times New Roman" w:eastAsia="Times New Roman" w:hAnsi="Times New Roman" w:cs="Times New Roman"/>
          <w:bCs/>
          <w:sz w:val="24"/>
          <w:szCs w:val="24"/>
          <w:lang w:eastAsia="hr-HR"/>
        </w:rPr>
        <w:t>mora se prijaviti, bez obzira na njezine karakteristike i postojanje namjernog postupanja.</w:t>
      </w:r>
      <w:bookmarkEnd w:id="14"/>
      <w:bookmarkEnd w:id="15"/>
      <w:bookmarkEnd w:id="16"/>
    </w:p>
    <w:p w14:paraId="598FDA9B" w14:textId="2877BA29" w:rsidR="00A672B4" w:rsidRPr="00C954B3" w:rsidRDefault="00A672B4" w:rsidP="00624071">
      <w:pPr>
        <w:pBdr>
          <w:top w:val="none" w:sz="0" w:space="0" w:color="000000"/>
          <w:left w:val="none" w:sz="0" w:space="0" w:color="000000"/>
          <w:bottom w:val="none" w:sz="0" w:space="0" w:color="000000"/>
          <w:right w:val="none" w:sz="0" w:space="0" w:color="000000"/>
        </w:pBdr>
        <w:spacing w:after="0" w:line="240" w:lineRule="auto"/>
        <w:jc w:val="both"/>
        <w:outlineLvl w:val="1"/>
        <w:rPr>
          <w:rFonts w:ascii="Times New Roman" w:eastAsia="Times New Roman" w:hAnsi="Times New Roman" w:cs="Times New Roman"/>
          <w:bCs/>
          <w:sz w:val="24"/>
          <w:szCs w:val="24"/>
          <w:lang w:eastAsia="hr-HR"/>
        </w:rPr>
      </w:pPr>
    </w:p>
    <w:p w14:paraId="1524DE33" w14:textId="73B5658F" w:rsidR="00FD1074" w:rsidRPr="00C954B3" w:rsidRDefault="001540A3" w:rsidP="00EB05C4">
      <w:pPr>
        <w:pStyle w:val="xxRulesParagraph"/>
        <w:spacing w:before="0" w:after="0"/>
        <w:rPr>
          <w:rFonts w:ascii="Times New Roman" w:hAnsi="Times New Roman" w:cs="Times New Roman"/>
          <w:b w:val="0"/>
          <w:bCs w:val="0"/>
          <w:noProof w:val="0"/>
          <w:sz w:val="24"/>
          <w:szCs w:val="24"/>
        </w:rPr>
      </w:pPr>
      <w:r w:rsidRPr="00C954B3">
        <w:rPr>
          <w:rFonts w:ascii="Times New Roman" w:hAnsi="Times New Roman" w:cs="Times New Roman"/>
          <w:b w:val="0"/>
          <w:bCs w:val="0"/>
          <w:noProof w:val="0"/>
          <w:sz w:val="24"/>
          <w:szCs w:val="24"/>
        </w:rPr>
        <w:t>Sv</w:t>
      </w:r>
      <w:r w:rsidR="00FD1074" w:rsidRPr="00C954B3">
        <w:rPr>
          <w:rFonts w:ascii="Times New Roman" w:hAnsi="Times New Roman" w:cs="Times New Roman"/>
          <w:b w:val="0"/>
          <w:bCs w:val="0"/>
          <w:noProof w:val="0"/>
          <w:sz w:val="24"/>
          <w:szCs w:val="24"/>
        </w:rPr>
        <w:t>a</w:t>
      </w:r>
      <w:r w:rsidR="00030C31" w:rsidRPr="00C954B3">
        <w:rPr>
          <w:rFonts w:ascii="Times New Roman" w:hAnsi="Times New Roman" w:cs="Times New Roman"/>
          <w:b w:val="0"/>
          <w:bCs w:val="0"/>
          <w:noProof w:val="0"/>
          <w:sz w:val="24"/>
          <w:szCs w:val="24"/>
        </w:rPr>
        <w:t xml:space="preserve"> tijela</w:t>
      </w:r>
      <w:r w:rsidR="00FD1074" w:rsidRPr="00C954B3">
        <w:rPr>
          <w:rFonts w:ascii="Times New Roman" w:hAnsi="Times New Roman" w:cs="Times New Roman"/>
          <w:b w:val="0"/>
          <w:bCs w:val="0"/>
          <w:strike/>
          <w:noProof w:val="0"/>
          <w:sz w:val="24"/>
          <w:szCs w:val="24"/>
        </w:rPr>
        <w:t>,</w:t>
      </w:r>
      <w:r w:rsidR="00FD1074" w:rsidRPr="00C954B3">
        <w:rPr>
          <w:rFonts w:ascii="Times New Roman" w:hAnsi="Times New Roman" w:cs="Times New Roman"/>
          <w:b w:val="0"/>
          <w:bCs w:val="0"/>
          <w:noProof w:val="0"/>
          <w:sz w:val="24"/>
          <w:szCs w:val="24"/>
        </w:rPr>
        <w:t xml:space="preserve"> treba</w:t>
      </w:r>
      <w:r w:rsidRPr="00C954B3">
        <w:rPr>
          <w:rFonts w:ascii="Times New Roman" w:hAnsi="Times New Roman" w:cs="Times New Roman"/>
          <w:b w:val="0"/>
          <w:bCs w:val="0"/>
          <w:noProof w:val="0"/>
          <w:sz w:val="24"/>
          <w:szCs w:val="24"/>
        </w:rPr>
        <w:t>ju</w:t>
      </w:r>
      <w:r w:rsidR="00FD1074" w:rsidRPr="00C954B3">
        <w:rPr>
          <w:rFonts w:ascii="Times New Roman" w:hAnsi="Times New Roman" w:cs="Times New Roman"/>
          <w:b w:val="0"/>
          <w:bCs w:val="0"/>
          <w:noProof w:val="0"/>
          <w:sz w:val="24"/>
          <w:szCs w:val="24"/>
        </w:rPr>
        <w:t xml:space="preserve"> osigurati revizijski trag vezano uz zaprimanje informacija o potencijalnim nepravilnostima i u slučaju zaprimanja istih usmenim putem, obvezno je sastaviti </w:t>
      </w:r>
      <w:r w:rsidR="00FD1074" w:rsidRPr="00C954B3">
        <w:rPr>
          <w:rFonts w:ascii="Times New Roman" w:hAnsi="Times New Roman" w:cs="Times New Roman"/>
          <w:b w:val="0"/>
          <w:bCs w:val="0"/>
          <w:noProof w:val="0"/>
          <w:sz w:val="24"/>
          <w:szCs w:val="24"/>
          <w:u w:val="single"/>
        </w:rPr>
        <w:t>bilješku o datumu, sadržaju i okolnostima prijave sumnje na nepravilnost</w:t>
      </w:r>
      <w:r w:rsidR="00FD1074" w:rsidRPr="00C954B3">
        <w:rPr>
          <w:rFonts w:ascii="Times New Roman" w:hAnsi="Times New Roman" w:cs="Times New Roman"/>
          <w:b w:val="0"/>
          <w:bCs w:val="0"/>
          <w:noProof w:val="0"/>
          <w:sz w:val="24"/>
          <w:szCs w:val="24"/>
        </w:rPr>
        <w:t xml:space="preserve">, </w:t>
      </w:r>
      <w:r w:rsidR="00FD1074" w:rsidRPr="00C954B3">
        <w:rPr>
          <w:rFonts w:ascii="Times New Roman" w:eastAsia="Calibri" w:hAnsi="Times New Roman" w:cs="Times New Roman"/>
          <w:b w:val="0"/>
          <w:bCs w:val="0"/>
          <w:noProof w:val="0"/>
          <w:sz w:val="24"/>
          <w:szCs w:val="24"/>
        </w:rPr>
        <w:t>a u slučaju zaprimanja informacija o potencijalnim nepravilnostima pisanim putem ili prilikom provođenja aktivnosti iz svoje nadležnosti, dokumente pohraniti u skladu s internim procedurama o postupanju s dokumentima.</w:t>
      </w:r>
    </w:p>
    <w:p w14:paraId="142D7A55" w14:textId="77777777" w:rsidR="00FD1074" w:rsidRPr="00C954B3" w:rsidRDefault="00FD1074" w:rsidP="00624071">
      <w:pPr>
        <w:pBdr>
          <w:top w:val="none" w:sz="0" w:space="0" w:color="000000"/>
          <w:left w:val="none" w:sz="0" w:space="0" w:color="000000"/>
          <w:bottom w:val="none" w:sz="0" w:space="0" w:color="000000"/>
          <w:right w:val="none" w:sz="0" w:space="0" w:color="000000"/>
        </w:pBdr>
        <w:spacing w:after="0" w:line="240" w:lineRule="auto"/>
        <w:jc w:val="both"/>
        <w:outlineLvl w:val="1"/>
        <w:rPr>
          <w:rFonts w:ascii="Times New Roman" w:eastAsia="Times New Roman" w:hAnsi="Times New Roman" w:cs="Times New Roman"/>
          <w:bCs/>
          <w:sz w:val="24"/>
          <w:szCs w:val="24"/>
          <w:lang w:eastAsia="hr-HR"/>
        </w:rPr>
      </w:pPr>
    </w:p>
    <w:p w14:paraId="7EC24984" w14:textId="77777777" w:rsidR="00A672B4" w:rsidRPr="00C954B3" w:rsidRDefault="00A672B4" w:rsidP="00624071">
      <w:pPr>
        <w:pBdr>
          <w:top w:val="none" w:sz="0" w:space="0" w:color="000000"/>
          <w:left w:val="none" w:sz="0" w:space="0" w:color="000000"/>
          <w:bottom w:val="none" w:sz="0" w:space="0" w:color="000000"/>
          <w:right w:val="none" w:sz="0" w:space="0" w:color="000000"/>
        </w:pBdr>
        <w:spacing w:after="0" w:line="240" w:lineRule="auto"/>
        <w:jc w:val="both"/>
        <w:outlineLvl w:val="1"/>
        <w:rPr>
          <w:rFonts w:ascii="Times New Roman" w:eastAsia="Times New Roman" w:hAnsi="Times New Roman" w:cs="Times New Roman"/>
          <w:bCs/>
          <w:sz w:val="24"/>
          <w:szCs w:val="24"/>
          <w:lang w:eastAsia="hr-HR"/>
        </w:rPr>
      </w:pPr>
      <w:bookmarkStart w:id="17" w:name="_Toc85026315"/>
      <w:r w:rsidRPr="00C954B3">
        <w:rPr>
          <w:rFonts w:ascii="Times New Roman" w:eastAsia="Times New Roman" w:hAnsi="Times New Roman" w:cs="Times New Roman"/>
          <w:bCs/>
          <w:sz w:val="24"/>
          <w:szCs w:val="24"/>
          <w:lang w:eastAsia="hr-HR"/>
        </w:rPr>
        <w:t xml:space="preserve">Sumnju na nepravilnost može podnijeti svaka osoba koja ima saznanja o postupanjima koja imaju ili mogla imati učinak na nacionalni proračun i/ili proračun Unije. Sumnju na prijevaru može </w:t>
      </w:r>
      <w:r w:rsidRPr="00C954B3">
        <w:rPr>
          <w:rFonts w:ascii="Times New Roman" w:eastAsia="Times New Roman" w:hAnsi="Times New Roman" w:cs="Times New Roman"/>
          <w:bCs/>
          <w:sz w:val="24"/>
          <w:szCs w:val="24"/>
          <w:lang w:eastAsia="hr-HR"/>
        </w:rPr>
        <w:lastRenderedPageBreak/>
        <w:t>podnijeti svaka osoba koja ima saznanja o postupanjima koja imaju obilježja kaznenog djela subvencijske prijevare.</w:t>
      </w:r>
      <w:bookmarkEnd w:id="17"/>
      <w:r w:rsidRPr="00C954B3">
        <w:rPr>
          <w:rFonts w:ascii="Times New Roman" w:eastAsia="Times New Roman" w:hAnsi="Times New Roman" w:cs="Times New Roman"/>
          <w:bCs/>
          <w:sz w:val="24"/>
          <w:szCs w:val="24"/>
          <w:lang w:eastAsia="hr-HR"/>
        </w:rPr>
        <w:t xml:space="preserve"> </w:t>
      </w:r>
    </w:p>
    <w:p w14:paraId="7E8B4BA7" w14:textId="77777777" w:rsidR="00BD586F" w:rsidRPr="00C954B3" w:rsidRDefault="00BD586F" w:rsidP="007A13DF">
      <w:pPr>
        <w:spacing w:after="0"/>
        <w:rPr>
          <w:rFonts w:ascii="Times New Roman" w:hAnsi="Times New Roman" w:cs="Times New Roman"/>
          <w:lang w:eastAsia="hr-HR"/>
        </w:rPr>
      </w:pPr>
    </w:p>
    <w:p w14:paraId="40E24BDD" w14:textId="12E7C4EE" w:rsidR="001D700A" w:rsidRPr="00C954B3" w:rsidRDefault="001111BC" w:rsidP="00624071">
      <w:pPr>
        <w:pBdr>
          <w:top w:val="none" w:sz="0" w:space="0" w:color="000000"/>
          <w:left w:val="none" w:sz="0" w:space="0" w:color="000000"/>
          <w:bottom w:val="none" w:sz="0" w:space="0" w:color="000000"/>
          <w:right w:val="none" w:sz="0" w:space="0" w:color="000000"/>
        </w:pBdr>
        <w:spacing w:after="0" w:line="240" w:lineRule="auto"/>
        <w:jc w:val="both"/>
        <w:outlineLvl w:val="1"/>
        <w:rPr>
          <w:rFonts w:ascii="Times New Roman" w:eastAsia="Times New Roman" w:hAnsi="Times New Roman" w:cs="Times New Roman"/>
          <w:bCs/>
          <w:sz w:val="24"/>
          <w:szCs w:val="24"/>
          <w:lang w:eastAsia="hr-HR"/>
        </w:rPr>
      </w:pPr>
      <w:bookmarkStart w:id="18" w:name="_Toc85026316"/>
      <w:bookmarkStart w:id="19" w:name="_Toc3383232"/>
      <w:bookmarkStart w:id="20" w:name="_Toc3383330"/>
      <w:r w:rsidRPr="00C954B3">
        <w:rPr>
          <w:rFonts w:ascii="Times New Roman" w:eastAsia="Times New Roman" w:hAnsi="Times New Roman" w:cs="Times New Roman"/>
          <w:bCs/>
          <w:sz w:val="24"/>
          <w:szCs w:val="24"/>
          <w:lang w:eastAsia="hr-HR"/>
        </w:rPr>
        <w:t>Prijava sumnje na nepravilnost i</w:t>
      </w:r>
      <w:r w:rsidR="001D700A" w:rsidRPr="00C954B3">
        <w:rPr>
          <w:rFonts w:ascii="Times New Roman" w:eastAsia="Times New Roman" w:hAnsi="Times New Roman" w:cs="Times New Roman"/>
          <w:bCs/>
          <w:sz w:val="24"/>
          <w:szCs w:val="24"/>
          <w:lang w:eastAsia="hr-HR"/>
        </w:rPr>
        <w:t>/ili prijevaru i</w:t>
      </w:r>
      <w:r w:rsidRPr="00C954B3">
        <w:rPr>
          <w:rFonts w:ascii="Times New Roman" w:eastAsia="Times New Roman" w:hAnsi="Times New Roman" w:cs="Times New Roman"/>
          <w:bCs/>
          <w:sz w:val="24"/>
          <w:szCs w:val="24"/>
          <w:lang w:eastAsia="hr-HR"/>
        </w:rPr>
        <w:t xml:space="preserve"> ostale relevantne informacije mogu se prenijeti </w:t>
      </w:r>
      <w:r w:rsidR="001540A3" w:rsidRPr="00C954B3">
        <w:rPr>
          <w:rFonts w:ascii="Times New Roman" w:eastAsia="Times New Roman" w:hAnsi="Times New Roman" w:cs="Times New Roman"/>
          <w:bCs/>
          <w:sz w:val="24"/>
          <w:szCs w:val="24"/>
          <w:lang w:eastAsia="hr-HR"/>
        </w:rPr>
        <w:t>PT</w:t>
      </w:r>
      <w:r w:rsidR="008739C8" w:rsidRPr="00C954B3">
        <w:rPr>
          <w:rFonts w:ascii="Times New Roman" w:eastAsia="Times New Roman" w:hAnsi="Times New Roman" w:cs="Times New Roman"/>
          <w:bCs/>
          <w:sz w:val="24"/>
          <w:szCs w:val="24"/>
          <w:lang w:eastAsia="hr-HR"/>
        </w:rPr>
        <w:t>-u</w:t>
      </w:r>
      <w:r w:rsidR="001540A3" w:rsidRPr="00C954B3">
        <w:rPr>
          <w:rFonts w:ascii="Times New Roman" w:eastAsia="Times New Roman" w:hAnsi="Times New Roman" w:cs="Times New Roman"/>
          <w:bCs/>
          <w:sz w:val="24"/>
          <w:szCs w:val="24"/>
          <w:lang w:eastAsia="hr-HR"/>
        </w:rPr>
        <w:t xml:space="preserve"> </w:t>
      </w:r>
      <w:r w:rsidRPr="00C954B3">
        <w:rPr>
          <w:rFonts w:ascii="Times New Roman" w:eastAsia="Times New Roman" w:hAnsi="Times New Roman" w:cs="Times New Roman"/>
          <w:bCs/>
          <w:sz w:val="24"/>
          <w:szCs w:val="24"/>
          <w:lang w:eastAsia="hr-HR"/>
        </w:rPr>
        <w:t>bilo kojim kanalom komunikacije</w:t>
      </w:r>
      <w:r w:rsidR="001D700A" w:rsidRPr="00C954B3">
        <w:rPr>
          <w:rFonts w:ascii="Times New Roman" w:eastAsia="Times New Roman" w:hAnsi="Times New Roman" w:cs="Times New Roman"/>
          <w:bCs/>
          <w:sz w:val="24"/>
          <w:szCs w:val="24"/>
          <w:lang w:eastAsia="hr-HR"/>
        </w:rPr>
        <w:t xml:space="preserve">, </w:t>
      </w:r>
      <w:r w:rsidRPr="00C954B3">
        <w:rPr>
          <w:rFonts w:ascii="Times New Roman" w:eastAsia="Times New Roman" w:hAnsi="Times New Roman" w:cs="Times New Roman"/>
          <w:bCs/>
          <w:sz w:val="24"/>
          <w:szCs w:val="24"/>
          <w:lang w:eastAsia="hr-HR"/>
        </w:rPr>
        <w:t>npr. poštom, elektron</w:t>
      </w:r>
      <w:r w:rsidR="00A32D5B" w:rsidRPr="00C954B3">
        <w:rPr>
          <w:rFonts w:ascii="Times New Roman" w:eastAsia="Times New Roman" w:hAnsi="Times New Roman" w:cs="Times New Roman"/>
          <w:bCs/>
          <w:sz w:val="24"/>
          <w:szCs w:val="24"/>
          <w:lang w:eastAsia="hr-HR"/>
        </w:rPr>
        <w:t>ič</w:t>
      </w:r>
      <w:r w:rsidRPr="00C954B3">
        <w:rPr>
          <w:rFonts w:ascii="Times New Roman" w:eastAsia="Times New Roman" w:hAnsi="Times New Roman" w:cs="Times New Roman"/>
          <w:bCs/>
          <w:sz w:val="24"/>
          <w:szCs w:val="24"/>
          <w:lang w:eastAsia="hr-HR"/>
        </w:rPr>
        <w:t>kom poštom, telefonskim pozivom, usmeno itd.</w:t>
      </w:r>
      <w:bookmarkEnd w:id="18"/>
      <w:r w:rsidRPr="00C954B3">
        <w:rPr>
          <w:rFonts w:ascii="Times New Roman" w:eastAsia="Times New Roman" w:hAnsi="Times New Roman" w:cs="Times New Roman"/>
          <w:bCs/>
          <w:sz w:val="24"/>
          <w:szCs w:val="24"/>
          <w:lang w:eastAsia="hr-HR"/>
        </w:rPr>
        <w:t xml:space="preserve"> </w:t>
      </w:r>
    </w:p>
    <w:p w14:paraId="47780316" w14:textId="77777777" w:rsidR="001D700A" w:rsidRPr="00C954B3" w:rsidRDefault="001D700A" w:rsidP="00624071">
      <w:pPr>
        <w:pBdr>
          <w:top w:val="none" w:sz="0" w:space="0" w:color="000000"/>
          <w:left w:val="none" w:sz="0" w:space="0" w:color="000000"/>
          <w:bottom w:val="none" w:sz="0" w:space="0" w:color="000000"/>
          <w:right w:val="none" w:sz="0" w:space="0" w:color="000000"/>
        </w:pBdr>
        <w:spacing w:after="0" w:line="240" w:lineRule="auto"/>
        <w:jc w:val="both"/>
        <w:outlineLvl w:val="1"/>
        <w:rPr>
          <w:rFonts w:ascii="Times New Roman" w:eastAsia="Times New Roman" w:hAnsi="Times New Roman" w:cs="Times New Roman"/>
          <w:bCs/>
          <w:sz w:val="24"/>
          <w:szCs w:val="24"/>
          <w:lang w:eastAsia="hr-HR"/>
        </w:rPr>
      </w:pPr>
    </w:p>
    <w:p w14:paraId="621B4B11" w14:textId="2B640CAF" w:rsidR="001111BC" w:rsidRPr="00C954B3" w:rsidRDefault="001111BC" w:rsidP="00624071">
      <w:pPr>
        <w:pBdr>
          <w:top w:val="none" w:sz="0" w:space="0" w:color="000000"/>
          <w:left w:val="none" w:sz="0" w:space="0" w:color="000000"/>
          <w:bottom w:val="none" w:sz="0" w:space="0" w:color="000000"/>
          <w:right w:val="none" w:sz="0" w:space="0" w:color="000000"/>
        </w:pBdr>
        <w:spacing w:after="0" w:line="240" w:lineRule="auto"/>
        <w:jc w:val="both"/>
        <w:outlineLvl w:val="1"/>
        <w:rPr>
          <w:rFonts w:ascii="Times New Roman" w:eastAsia="Times New Roman" w:hAnsi="Times New Roman" w:cs="Times New Roman"/>
          <w:bCs/>
          <w:sz w:val="24"/>
          <w:szCs w:val="24"/>
          <w:lang w:eastAsia="hr-HR"/>
        </w:rPr>
      </w:pPr>
      <w:bookmarkStart w:id="21" w:name="_Toc85026317"/>
      <w:r w:rsidRPr="00C954B3">
        <w:rPr>
          <w:rFonts w:ascii="Times New Roman" w:eastAsia="Times New Roman" w:hAnsi="Times New Roman" w:cs="Times New Roman"/>
          <w:bCs/>
          <w:sz w:val="24"/>
          <w:szCs w:val="24"/>
          <w:lang w:eastAsia="hr-HR"/>
        </w:rPr>
        <w:t xml:space="preserve">U slučaju prijave putem telefonskog poziva, </w:t>
      </w:r>
      <w:r w:rsidR="008C7C0A" w:rsidRPr="00C954B3">
        <w:rPr>
          <w:rFonts w:ascii="Times New Roman" w:eastAsia="Times New Roman" w:hAnsi="Times New Roman" w:cs="Times New Roman"/>
          <w:bCs/>
          <w:sz w:val="24"/>
          <w:szCs w:val="24"/>
          <w:lang w:eastAsia="hr-HR"/>
        </w:rPr>
        <w:t>telefonski broj na koji je moguće istu podnijeti bit će dostupan na službenoj Internet stranici P</w:t>
      </w:r>
      <w:r w:rsidR="001540A3" w:rsidRPr="00C954B3">
        <w:rPr>
          <w:rFonts w:ascii="Times New Roman" w:eastAsia="Times New Roman" w:hAnsi="Times New Roman" w:cs="Times New Roman"/>
          <w:bCs/>
          <w:sz w:val="24"/>
          <w:szCs w:val="24"/>
          <w:lang w:eastAsia="hr-HR"/>
        </w:rPr>
        <w:t>T</w:t>
      </w:r>
      <w:r w:rsidR="00030C31" w:rsidRPr="00C954B3">
        <w:rPr>
          <w:rFonts w:ascii="Times New Roman" w:eastAsia="Times New Roman" w:hAnsi="Times New Roman" w:cs="Times New Roman"/>
          <w:bCs/>
          <w:sz w:val="24"/>
          <w:szCs w:val="24"/>
          <w:lang w:eastAsia="hr-HR"/>
        </w:rPr>
        <w:t>-a</w:t>
      </w:r>
      <w:r w:rsidR="008C7C0A" w:rsidRPr="00C954B3">
        <w:rPr>
          <w:rFonts w:ascii="Times New Roman" w:eastAsia="Times New Roman" w:hAnsi="Times New Roman" w:cs="Times New Roman"/>
          <w:bCs/>
          <w:sz w:val="24"/>
          <w:szCs w:val="24"/>
          <w:lang w:eastAsia="hr-HR"/>
        </w:rPr>
        <w:t xml:space="preserve">. Nakon telefonskog poziva, </w:t>
      </w:r>
      <w:r w:rsidRPr="00C954B3">
        <w:rPr>
          <w:rFonts w:ascii="Times New Roman" w:eastAsia="Times New Roman" w:hAnsi="Times New Roman" w:cs="Times New Roman"/>
          <w:bCs/>
          <w:sz w:val="24"/>
          <w:szCs w:val="24"/>
          <w:lang w:eastAsia="hr-HR"/>
        </w:rPr>
        <w:t>P</w:t>
      </w:r>
      <w:r w:rsidR="00A42474" w:rsidRPr="00C954B3">
        <w:rPr>
          <w:rFonts w:ascii="Times New Roman" w:eastAsia="Times New Roman" w:hAnsi="Times New Roman" w:cs="Times New Roman"/>
          <w:bCs/>
          <w:sz w:val="24"/>
          <w:szCs w:val="24"/>
          <w:lang w:eastAsia="hr-HR"/>
        </w:rPr>
        <w:t>rovedbeno tijelo</w:t>
      </w:r>
      <w:r w:rsidRPr="00C954B3">
        <w:rPr>
          <w:rFonts w:ascii="Times New Roman" w:eastAsia="Times New Roman" w:hAnsi="Times New Roman" w:cs="Times New Roman"/>
          <w:bCs/>
          <w:sz w:val="24"/>
          <w:szCs w:val="24"/>
          <w:lang w:eastAsia="hr-HR"/>
        </w:rPr>
        <w:t xml:space="preserve">  je </w:t>
      </w:r>
      <w:r w:rsidR="00FD1074" w:rsidRPr="00C954B3">
        <w:rPr>
          <w:rFonts w:ascii="Times New Roman" w:eastAsia="Times New Roman" w:hAnsi="Times New Roman" w:cs="Times New Roman"/>
          <w:bCs/>
          <w:sz w:val="24"/>
          <w:szCs w:val="24"/>
          <w:lang w:eastAsia="hr-HR"/>
        </w:rPr>
        <w:t>obvezno</w:t>
      </w:r>
      <w:r w:rsidRPr="00C954B3">
        <w:rPr>
          <w:rFonts w:ascii="Times New Roman" w:eastAsia="Times New Roman" w:hAnsi="Times New Roman" w:cs="Times New Roman"/>
          <w:bCs/>
          <w:sz w:val="24"/>
          <w:szCs w:val="24"/>
          <w:lang w:eastAsia="hr-HR"/>
        </w:rPr>
        <w:t xml:space="preserve"> sastaviti bilješku o datumu, sadržaju i okolnostima prijave sumnje na nepravilnost.</w:t>
      </w:r>
      <w:bookmarkEnd w:id="19"/>
      <w:bookmarkEnd w:id="20"/>
      <w:bookmarkEnd w:id="21"/>
    </w:p>
    <w:p w14:paraId="2493960E" w14:textId="1BF13F47" w:rsidR="0061053A" w:rsidRPr="00C954B3" w:rsidRDefault="0061053A" w:rsidP="00624071">
      <w:pPr>
        <w:pBdr>
          <w:top w:val="none" w:sz="0" w:space="0" w:color="000000"/>
          <w:left w:val="none" w:sz="0" w:space="0" w:color="000000"/>
          <w:bottom w:val="none" w:sz="0" w:space="0" w:color="000000"/>
          <w:right w:val="none" w:sz="0" w:space="0" w:color="000000"/>
        </w:pBdr>
        <w:spacing w:after="0" w:line="240" w:lineRule="auto"/>
        <w:jc w:val="both"/>
        <w:outlineLvl w:val="1"/>
        <w:rPr>
          <w:rFonts w:ascii="Times New Roman" w:eastAsia="Times New Roman" w:hAnsi="Times New Roman" w:cs="Times New Roman"/>
          <w:bCs/>
          <w:sz w:val="24"/>
          <w:szCs w:val="24"/>
          <w:lang w:eastAsia="hr-HR"/>
        </w:rPr>
      </w:pPr>
    </w:p>
    <w:p w14:paraId="11154BCE" w14:textId="381FB0E2" w:rsidR="0061053A" w:rsidRPr="00C954B3" w:rsidRDefault="0061053A" w:rsidP="00624071">
      <w:pPr>
        <w:pBdr>
          <w:top w:val="none" w:sz="0" w:space="0" w:color="000000"/>
          <w:left w:val="none" w:sz="0" w:space="0" w:color="000000"/>
          <w:bottom w:val="none" w:sz="0" w:space="0" w:color="000000"/>
          <w:right w:val="none" w:sz="0" w:space="0" w:color="000000"/>
        </w:pBdr>
        <w:spacing w:after="0" w:line="240" w:lineRule="auto"/>
        <w:jc w:val="both"/>
        <w:outlineLvl w:val="1"/>
        <w:rPr>
          <w:rFonts w:ascii="Times New Roman" w:eastAsia="Times New Roman" w:hAnsi="Times New Roman" w:cs="Times New Roman"/>
          <w:bCs/>
          <w:sz w:val="24"/>
          <w:szCs w:val="24"/>
          <w:lang w:eastAsia="hr-HR"/>
        </w:rPr>
      </w:pPr>
      <w:r w:rsidRPr="00C954B3">
        <w:rPr>
          <w:rFonts w:ascii="Times New Roman" w:eastAsia="Times New Roman" w:hAnsi="Times New Roman" w:cs="Times New Roman"/>
          <w:bCs/>
          <w:sz w:val="24"/>
          <w:szCs w:val="24"/>
          <w:lang w:eastAsia="hr-HR"/>
        </w:rPr>
        <w:t xml:space="preserve">U slučaju prijave </w:t>
      </w:r>
      <w:r w:rsidR="00277E2F" w:rsidRPr="00C954B3">
        <w:rPr>
          <w:rFonts w:ascii="Times New Roman" w:eastAsia="Times New Roman" w:hAnsi="Times New Roman" w:cs="Times New Roman"/>
          <w:bCs/>
          <w:sz w:val="24"/>
          <w:szCs w:val="24"/>
          <w:lang w:eastAsia="hr-HR"/>
        </w:rPr>
        <w:t xml:space="preserve">usmeno, PT </w:t>
      </w:r>
      <w:r w:rsidRPr="00C954B3">
        <w:rPr>
          <w:rFonts w:ascii="Times New Roman" w:eastAsia="Times New Roman" w:hAnsi="Times New Roman" w:cs="Times New Roman"/>
          <w:bCs/>
          <w:sz w:val="24"/>
          <w:szCs w:val="24"/>
          <w:lang w:eastAsia="hr-HR"/>
        </w:rPr>
        <w:t>je obvezan sastaviti bilješku o datumu, sadržaju i okolnostima prijave sumnje na nepravilnost.</w:t>
      </w:r>
    </w:p>
    <w:p w14:paraId="0ED26C56" w14:textId="77777777" w:rsidR="00151A32" w:rsidRPr="00C954B3" w:rsidRDefault="00151A32" w:rsidP="00624071">
      <w:pPr>
        <w:pBdr>
          <w:top w:val="none" w:sz="0" w:space="0" w:color="000000"/>
          <w:left w:val="none" w:sz="0" w:space="0" w:color="000000"/>
          <w:bottom w:val="none" w:sz="0" w:space="0" w:color="000000"/>
          <w:right w:val="none" w:sz="0" w:space="0" w:color="000000"/>
        </w:pBdr>
        <w:spacing w:after="0" w:line="240" w:lineRule="auto"/>
        <w:jc w:val="both"/>
        <w:outlineLvl w:val="1"/>
        <w:rPr>
          <w:rFonts w:ascii="Times New Roman" w:eastAsia="Times New Roman" w:hAnsi="Times New Roman" w:cs="Times New Roman"/>
          <w:bCs/>
          <w:sz w:val="24"/>
          <w:szCs w:val="24"/>
          <w:lang w:eastAsia="hr-HR"/>
        </w:rPr>
      </w:pPr>
    </w:p>
    <w:p w14:paraId="4C1BB07A" w14:textId="5DD95AF4" w:rsidR="00AA62BF" w:rsidRPr="00C954B3" w:rsidRDefault="008C7C0A" w:rsidP="002C6343">
      <w:pPr>
        <w:spacing w:after="0"/>
        <w:jc w:val="both"/>
        <w:rPr>
          <w:rFonts w:ascii="Times New Roman" w:hAnsi="Times New Roman" w:cs="Times New Roman"/>
          <w:sz w:val="24"/>
          <w:szCs w:val="24"/>
          <w:lang w:eastAsia="hr-HR"/>
        </w:rPr>
      </w:pPr>
      <w:r w:rsidRPr="00C954B3">
        <w:rPr>
          <w:rFonts w:ascii="Times New Roman" w:hAnsi="Times New Roman" w:cs="Times New Roman"/>
          <w:sz w:val="24"/>
          <w:szCs w:val="24"/>
          <w:lang w:eastAsia="hr-HR"/>
        </w:rPr>
        <w:t xml:space="preserve">U slučaju prijave putem elektroničke pošte, istu je moguće podnijeti putem posebne e-mail adrese koja </w:t>
      </w:r>
      <w:r w:rsidR="00FD1074" w:rsidRPr="00C954B3">
        <w:rPr>
          <w:rFonts w:ascii="Times New Roman" w:hAnsi="Times New Roman" w:cs="Times New Roman"/>
          <w:sz w:val="24"/>
          <w:szCs w:val="24"/>
          <w:lang w:eastAsia="hr-HR"/>
        </w:rPr>
        <w:t>je dostupna</w:t>
      </w:r>
      <w:r w:rsidRPr="00C954B3">
        <w:rPr>
          <w:rFonts w:ascii="Times New Roman" w:hAnsi="Times New Roman" w:cs="Times New Roman"/>
          <w:sz w:val="24"/>
          <w:szCs w:val="24"/>
          <w:lang w:eastAsia="hr-HR"/>
        </w:rPr>
        <w:t xml:space="preserve"> na službenoj Internet stranici </w:t>
      </w:r>
      <w:r w:rsidR="00C271C8" w:rsidRPr="00C954B3">
        <w:rPr>
          <w:rFonts w:ascii="Times New Roman" w:hAnsi="Times New Roman" w:cs="Times New Roman"/>
          <w:sz w:val="24"/>
          <w:szCs w:val="24"/>
          <w:lang w:eastAsia="hr-HR"/>
        </w:rPr>
        <w:t>PT-a</w:t>
      </w:r>
      <w:r w:rsidR="00DC0FC0" w:rsidRPr="00C954B3">
        <w:rPr>
          <w:rFonts w:ascii="Times New Roman" w:hAnsi="Times New Roman" w:cs="Times New Roman"/>
          <w:sz w:val="24"/>
          <w:szCs w:val="24"/>
          <w:lang w:eastAsia="hr-HR"/>
        </w:rPr>
        <w:t>.</w:t>
      </w:r>
    </w:p>
    <w:p w14:paraId="5D4E2856" w14:textId="77777777" w:rsidR="008C7C0A" w:rsidRPr="00C954B3" w:rsidRDefault="008C7C0A" w:rsidP="002C6343">
      <w:pPr>
        <w:spacing w:after="0"/>
        <w:jc w:val="both"/>
        <w:rPr>
          <w:rFonts w:ascii="Times New Roman" w:hAnsi="Times New Roman" w:cs="Times New Roman"/>
          <w:sz w:val="24"/>
          <w:szCs w:val="24"/>
          <w:lang w:eastAsia="hr-HR"/>
        </w:rPr>
      </w:pPr>
    </w:p>
    <w:p w14:paraId="1A6E5A4A" w14:textId="62F99817" w:rsidR="001111BC" w:rsidRPr="00C954B3" w:rsidRDefault="001111BC" w:rsidP="002C6343">
      <w:pPr>
        <w:pBdr>
          <w:top w:val="none" w:sz="0" w:space="0" w:color="000000"/>
          <w:left w:val="none" w:sz="0" w:space="0" w:color="000000"/>
          <w:bottom w:val="none" w:sz="0" w:space="0" w:color="000000"/>
          <w:right w:val="none" w:sz="0" w:space="0" w:color="000000"/>
        </w:pBdr>
        <w:spacing w:after="0" w:line="240" w:lineRule="auto"/>
        <w:jc w:val="both"/>
        <w:outlineLvl w:val="1"/>
        <w:rPr>
          <w:rFonts w:ascii="Times New Roman" w:eastAsia="Times New Roman" w:hAnsi="Times New Roman" w:cs="Times New Roman"/>
          <w:bCs/>
          <w:sz w:val="24"/>
          <w:szCs w:val="24"/>
          <w:lang w:eastAsia="hr-HR"/>
        </w:rPr>
      </w:pPr>
      <w:bookmarkStart w:id="22" w:name="_Toc3383233"/>
      <w:bookmarkStart w:id="23" w:name="_Toc3383331"/>
      <w:bookmarkStart w:id="24" w:name="_Toc85026318"/>
      <w:r w:rsidRPr="00C954B3">
        <w:rPr>
          <w:rFonts w:ascii="Times New Roman" w:eastAsia="Times New Roman" w:hAnsi="Times New Roman" w:cs="Times New Roman"/>
          <w:bCs/>
          <w:sz w:val="24"/>
          <w:szCs w:val="24"/>
          <w:lang w:eastAsia="hr-HR"/>
        </w:rPr>
        <w:t xml:space="preserve">Sumnja na nepravilnost </w:t>
      </w:r>
      <w:r w:rsidR="00494B84" w:rsidRPr="00C954B3">
        <w:rPr>
          <w:rFonts w:ascii="Times New Roman" w:eastAsia="Times New Roman" w:hAnsi="Times New Roman" w:cs="Times New Roman"/>
          <w:bCs/>
          <w:sz w:val="24"/>
          <w:szCs w:val="24"/>
          <w:lang w:eastAsia="hr-HR"/>
        </w:rPr>
        <w:t xml:space="preserve">i/ili prijevaru </w:t>
      </w:r>
      <w:r w:rsidRPr="00C954B3">
        <w:rPr>
          <w:rFonts w:ascii="Times New Roman" w:eastAsia="Times New Roman" w:hAnsi="Times New Roman" w:cs="Times New Roman"/>
          <w:bCs/>
          <w:sz w:val="24"/>
          <w:szCs w:val="24"/>
          <w:lang w:eastAsia="hr-HR"/>
        </w:rPr>
        <w:t xml:space="preserve">može se prijaviti osobno (imenom i prezimenom) ili anonimno te ako postoji zahtjev za anonimnošću </w:t>
      </w:r>
      <w:r w:rsidR="00C271C8" w:rsidRPr="00C954B3">
        <w:rPr>
          <w:rFonts w:ascii="Times New Roman" w:eastAsia="Times New Roman" w:hAnsi="Times New Roman" w:cs="Times New Roman"/>
          <w:bCs/>
          <w:sz w:val="24"/>
          <w:szCs w:val="24"/>
          <w:lang w:eastAsia="hr-HR"/>
        </w:rPr>
        <w:t>PT</w:t>
      </w:r>
      <w:r w:rsidRPr="00C954B3">
        <w:rPr>
          <w:rFonts w:ascii="Times New Roman" w:eastAsia="Times New Roman" w:hAnsi="Times New Roman" w:cs="Times New Roman"/>
          <w:bCs/>
          <w:sz w:val="24"/>
          <w:szCs w:val="24"/>
          <w:lang w:eastAsia="hr-HR"/>
        </w:rPr>
        <w:t xml:space="preserve"> je isti obvez</w:t>
      </w:r>
      <w:r w:rsidR="00030C31" w:rsidRPr="00C954B3">
        <w:rPr>
          <w:rFonts w:ascii="Times New Roman" w:eastAsia="Times New Roman" w:hAnsi="Times New Roman" w:cs="Times New Roman"/>
          <w:bCs/>
          <w:sz w:val="24"/>
          <w:szCs w:val="24"/>
          <w:lang w:eastAsia="hr-HR"/>
        </w:rPr>
        <w:t>an</w:t>
      </w:r>
      <w:r w:rsidRPr="00C954B3">
        <w:rPr>
          <w:rFonts w:ascii="Times New Roman" w:eastAsia="Times New Roman" w:hAnsi="Times New Roman" w:cs="Times New Roman"/>
          <w:bCs/>
          <w:sz w:val="24"/>
          <w:szCs w:val="24"/>
          <w:lang w:eastAsia="hr-HR"/>
        </w:rPr>
        <w:t xml:space="preserve"> poštivati.</w:t>
      </w:r>
      <w:bookmarkEnd w:id="22"/>
      <w:bookmarkEnd w:id="23"/>
      <w:bookmarkEnd w:id="24"/>
      <w:r w:rsidRPr="00C954B3">
        <w:rPr>
          <w:rFonts w:ascii="Times New Roman" w:eastAsia="Times New Roman" w:hAnsi="Times New Roman" w:cs="Times New Roman"/>
          <w:bCs/>
          <w:sz w:val="24"/>
          <w:szCs w:val="24"/>
          <w:lang w:eastAsia="hr-HR"/>
        </w:rPr>
        <w:t xml:space="preserve"> </w:t>
      </w:r>
    </w:p>
    <w:p w14:paraId="168A83B4" w14:textId="77777777" w:rsidR="00AA62BF" w:rsidRPr="00C954B3" w:rsidRDefault="00AA62BF" w:rsidP="007A13DF">
      <w:pPr>
        <w:spacing w:after="0"/>
        <w:rPr>
          <w:rFonts w:ascii="Times New Roman" w:hAnsi="Times New Roman" w:cs="Times New Roman"/>
          <w:lang w:eastAsia="hr-HR"/>
        </w:rPr>
      </w:pPr>
    </w:p>
    <w:p w14:paraId="0B143D46" w14:textId="0127EE67" w:rsidR="00927186" w:rsidRPr="00C954B3" w:rsidRDefault="001111BC" w:rsidP="007F1C35">
      <w:pPr>
        <w:pBdr>
          <w:top w:val="none" w:sz="0" w:space="0" w:color="000000"/>
          <w:left w:val="none" w:sz="0" w:space="0" w:color="000000"/>
          <w:bottom w:val="none" w:sz="0" w:space="0" w:color="000000"/>
          <w:right w:val="none" w:sz="0" w:space="0" w:color="000000"/>
        </w:pBdr>
        <w:spacing w:after="0" w:line="240" w:lineRule="auto"/>
        <w:jc w:val="both"/>
        <w:outlineLvl w:val="1"/>
        <w:rPr>
          <w:rFonts w:ascii="Times New Roman" w:eastAsia="Times New Roman" w:hAnsi="Times New Roman" w:cs="Times New Roman"/>
          <w:bCs/>
          <w:sz w:val="24"/>
          <w:szCs w:val="24"/>
          <w:lang w:eastAsia="hr-HR"/>
        </w:rPr>
      </w:pPr>
      <w:bookmarkStart w:id="25" w:name="_Toc3383234"/>
      <w:bookmarkStart w:id="26" w:name="_Toc3383332"/>
      <w:bookmarkStart w:id="27" w:name="_Toc85026319"/>
      <w:r w:rsidRPr="00C954B3">
        <w:rPr>
          <w:rFonts w:ascii="Times New Roman" w:eastAsia="Times New Roman" w:hAnsi="Times New Roman" w:cs="Times New Roman"/>
          <w:bCs/>
          <w:sz w:val="24"/>
          <w:szCs w:val="24"/>
          <w:lang w:eastAsia="hr-HR"/>
        </w:rPr>
        <w:t>Nacrt revizijskog izvješća odnosno preliminarni nalaz revizora koji nadležno tijelo ne pobija svojim očitovanjem, a ima obilježje nepravilnosti, temelj je za prijavu sumnje na nepravilnost. Također, na jednak način se postupa i u odnosu na završno revizijsko izvješće</w:t>
      </w:r>
      <w:r w:rsidR="00202486" w:rsidRPr="00C954B3">
        <w:rPr>
          <w:rFonts w:ascii="Times New Roman" w:eastAsia="Times New Roman" w:hAnsi="Times New Roman" w:cs="Times New Roman"/>
          <w:bCs/>
          <w:sz w:val="24"/>
          <w:szCs w:val="24"/>
          <w:lang w:eastAsia="hr-HR"/>
        </w:rPr>
        <w:t xml:space="preserve"> revizorskog tijela države članice ili revizorskog tijela </w:t>
      </w:r>
      <w:r w:rsidR="002C6343" w:rsidRPr="00C954B3">
        <w:rPr>
          <w:rFonts w:ascii="Times New Roman" w:eastAsia="Times New Roman" w:hAnsi="Times New Roman" w:cs="Times New Roman"/>
          <w:bCs/>
          <w:sz w:val="24"/>
          <w:szCs w:val="24"/>
          <w:lang w:eastAsia="hr-HR"/>
        </w:rPr>
        <w:t>EK</w:t>
      </w:r>
      <w:r w:rsidRPr="00C954B3">
        <w:rPr>
          <w:rFonts w:ascii="Times New Roman" w:eastAsia="Times New Roman" w:hAnsi="Times New Roman" w:cs="Times New Roman"/>
          <w:bCs/>
          <w:sz w:val="24"/>
          <w:szCs w:val="24"/>
          <w:lang w:eastAsia="hr-HR"/>
        </w:rPr>
        <w:t>, ako je nalaz ukazao na elemente nepravilnosti</w:t>
      </w:r>
      <w:r w:rsidR="00202486" w:rsidRPr="00C954B3">
        <w:rPr>
          <w:rFonts w:ascii="Times New Roman" w:eastAsia="Times New Roman" w:hAnsi="Times New Roman" w:cs="Times New Roman"/>
          <w:bCs/>
          <w:sz w:val="24"/>
          <w:szCs w:val="24"/>
          <w:lang w:eastAsia="hr-HR"/>
        </w:rPr>
        <w:t>, ukoliko je</w:t>
      </w:r>
      <w:r w:rsidR="00C864D1" w:rsidRPr="00C954B3">
        <w:rPr>
          <w:rFonts w:ascii="Times New Roman" w:eastAsia="Times New Roman" w:hAnsi="Times New Roman" w:cs="Times New Roman"/>
          <w:bCs/>
          <w:sz w:val="24"/>
          <w:szCs w:val="24"/>
          <w:lang w:eastAsia="hr-HR"/>
        </w:rPr>
        <w:t xml:space="preserve"> </w:t>
      </w:r>
      <w:r w:rsidR="00F86DB8" w:rsidRPr="00C954B3">
        <w:rPr>
          <w:rFonts w:ascii="Times New Roman" w:eastAsia="Times New Roman" w:hAnsi="Times New Roman" w:cs="Times New Roman"/>
          <w:bCs/>
          <w:sz w:val="24"/>
          <w:szCs w:val="24"/>
          <w:lang w:eastAsia="hr-HR"/>
        </w:rPr>
        <w:t>NT</w:t>
      </w:r>
      <w:r w:rsidR="002C6343" w:rsidRPr="00C954B3">
        <w:rPr>
          <w:rFonts w:ascii="Times New Roman" w:eastAsia="Times New Roman" w:hAnsi="Times New Roman" w:cs="Times New Roman"/>
          <w:bCs/>
          <w:sz w:val="24"/>
          <w:szCs w:val="24"/>
          <w:lang w:eastAsia="hr-HR"/>
        </w:rPr>
        <w:t xml:space="preserve"> </w:t>
      </w:r>
      <w:r w:rsidR="00202486" w:rsidRPr="00C954B3">
        <w:rPr>
          <w:rFonts w:ascii="Times New Roman" w:eastAsia="Times New Roman" w:hAnsi="Times New Roman" w:cs="Times New Roman"/>
          <w:bCs/>
          <w:sz w:val="24"/>
          <w:szCs w:val="24"/>
          <w:lang w:eastAsia="hr-HR"/>
        </w:rPr>
        <w:t>suglasno sa revizorskim nalazom</w:t>
      </w:r>
      <w:bookmarkEnd w:id="25"/>
      <w:bookmarkEnd w:id="26"/>
      <w:bookmarkEnd w:id="27"/>
      <w:r w:rsidR="00DC0FC0" w:rsidRPr="00C954B3">
        <w:rPr>
          <w:rFonts w:ascii="Times New Roman" w:eastAsia="Times New Roman" w:hAnsi="Times New Roman" w:cs="Times New Roman"/>
          <w:bCs/>
          <w:sz w:val="24"/>
          <w:szCs w:val="24"/>
          <w:lang w:eastAsia="hr-HR"/>
        </w:rPr>
        <w:t>.</w:t>
      </w:r>
    </w:p>
    <w:p w14:paraId="73F1888E" w14:textId="71BB86C2" w:rsidR="00FC7488" w:rsidRPr="00C954B3" w:rsidRDefault="00FC7488" w:rsidP="007F1C35">
      <w:pPr>
        <w:pBdr>
          <w:top w:val="none" w:sz="0" w:space="0" w:color="000000"/>
          <w:left w:val="none" w:sz="0" w:space="0" w:color="000000"/>
          <w:bottom w:val="none" w:sz="0" w:space="0" w:color="000000"/>
          <w:right w:val="none" w:sz="0" w:space="0" w:color="000000"/>
        </w:pBdr>
        <w:spacing w:after="0" w:line="240" w:lineRule="auto"/>
        <w:jc w:val="both"/>
        <w:outlineLvl w:val="1"/>
        <w:rPr>
          <w:rFonts w:ascii="Times New Roman" w:eastAsia="Times New Roman" w:hAnsi="Times New Roman" w:cs="Times New Roman"/>
          <w:bCs/>
          <w:sz w:val="24"/>
          <w:szCs w:val="24"/>
          <w:lang w:eastAsia="hr-HR"/>
        </w:rPr>
      </w:pPr>
    </w:p>
    <w:p w14:paraId="422DA69B" w14:textId="77777777" w:rsidR="00B745D6" w:rsidRPr="00C954B3" w:rsidRDefault="00B745D6" w:rsidP="007F1C35">
      <w:pPr>
        <w:pBdr>
          <w:top w:val="none" w:sz="0" w:space="0" w:color="000000"/>
          <w:left w:val="none" w:sz="0" w:space="0" w:color="000000"/>
          <w:bottom w:val="none" w:sz="0" w:space="0" w:color="000000"/>
          <w:right w:val="none" w:sz="0" w:space="0" w:color="000000"/>
        </w:pBdr>
        <w:spacing w:after="0" w:line="240" w:lineRule="auto"/>
        <w:jc w:val="both"/>
        <w:outlineLvl w:val="1"/>
        <w:rPr>
          <w:rFonts w:ascii="Times New Roman" w:eastAsia="Times New Roman" w:hAnsi="Times New Roman" w:cs="Times New Roman"/>
          <w:bCs/>
          <w:sz w:val="24"/>
          <w:szCs w:val="24"/>
          <w:lang w:eastAsia="hr-HR"/>
        </w:rPr>
      </w:pPr>
    </w:p>
    <w:p w14:paraId="3F50880E" w14:textId="77777777" w:rsidR="00FC7488" w:rsidRPr="00C954B3" w:rsidRDefault="00FC7488" w:rsidP="007F1C35">
      <w:pPr>
        <w:pBdr>
          <w:top w:val="none" w:sz="0" w:space="0" w:color="000000"/>
          <w:left w:val="none" w:sz="0" w:space="0" w:color="000000"/>
          <w:bottom w:val="none" w:sz="0" w:space="0" w:color="000000"/>
          <w:right w:val="none" w:sz="0" w:space="0" w:color="000000"/>
        </w:pBdr>
        <w:spacing w:after="0" w:line="240" w:lineRule="auto"/>
        <w:jc w:val="both"/>
        <w:outlineLvl w:val="1"/>
        <w:rPr>
          <w:rFonts w:ascii="Times New Roman" w:eastAsia="Times New Roman" w:hAnsi="Times New Roman" w:cs="Times New Roman"/>
          <w:bCs/>
          <w:sz w:val="24"/>
          <w:szCs w:val="24"/>
          <w:lang w:eastAsia="hr-HR"/>
        </w:rPr>
      </w:pPr>
    </w:p>
    <w:p w14:paraId="227F4BF9" w14:textId="149B234B" w:rsidR="001111BC" w:rsidRPr="00C954B3" w:rsidRDefault="001111BC" w:rsidP="008B14B5">
      <w:pPr>
        <w:pStyle w:val="ListParagraph"/>
        <w:numPr>
          <w:ilvl w:val="1"/>
          <w:numId w:val="9"/>
        </w:numPr>
        <w:pBdr>
          <w:top w:val="single" w:sz="4" w:space="0" w:color="auto"/>
          <w:left w:val="single" w:sz="4" w:space="0" w:color="auto"/>
          <w:bottom w:val="single" w:sz="4" w:space="0" w:color="auto"/>
          <w:right w:val="single" w:sz="4" w:space="0" w:color="auto"/>
        </w:pBdr>
        <w:ind w:left="417"/>
        <w:jc w:val="both"/>
        <w:outlineLvl w:val="1"/>
        <w:rPr>
          <w:b/>
          <w:bCs/>
        </w:rPr>
      </w:pPr>
      <w:r w:rsidRPr="00C954B3">
        <w:rPr>
          <w:b/>
          <w:bCs/>
        </w:rPr>
        <w:t xml:space="preserve"> </w:t>
      </w:r>
      <w:bookmarkStart w:id="28" w:name="_Toc3383333"/>
      <w:bookmarkStart w:id="29" w:name="_Toc85026320"/>
      <w:r w:rsidRPr="00C954B3">
        <w:rPr>
          <w:b/>
          <w:bCs/>
        </w:rPr>
        <w:t xml:space="preserve">Obavještavanje PT-a o sumnji na </w:t>
      </w:r>
      <w:r w:rsidRPr="00C954B3">
        <w:rPr>
          <w:b/>
          <w:bCs/>
          <w:u w:val="single"/>
        </w:rPr>
        <w:t>prijevaru</w:t>
      </w:r>
      <w:bookmarkEnd w:id="28"/>
      <w:bookmarkEnd w:id="29"/>
    </w:p>
    <w:p w14:paraId="08924303" w14:textId="77777777" w:rsidR="00AA62BF" w:rsidRPr="00C954B3" w:rsidRDefault="00AA62BF" w:rsidP="00624071">
      <w:pPr>
        <w:pBdr>
          <w:top w:val="none" w:sz="0" w:space="0" w:color="000000"/>
          <w:left w:val="none" w:sz="0" w:space="0" w:color="000000"/>
          <w:bottom w:val="none" w:sz="0" w:space="0" w:color="000000"/>
          <w:right w:val="none" w:sz="0" w:space="0" w:color="000000"/>
        </w:pBdr>
        <w:spacing w:after="0" w:line="240" w:lineRule="auto"/>
        <w:jc w:val="both"/>
        <w:rPr>
          <w:rFonts w:ascii="Times New Roman" w:eastAsia="Times New Roman" w:hAnsi="Times New Roman" w:cs="Times New Roman"/>
          <w:bCs/>
          <w:sz w:val="24"/>
          <w:szCs w:val="24"/>
          <w:lang w:eastAsia="hr-HR"/>
        </w:rPr>
      </w:pPr>
    </w:p>
    <w:p w14:paraId="6E217C5D" w14:textId="56A01749" w:rsidR="001111BC" w:rsidRPr="00C954B3" w:rsidRDefault="001111BC" w:rsidP="00624071">
      <w:pPr>
        <w:pBdr>
          <w:top w:val="none" w:sz="0" w:space="0" w:color="000000"/>
          <w:left w:val="none" w:sz="0" w:space="0" w:color="000000"/>
          <w:bottom w:val="none" w:sz="0" w:space="0" w:color="000000"/>
          <w:right w:val="none" w:sz="0" w:space="0" w:color="000000"/>
        </w:pBdr>
        <w:spacing w:after="0" w:line="240" w:lineRule="auto"/>
        <w:jc w:val="both"/>
        <w:rPr>
          <w:rFonts w:ascii="Times New Roman" w:eastAsia="Times New Roman" w:hAnsi="Times New Roman" w:cs="Times New Roman"/>
          <w:bCs/>
          <w:sz w:val="24"/>
          <w:szCs w:val="24"/>
          <w:lang w:eastAsia="hr-HR"/>
        </w:rPr>
      </w:pPr>
      <w:r w:rsidRPr="00C954B3">
        <w:rPr>
          <w:rFonts w:ascii="Times New Roman" w:eastAsia="Times New Roman" w:hAnsi="Times New Roman" w:cs="Times New Roman"/>
          <w:bCs/>
          <w:sz w:val="24"/>
          <w:szCs w:val="24"/>
          <w:lang w:eastAsia="hr-HR"/>
        </w:rPr>
        <w:t xml:space="preserve">Ukoliko </w:t>
      </w:r>
      <w:r w:rsidR="00881381" w:rsidRPr="00C954B3">
        <w:rPr>
          <w:rFonts w:ascii="Times New Roman" w:eastAsia="Times New Roman" w:hAnsi="Times New Roman" w:cs="Times New Roman"/>
          <w:bCs/>
          <w:sz w:val="24"/>
          <w:szCs w:val="24"/>
          <w:lang w:eastAsia="hr-HR"/>
        </w:rPr>
        <w:t xml:space="preserve">zaprimljene informacije o potencijalnoj nepravilnosti ili otkrivena potencijalna nepravilnost </w:t>
      </w:r>
      <w:r w:rsidRPr="00C954B3">
        <w:rPr>
          <w:rFonts w:ascii="Times New Roman" w:eastAsia="Times New Roman" w:hAnsi="Times New Roman" w:cs="Times New Roman"/>
          <w:bCs/>
          <w:sz w:val="24"/>
          <w:szCs w:val="24"/>
          <w:lang w:eastAsia="hr-HR"/>
        </w:rPr>
        <w:t xml:space="preserve">sadrži elemente koji ukazuju na postojanje kaznenog djela (sumnja na prijevaru) tijelo </w:t>
      </w:r>
      <w:r w:rsidR="00BF3210" w:rsidRPr="00C954B3">
        <w:rPr>
          <w:rFonts w:ascii="Times New Roman" w:eastAsia="Times New Roman" w:hAnsi="Times New Roman" w:cs="Times New Roman"/>
          <w:bCs/>
          <w:sz w:val="24"/>
          <w:szCs w:val="24"/>
          <w:lang w:eastAsia="hr-HR"/>
        </w:rPr>
        <w:t>Sustava upravljanja i praćenja provedbe aktivnosti</w:t>
      </w:r>
      <w:r w:rsidR="00030C31" w:rsidRPr="00C954B3">
        <w:rPr>
          <w:rFonts w:ascii="Times New Roman" w:eastAsia="Times New Roman" w:hAnsi="Times New Roman" w:cs="Times New Roman"/>
          <w:bCs/>
          <w:sz w:val="24"/>
          <w:szCs w:val="24"/>
          <w:lang w:eastAsia="hr-HR"/>
        </w:rPr>
        <w:t xml:space="preserve"> NPOO-a</w:t>
      </w:r>
      <w:r w:rsidR="00BF3210" w:rsidRPr="00C954B3" w:rsidDel="00BF3210">
        <w:rPr>
          <w:rFonts w:ascii="Times New Roman" w:eastAsia="Times New Roman" w:hAnsi="Times New Roman" w:cs="Times New Roman"/>
          <w:bCs/>
          <w:color w:val="FF0000"/>
          <w:sz w:val="24"/>
          <w:szCs w:val="24"/>
          <w:lang w:eastAsia="hr-HR"/>
        </w:rPr>
        <w:t xml:space="preserve"> </w:t>
      </w:r>
      <w:r w:rsidRPr="00C954B3">
        <w:rPr>
          <w:rFonts w:ascii="Times New Roman" w:eastAsia="Times New Roman" w:hAnsi="Times New Roman" w:cs="Times New Roman"/>
          <w:bCs/>
          <w:sz w:val="24"/>
          <w:szCs w:val="24"/>
          <w:lang w:eastAsia="hr-HR"/>
        </w:rPr>
        <w:t xml:space="preserve">koje je uočilo  navedene elemente bez odgode će o istome obavijestiti Državno odvjetništvo Republike Hrvatske (DORH) te mu dostaviti sve relevantne </w:t>
      </w:r>
      <w:r w:rsidR="000752E3" w:rsidRPr="00C954B3">
        <w:rPr>
          <w:rFonts w:ascii="Times New Roman" w:eastAsia="Times New Roman" w:hAnsi="Times New Roman" w:cs="Times New Roman"/>
          <w:bCs/>
          <w:sz w:val="24"/>
          <w:szCs w:val="24"/>
          <w:lang w:eastAsia="hr-HR"/>
        </w:rPr>
        <w:t xml:space="preserve">podatke i </w:t>
      </w:r>
      <w:r w:rsidRPr="00C954B3">
        <w:rPr>
          <w:rFonts w:ascii="Times New Roman" w:eastAsia="Times New Roman" w:hAnsi="Times New Roman" w:cs="Times New Roman"/>
          <w:bCs/>
          <w:sz w:val="24"/>
          <w:szCs w:val="24"/>
          <w:lang w:eastAsia="hr-HR"/>
        </w:rPr>
        <w:t xml:space="preserve">dokumente koji se mogu smatrati dokazima. </w:t>
      </w:r>
      <w:r w:rsidR="00C90871" w:rsidRPr="00C954B3">
        <w:rPr>
          <w:rFonts w:ascii="Times New Roman" w:eastAsia="Times New Roman" w:hAnsi="Times New Roman" w:cs="Times New Roman"/>
          <w:bCs/>
          <w:sz w:val="24"/>
          <w:szCs w:val="24"/>
          <w:lang w:eastAsia="hr-HR"/>
        </w:rPr>
        <w:t xml:space="preserve">O izvršenoj prijavi DORH-u tijelo </w:t>
      </w:r>
      <w:r w:rsidR="00BF3210" w:rsidRPr="00C954B3">
        <w:rPr>
          <w:rFonts w:ascii="Times New Roman" w:eastAsia="Times New Roman" w:hAnsi="Times New Roman" w:cs="Times New Roman"/>
          <w:bCs/>
          <w:sz w:val="24"/>
          <w:szCs w:val="24"/>
          <w:lang w:eastAsia="hr-HR"/>
        </w:rPr>
        <w:t>Sustava upravljanja i praćenja provedbe aktivnosti</w:t>
      </w:r>
      <w:r w:rsidR="00536EDF" w:rsidRPr="00C954B3">
        <w:rPr>
          <w:rFonts w:ascii="Times New Roman" w:eastAsia="Times New Roman" w:hAnsi="Times New Roman" w:cs="Times New Roman"/>
          <w:bCs/>
          <w:sz w:val="24"/>
          <w:szCs w:val="24"/>
          <w:lang w:eastAsia="hr-HR"/>
        </w:rPr>
        <w:t xml:space="preserve"> NPOO-a</w:t>
      </w:r>
      <w:r w:rsidR="00BF3210" w:rsidRPr="00C954B3" w:rsidDel="00BF3210">
        <w:rPr>
          <w:rFonts w:ascii="Times New Roman" w:eastAsia="Times New Roman" w:hAnsi="Times New Roman" w:cs="Times New Roman"/>
          <w:bCs/>
          <w:sz w:val="24"/>
          <w:szCs w:val="24"/>
          <w:lang w:eastAsia="hr-HR"/>
        </w:rPr>
        <w:t xml:space="preserve"> </w:t>
      </w:r>
      <w:r w:rsidR="00C90871" w:rsidRPr="00C954B3">
        <w:rPr>
          <w:rFonts w:ascii="Times New Roman" w:eastAsia="Times New Roman" w:hAnsi="Times New Roman" w:cs="Times New Roman"/>
          <w:bCs/>
          <w:sz w:val="24"/>
          <w:szCs w:val="24"/>
          <w:lang w:eastAsia="hr-HR"/>
        </w:rPr>
        <w:t>obavijestit će o</w:t>
      </w:r>
      <w:r w:rsidR="00A73C15" w:rsidRPr="00C954B3">
        <w:rPr>
          <w:rFonts w:ascii="Times New Roman" w:eastAsia="Times New Roman" w:hAnsi="Times New Roman" w:cs="Times New Roman"/>
          <w:bCs/>
          <w:sz w:val="24"/>
          <w:szCs w:val="24"/>
          <w:lang w:eastAsia="hr-HR"/>
        </w:rPr>
        <w:t xml:space="preserve">stala tijela </w:t>
      </w:r>
      <w:r w:rsidR="00536EDF" w:rsidRPr="00C954B3">
        <w:rPr>
          <w:rFonts w:ascii="Times New Roman" w:eastAsia="Times New Roman" w:hAnsi="Times New Roman" w:cs="Times New Roman"/>
          <w:bCs/>
          <w:sz w:val="24"/>
          <w:szCs w:val="24"/>
          <w:lang w:eastAsia="hr-HR"/>
        </w:rPr>
        <w:t xml:space="preserve">u </w:t>
      </w:r>
      <w:r w:rsidR="00BF3210" w:rsidRPr="00C954B3">
        <w:rPr>
          <w:rFonts w:ascii="Times New Roman" w:eastAsia="Times New Roman" w:hAnsi="Times New Roman" w:cs="Times New Roman"/>
          <w:bCs/>
          <w:sz w:val="24"/>
          <w:szCs w:val="24"/>
          <w:lang w:eastAsia="hr-HR"/>
        </w:rPr>
        <w:t>Sustav</w:t>
      </w:r>
      <w:r w:rsidR="00536EDF" w:rsidRPr="00C954B3">
        <w:rPr>
          <w:rFonts w:ascii="Times New Roman" w:eastAsia="Times New Roman" w:hAnsi="Times New Roman" w:cs="Times New Roman"/>
          <w:bCs/>
          <w:sz w:val="24"/>
          <w:szCs w:val="24"/>
          <w:lang w:eastAsia="hr-HR"/>
        </w:rPr>
        <w:t>u</w:t>
      </w:r>
      <w:r w:rsidR="00E55A0B" w:rsidRPr="00C954B3">
        <w:rPr>
          <w:rFonts w:ascii="Times New Roman" w:eastAsia="Times New Roman" w:hAnsi="Times New Roman" w:cs="Times New Roman"/>
          <w:bCs/>
          <w:sz w:val="24"/>
          <w:szCs w:val="24"/>
          <w:lang w:eastAsia="hr-HR"/>
        </w:rPr>
        <w:t>.</w:t>
      </w:r>
    </w:p>
    <w:p w14:paraId="279C929F" w14:textId="77777777" w:rsidR="00EE19E3" w:rsidRPr="00C954B3" w:rsidRDefault="00EE19E3" w:rsidP="00624071">
      <w:pPr>
        <w:pBdr>
          <w:top w:val="none" w:sz="0" w:space="0" w:color="000000"/>
          <w:left w:val="none" w:sz="0" w:space="0" w:color="000000"/>
          <w:bottom w:val="none" w:sz="0" w:space="0" w:color="000000"/>
          <w:right w:val="none" w:sz="0" w:space="0" w:color="000000"/>
        </w:pBdr>
        <w:spacing w:after="0" w:line="240" w:lineRule="auto"/>
        <w:jc w:val="both"/>
        <w:rPr>
          <w:rFonts w:ascii="Times New Roman" w:eastAsia="Times New Roman" w:hAnsi="Times New Roman" w:cs="Times New Roman"/>
          <w:bCs/>
          <w:sz w:val="24"/>
          <w:szCs w:val="24"/>
          <w:lang w:eastAsia="hr-HR"/>
        </w:rPr>
      </w:pPr>
    </w:p>
    <w:p w14:paraId="3CB1B3EE" w14:textId="7B3774E8" w:rsidR="001111BC" w:rsidRPr="00C954B3" w:rsidRDefault="001111BC" w:rsidP="00624071">
      <w:pPr>
        <w:pBdr>
          <w:top w:val="none" w:sz="0" w:space="0" w:color="000000"/>
          <w:left w:val="none" w:sz="0" w:space="0" w:color="000000"/>
          <w:bottom w:val="none" w:sz="0" w:space="0" w:color="000000"/>
          <w:right w:val="none" w:sz="0" w:space="0" w:color="000000"/>
        </w:pBdr>
        <w:spacing w:after="0" w:line="240" w:lineRule="auto"/>
        <w:jc w:val="both"/>
        <w:rPr>
          <w:rFonts w:ascii="Times New Roman" w:eastAsia="Times New Roman" w:hAnsi="Times New Roman" w:cs="Times New Roman"/>
          <w:bCs/>
          <w:sz w:val="24"/>
          <w:szCs w:val="24"/>
          <w:lang w:eastAsia="hr-HR"/>
        </w:rPr>
      </w:pPr>
      <w:r w:rsidRPr="00C954B3">
        <w:rPr>
          <w:rFonts w:ascii="Times New Roman" w:eastAsia="Times New Roman" w:hAnsi="Times New Roman" w:cs="Times New Roman"/>
          <w:bCs/>
          <w:sz w:val="24"/>
          <w:szCs w:val="24"/>
          <w:lang w:eastAsia="hr-HR"/>
        </w:rPr>
        <w:t xml:space="preserve">Obveza je svih tijela </w:t>
      </w:r>
      <w:r w:rsidR="00BF3210" w:rsidRPr="00C954B3">
        <w:rPr>
          <w:rFonts w:ascii="Times New Roman" w:eastAsia="Times New Roman" w:hAnsi="Times New Roman" w:cs="Times New Roman"/>
          <w:bCs/>
          <w:sz w:val="24"/>
          <w:szCs w:val="24"/>
          <w:lang w:eastAsia="hr-HR"/>
        </w:rPr>
        <w:t>Sustava upravljanja i praćenja provedbe aktivnosti</w:t>
      </w:r>
      <w:r w:rsidR="002B5EAF" w:rsidRPr="00C954B3">
        <w:rPr>
          <w:rFonts w:ascii="Times New Roman" w:eastAsia="Times New Roman" w:hAnsi="Times New Roman" w:cs="Times New Roman"/>
          <w:bCs/>
          <w:sz w:val="24"/>
          <w:szCs w:val="24"/>
          <w:lang w:eastAsia="hr-HR"/>
        </w:rPr>
        <w:t xml:space="preserve"> NPOO-a</w:t>
      </w:r>
      <w:r w:rsidR="00C11E1B" w:rsidRPr="00C954B3">
        <w:rPr>
          <w:rFonts w:ascii="Times New Roman" w:eastAsia="Times New Roman" w:hAnsi="Times New Roman" w:cs="Times New Roman"/>
          <w:bCs/>
          <w:sz w:val="24"/>
          <w:szCs w:val="24"/>
          <w:lang w:eastAsia="hr-HR"/>
        </w:rPr>
        <w:t xml:space="preserve">, i njihovih zaposlenika </w:t>
      </w:r>
      <w:r w:rsidRPr="00C954B3">
        <w:rPr>
          <w:rFonts w:ascii="Times New Roman" w:eastAsia="Times New Roman" w:hAnsi="Times New Roman" w:cs="Times New Roman"/>
          <w:bCs/>
          <w:sz w:val="24"/>
          <w:szCs w:val="24"/>
          <w:lang w:eastAsia="hr-HR"/>
        </w:rPr>
        <w:t>(</w:t>
      </w:r>
      <w:r w:rsidR="002C6343" w:rsidRPr="00C954B3">
        <w:rPr>
          <w:rFonts w:ascii="Times New Roman" w:eastAsia="Times New Roman" w:hAnsi="Times New Roman" w:cs="Times New Roman"/>
          <w:bCs/>
          <w:sz w:val="24"/>
          <w:szCs w:val="24"/>
          <w:lang w:eastAsia="hr-HR"/>
        </w:rPr>
        <w:t xml:space="preserve">KT, </w:t>
      </w:r>
      <w:r w:rsidR="00F86DB8" w:rsidRPr="00C954B3">
        <w:rPr>
          <w:rFonts w:ascii="Times New Roman" w:eastAsia="Times New Roman" w:hAnsi="Times New Roman" w:cs="Times New Roman"/>
          <w:bCs/>
          <w:sz w:val="24"/>
          <w:szCs w:val="24"/>
          <w:lang w:eastAsia="hr-HR"/>
        </w:rPr>
        <w:t>NF</w:t>
      </w:r>
      <w:r w:rsidR="004C7A75" w:rsidRPr="00C954B3">
        <w:rPr>
          <w:rFonts w:ascii="Times New Roman" w:eastAsia="Times New Roman" w:hAnsi="Times New Roman" w:cs="Times New Roman"/>
          <w:bCs/>
          <w:sz w:val="24"/>
          <w:szCs w:val="24"/>
          <w:lang w:eastAsia="hr-HR"/>
        </w:rPr>
        <w:t xml:space="preserve">, </w:t>
      </w:r>
      <w:r w:rsidR="00F86DB8" w:rsidRPr="00C954B3">
        <w:rPr>
          <w:rFonts w:ascii="Times New Roman" w:eastAsia="Times New Roman" w:hAnsi="Times New Roman" w:cs="Times New Roman"/>
          <w:bCs/>
          <w:sz w:val="24"/>
          <w:szCs w:val="24"/>
          <w:lang w:eastAsia="hr-HR"/>
        </w:rPr>
        <w:t>NT</w:t>
      </w:r>
      <w:r w:rsidR="002C6343" w:rsidRPr="00C954B3">
        <w:rPr>
          <w:rFonts w:ascii="Times New Roman" w:eastAsia="Times New Roman" w:hAnsi="Times New Roman" w:cs="Times New Roman"/>
          <w:bCs/>
          <w:sz w:val="24"/>
          <w:szCs w:val="24"/>
          <w:lang w:eastAsia="hr-HR"/>
        </w:rPr>
        <w:t>, PT</w:t>
      </w:r>
      <w:r w:rsidRPr="00C954B3">
        <w:rPr>
          <w:rFonts w:ascii="Times New Roman" w:eastAsia="Times New Roman" w:hAnsi="Times New Roman" w:cs="Times New Roman"/>
          <w:bCs/>
          <w:sz w:val="24"/>
          <w:szCs w:val="24"/>
          <w:lang w:eastAsia="hr-HR"/>
        </w:rPr>
        <w:t>), bez odgađanja obavijestiti PT o sumnji na prijevaru i pružiti sve dostupne informacije i dokaze o uočenim odstupanjima</w:t>
      </w:r>
      <w:r w:rsidR="00BF3210" w:rsidRPr="00C954B3">
        <w:rPr>
          <w:rFonts w:ascii="Times New Roman" w:eastAsia="Times New Roman" w:hAnsi="Times New Roman" w:cs="Times New Roman"/>
          <w:bCs/>
          <w:sz w:val="24"/>
          <w:szCs w:val="24"/>
          <w:lang w:eastAsia="hr-HR"/>
        </w:rPr>
        <w:t>.</w:t>
      </w:r>
    </w:p>
    <w:p w14:paraId="085086F5" w14:textId="77777777" w:rsidR="00AA62BF" w:rsidRPr="00C954B3" w:rsidRDefault="00AA62BF" w:rsidP="00624071">
      <w:pPr>
        <w:pBdr>
          <w:top w:val="none" w:sz="0" w:space="0" w:color="000000"/>
          <w:left w:val="none" w:sz="0" w:space="0" w:color="000000"/>
          <w:bottom w:val="none" w:sz="0" w:space="0" w:color="000000"/>
          <w:right w:val="none" w:sz="0" w:space="0" w:color="000000"/>
        </w:pBdr>
        <w:spacing w:after="0" w:line="240" w:lineRule="auto"/>
        <w:jc w:val="both"/>
        <w:rPr>
          <w:rFonts w:ascii="Times New Roman" w:eastAsia="Times New Roman" w:hAnsi="Times New Roman" w:cs="Times New Roman"/>
          <w:bCs/>
          <w:sz w:val="24"/>
          <w:szCs w:val="24"/>
          <w:lang w:eastAsia="hr-HR"/>
        </w:rPr>
      </w:pPr>
    </w:p>
    <w:p w14:paraId="19C0F059" w14:textId="15C1F5A6" w:rsidR="00AA62BF" w:rsidRPr="00C954B3" w:rsidRDefault="001111BC" w:rsidP="00EB05C4">
      <w:pPr>
        <w:pBdr>
          <w:top w:val="none" w:sz="0" w:space="0" w:color="000000"/>
          <w:left w:val="none" w:sz="0" w:space="0" w:color="000000"/>
          <w:bottom w:val="none" w:sz="0" w:space="0" w:color="000000"/>
          <w:right w:val="none" w:sz="0" w:space="0" w:color="000000"/>
        </w:pBdr>
        <w:spacing w:after="0" w:line="240" w:lineRule="auto"/>
        <w:jc w:val="both"/>
        <w:rPr>
          <w:rFonts w:ascii="Times New Roman" w:hAnsi="Times New Roman" w:cs="Times New Roman"/>
          <w:lang w:eastAsia="hr-HR"/>
        </w:rPr>
      </w:pPr>
      <w:r w:rsidRPr="00C954B3">
        <w:rPr>
          <w:rFonts w:ascii="Times New Roman" w:eastAsia="Times New Roman" w:hAnsi="Times New Roman" w:cs="Times New Roman"/>
          <w:bCs/>
          <w:sz w:val="24"/>
          <w:szCs w:val="24"/>
          <w:lang w:eastAsia="hr-HR"/>
        </w:rPr>
        <w:lastRenderedPageBreak/>
        <w:t xml:space="preserve">Iznimno, ako tijelo </w:t>
      </w:r>
      <w:r w:rsidR="00BF3210" w:rsidRPr="00C954B3">
        <w:rPr>
          <w:rFonts w:ascii="Times New Roman" w:eastAsia="Times New Roman" w:hAnsi="Times New Roman" w:cs="Times New Roman"/>
          <w:bCs/>
          <w:sz w:val="24"/>
          <w:szCs w:val="24"/>
          <w:lang w:eastAsia="hr-HR"/>
        </w:rPr>
        <w:t>Sustava upravljanja i praćenja provedbe aktivnosti</w:t>
      </w:r>
      <w:r w:rsidR="00097F1E" w:rsidRPr="00C954B3">
        <w:rPr>
          <w:rFonts w:ascii="Times New Roman" w:eastAsia="Times New Roman" w:hAnsi="Times New Roman" w:cs="Times New Roman"/>
          <w:bCs/>
          <w:sz w:val="24"/>
          <w:szCs w:val="24"/>
          <w:lang w:eastAsia="hr-HR"/>
        </w:rPr>
        <w:t xml:space="preserve"> NPOO-a</w:t>
      </w:r>
      <w:r w:rsidRPr="00C954B3">
        <w:rPr>
          <w:rFonts w:ascii="Times New Roman" w:eastAsia="Times New Roman" w:hAnsi="Times New Roman" w:cs="Times New Roman"/>
          <w:bCs/>
          <w:sz w:val="24"/>
          <w:szCs w:val="24"/>
          <w:lang w:eastAsia="hr-HR"/>
        </w:rPr>
        <w:t xml:space="preserve"> </w:t>
      </w:r>
      <w:r w:rsidR="00097F1E" w:rsidRPr="00C954B3">
        <w:rPr>
          <w:rFonts w:ascii="Times New Roman" w:eastAsia="Times New Roman" w:hAnsi="Times New Roman" w:cs="Times New Roman"/>
          <w:bCs/>
          <w:sz w:val="24"/>
          <w:szCs w:val="24"/>
          <w:lang w:eastAsia="hr-HR"/>
        </w:rPr>
        <w:t xml:space="preserve">ima </w:t>
      </w:r>
      <w:r w:rsidRPr="00C954B3">
        <w:rPr>
          <w:rFonts w:ascii="Times New Roman" w:eastAsia="Times New Roman" w:hAnsi="Times New Roman" w:cs="Times New Roman"/>
          <w:bCs/>
          <w:sz w:val="24"/>
          <w:szCs w:val="24"/>
          <w:lang w:eastAsia="hr-HR"/>
        </w:rPr>
        <w:t>saznanja, ali nema dokaza ili mogućnosti iste prikupiti, o sumnj</w:t>
      </w:r>
      <w:r w:rsidR="0035749F" w:rsidRPr="00C954B3">
        <w:rPr>
          <w:rFonts w:ascii="Times New Roman" w:eastAsia="Times New Roman" w:hAnsi="Times New Roman" w:cs="Times New Roman"/>
          <w:bCs/>
          <w:sz w:val="24"/>
          <w:szCs w:val="24"/>
          <w:lang w:eastAsia="hr-HR"/>
        </w:rPr>
        <w:t xml:space="preserve">i na prijevaru obavještava </w:t>
      </w:r>
      <w:r w:rsidR="009C53D3" w:rsidRPr="00C954B3">
        <w:rPr>
          <w:rFonts w:ascii="Times New Roman" w:eastAsia="Times New Roman" w:hAnsi="Times New Roman" w:cs="Times New Roman"/>
          <w:bCs/>
          <w:sz w:val="24"/>
          <w:szCs w:val="24"/>
          <w:lang w:eastAsia="hr-HR"/>
        </w:rPr>
        <w:t>PT</w:t>
      </w:r>
      <w:r w:rsidR="0035749F" w:rsidRPr="00C954B3">
        <w:rPr>
          <w:rFonts w:ascii="Times New Roman" w:eastAsia="Times New Roman" w:hAnsi="Times New Roman" w:cs="Times New Roman"/>
          <w:bCs/>
          <w:sz w:val="24"/>
          <w:szCs w:val="24"/>
          <w:lang w:eastAsia="hr-HR"/>
        </w:rPr>
        <w:t>.</w:t>
      </w:r>
      <w:r w:rsidRPr="00C954B3">
        <w:rPr>
          <w:rFonts w:ascii="Times New Roman" w:eastAsia="Times New Roman" w:hAnsi="Times New Roman" w:cs="Times New Roman"/>
          <w:bCs/>
          <w:sz w:val="24"/>
          <w:szCs w:val="24"/>
          <w:lang w:eastAsia="hr-HR"/>
        </w:rPr>
        <w:t xml:space="preserve"> </w:t>
      </w:r>
      <w:r w:rsidR="00566BC0" w:rsidRPr="00C954B3">
        <w:rPr>
          <w:rFonts w:ascii="Times New Roman" w:eastAsia="Times New Roman" w:hAnsi="Times New Roman" w:cs="Times New Roman"/>
          <w:bCs/>
          <w:sz w:val="24"/>
          <w:szCs w:val="24"/>
          <w:lang w:eastAsia="hr-HR"/>
        </w:rPr>
        <w:t>PT-u</w:t>
      </w:r>
      <w:r w:rsidRPr="00C954B3">
        <w:rPr>
          <w:rFonts w:ascii="Times New Roman" w:eastAsia="Times New Roman" w:hAnsi="Times New Roman" w:cs="Times New Roman"/>
          <w:bCs/>
          <w:sz w:val="24"/>
          <w:szCs w:val="24"/>
          <w:lang w:eastAsia="hr-HR"/>
        </w:rPr>
        <w:t xml:space="preserve"> se u navedenom slučaju dostavljaju sve relevantne informacije i pružaju pojašnjenja ukoliko su zatražena te </w:t>
      </w:r>
      <w:r w:rsidR="00566BC0" w:rsidRPr="00C954B3">
        <w:rPr>
          <w:rFonts w:ascii="Times New Roman" w:eastAsia="Times New Roman" w:hAnsi="Times New Roman" w:cs="Times New Roman"/>
          <w:bCs/>
          <w:sz w:val="24"/>
          <w:szCs w:val="24"/>
          <w:lang w:eastAsia="hr-HR"/>
        </w:rPr>
        <w:t>PT</w:t>
      </w:r>
      <w:r w:rsidRPr="00C954B3">
        <w:rPr>
          <w:rFonts w:ascii="Times New Roman" w:eastAsia="Times New Roman" w:hAnsi="Times New Roman" w:cs="Times New Roman"/>
          <w:bCs/>
          <w:sz w:val="24"/>
          <w:szCs w:val="24"/>
          <w:lang w:eastAsia="hr-HR"/>
        </w:rPr>
        <w:t xml:space="preserve"> započinje s postupkom utvrđivanja nepravilnosti i prijavljiv</w:t>
      </w:r>
      <w:r w:rsidR="0035749F" w:rsidRPr="00C954B3">
        <w:rPr>
          <w:rFonts w:ascii="Times New Roman" w:eastAsia="Times New Roman" w:hAnsi="Times New Roman" w:cs="Times New Roman"/>
          <w:bCs/>
          <w:sz w:val="24"/>
          <w:szCs w:val="24"/>
          <w:lang w:eastAsia="hr-HR"/>
        </w:rPr>
        <w:t>anja sumnje na prijevaru DORH-u</w:t>
      </w:r>
      <w:r w:rsidR="00BF3210" w:rsidRPr="00C954B3">
        <w:rPr>
          <w:rFonts w:ascii="Times New Roman" w:eastAsia="Times New Roman" w:hAnsi="Times New Roman" w:cs="Times New Roman"/>
          <w:bCs/>
          <w:sz w:val="24"/>
          <w:szCs w:val="24"/>
          <w:lang w:eastAsia="hr-HR"/>
        </w:rPr>
        <w:t>.</w:t>
      </w:r>
    </w:p>
    <w:p w14:paraId="19D13829" w14:textId="77777777" w:rsidR="00AA62BF" w:rsidRPr="00C954B3" w:rsidRDefault="00AA62BF" w:rsidP="007A13DF">
      <w:pPr>
        <w:spacing w:after="0"/>
        <w:rPr>
          <w:rFonts w:ascii="Times New Roman" w:hAnsi="Times New Roman" w:cs="Times New Roman"/>
          <w:lang w:eastAsia="hr-HR"/>
        </w:rPr>
      </w:pPr>
    </w:p>
    <w:p w14:paraId="0A644EB8" w14:textId="1F96D473" w:rsidR="001111BC" w:rsidRPr="00C954B3" w:rsidRDefault="001111BC" w:rsidP="00624071">
      <w:pPr>
        <w:pBdr>
          <w:top w:val="none" w:sz="0" w:space="0" w:color="000000"/>
          <w:left w:val="none" w:sz="0" w:space="0" w:color="000000"/>
          <w:bottom w:val="none" w:sz="0" w:space="0" w:color="000000"/>
          <w:right w:val="none" w:sz="0" w:space="0" w:color="000000"/>
        </w:pBdr>
        <w:spacing w:after="0" w:line="240" w:lineRule="auto"/>
        <w:jc w:val="both"/>
        <w:outlineLvl w:val="1"/>
        <w:rPr>
          <w:rFonts w:ascii="Times New Roman" w:eastAsia="Times New Roman" w:hAnsi="Times New Roman" w:cs="Times New Roman"/>
          <w:color w:val="FF0000"/>
          <w:sz w:val="24"/>
          <w:szCs w:val="24"/>
          <w:lang w:eastAsia="hr-HR"/>
        </w:rPr>
      </w:pPr>
      <w:bookmarkStart w:id="30" w:name="_Toc3383237"/>
      <w:bookmarkStart w:id="31" w:name="_Toc3383335"/>
      <w:bookmarkStart w:id="32" w:name="_Toc85026321"/>
      <w:r w:rsidRPr="00C954B3">
        <w:rPr>
          <w:rFonts w:ascii="Times New Roman" w:eastAsia="Times New Roman" w:hAnsi="Times New Roman" w:cs="Times New Roman"/>
          <w:bCs/>
          <w:sz w:val="24"/>
          <w:szCs w:val="24"/>
          <w:lang w:eastAsia="hr-HR"/>
        </w:rPr>
        <w:t xml:space="preserve">Sva tijela </w:t>
      </w:r>
      <w:r w:rsidR="00BF3210" w:rsidRPr="00C954B3">
        <w:rPr>
          <w:rFonts w:ascii="Times New Roman" w:eastAsia="Times New Roman" w:hAnsi="Times New Roman" w:cs="Times New Roman"/>
          <w:bCs/>
          <w:sz w:val="24"/>
          <w:szCs w:val="24"/>
          <w:lang w:eastAsia="hr-HR"/>
        </w:rPr>
        <w:t>Sustava upravljanja i praćenja provedbe aktivnosti</w:t>
      </w:r>
      <w:r w:rsidR="00030C31" w:rsidRPr="00C954B3">
        <w:rPr>
          <w:rFonts w:ascii="Times New Roman" w:eastAsia="Times New Roman" w:hAnsi="Times New Roman" w:cs="Times New Roman"/>
          <w:bCs/>
          <w:sz w:val="24"/>
          <w:szCs w:val="24"/>
          <w:lang w:eastAsia="hr-HR"/>
        </w:rPr>
        <w:t xml:space="preserve"> NPOO-a</w:t>
      </w:r>
      <w:r w:rsidR="009A0905" w:rsidRPr="00C954B3">
        <w:rPr>
          <w:rFonts w:ascii="Times New Roman" w:eastAsia="Times New Roman" w:hAnsi="Times New Roman" w:cs="Times New Roman"/>
          <w:bCs/>
          <w:sz w:val="24"/>
          <w:szCs w:val="24"/>
          <w:lang w:eastAsia="hr-HR"/>
        </w:rPr>
        <w:t xml:space="preserve"> </w:t>
      </w:r>
      <w:r w:rsidRPr="00C954B3">
        <w:rPr>
          <w:rFonts w:ascii="Times New Roman" w:eastAsia="Times New Roman" w:hAnsi="Times New Roman" w:cs="Times New Roman"/>
          <w:bCs/>
          <w:sz w:val="24"/>
          <w:szCs w:val="24"/>
          <w:lang w:eastAsia="hr-HR"/>
        </w:rPr>
        <w:t>su u pogledu obavještavanja</w:t>
      </w:r>
      <w:r w:rsidR="00BF3210" w:rsidRPr="00C954B3">
        <w:rPr>
          <w:rFonts w:ascii="Times New Roman" w:eastAsia="Times New Roman" w:hAnsi="Times New Roman" w:cs="Times New Roman"/>
          <w:bCs/>
          <w:sz w:val="24"/>
          <w:szCs w:val="24"/>
          <w:lang w:eastAsia="hr-HR"/>
        </w:rPr>
        <w:t>,</w:t>
      </w:r>
      <w:r w:rsidRPr="00C954B3">
        <w:rPr>
          <w:rFonts w:ascii="Times New Roman" w:eastAsia="Times New Roman" w:hAnsi="Times New Roman" w:cs="Times New Roman"/>
          <w:bCs/>
          <w:sz w:val="24"/>
          <w:szCs w:val="24"/>
          <w:lang w:eastAsia="hr-HR"/>
        </w:rPr>
        <w:t xml:space="preserve"> kao i prilikom obrađivanja dobivenih informacija i podataka dužni postupati u pogledu navedenih informacija i podataka u skladu s</w:t>
      </w:r>
      <w:r w:rsidR="005B4B48" w:rsidRPr="00C954B3">
        <w:rPr>
          <w:rFonts w:ascii="Times New Roman" w:eastAsia="Times New Roman" w:hAnsi="Times New Roman" w:cs="Times New Roman"/>
          <w:bCs/>
          <w:sz w:val="24"/>
          <w:szCs w:val="24"/>
          <w:lang w:eastAsia="hr-HR"/>
        </w:rPr>
        <w:t>a</w:t>
      </w:r>
      <w:r w:rsidRPr="00C954B3">
        <w:rPr>
          <w:rFonts w:ascii="Times New Roman" w:eastAsia="Times New Roman" w:hAnsi="Times New Roman" w:cs="Times New Roman"/>
          <w:bCs/>
          <w:sz w:val="24"/>
          <w:szCs w:val="24"/>
          <w:lang w:eastAsia="hr-HR"/>
        </w:rPr>
        <w:t xml:space="preserve"> činjenicom da su isti proizašli iz povjerljive komunikacije među tijelima.</w:t>
      </w:r>
      <w:bookmarkEnd w:id="30"/>
      <w:bookmarkEnd w:id="31"/>
      <w:bookmarkEnd w:id="32"/>
    </w:p>
    <w:p w14:paraId="59F44793" w14:textId="06D6A7C3" w:rsidR="001111BC" w:rsidRPr="00C954B3" w:rsidRDefault="001111BC" w:rsidP="007A13DF">
      <w:pPr>
        <w:rPr>
          <w:rFonts w:ascii="Times New Roman" w:hAnsi="Times New Roman" w:cs="Times New Roman"/>
          <w:lang w:eastAsia="hr-HR"/>
        </w:rPr>
      </w:pPr>
    </w:p>
    <w:p w14:paraId="73EE901F" w14:textId="77777777" w:rsidR="00B745D6" w:rsidRPr="00C954B3" w:rsidRDefault="00B745D6" w:rsidP="007A13DF">
      <w:pPr>
        <w:rPr>
          <w:rFonts w:ascii="Times New Roman" w:hAnsi="Times New Roman" w:cs="Times New Roman"/>
          <w:lang w:eastAsia="hr-HR"/>
        </w:rPr>
      </w:pPr>
    </w:p>
    <w:p w14:paraId="0B6ABDB4" w14:textId="19CF1567" w:rsidR="001111BC" w:rsidRPr="00C954B3" w:rsidRDefault="009A0905" w:rsidP="002E088F">
      <w:pPr>
        <w:pBdr>
          <w:top w:val="single" w:sz="4" w:space="0" w:color="auto"/>
          <w:left w:val="single" w:sz="4" w:space="0" w:color="auto"/>
          <w:bottom w:val="single" w:sz="4" w:space="0" w:color="auto"/>
          <w:right w:val="single" w:sz="4" w:space="0" w:color="auto"/>
        </w:pBdr>
        <w:spacing w:after="0"/>
        <w:jc w:val="both"/>
        <w:outlineLvl w:val="1"/>
        <w:rPr>
          <w:b/>
          <w:bCs/>
        </w:rPr>
      </w:pPr>
      <w:bookmarkStart w:id="33" w:name="_Toc3383339"/>
      <w:bookmarkStart w:id="34" w:name="_Toc85026322"/>
      <w:r w:rsidRPr="00C954B3">
        <w:rPr>
          <w:rFonts w:ascii="Times New Roman" w:hAnsi="Times New Roman" w:cs="Times New Roman"/>
          <w:b/>
          <w:bCs/>
          <w:sz w:val="24"/>
          <w:szCs w:val="24"/>
        </w:rPr>
        <w:t>3.4.</w:t>
      </w:r>
      <w:r w:rsidR="001111BC" w:rsidRPr="00C954B3">
        <w:rPr>
          <w:rFonts w:ascii="Times New Roman" w:hAnsi="Times New Roman" w:cs="Times New Roman"/>
          <w:b/>
          <w:bCs/>
          <w:sz w:val="24"/>
          <w:szCs w:val="24"/>
        </w:rPr>
        <w:t>Prijavljivanje sumnje na</w:t>
      </w:r>
      <w:r w:rsidR="001111BC" w:rsidRPr="00C954B3">
        <w:rPr>
          <w:rFonts w:ascii="Times New Roman" w:hAnsi="Times New Roman" w:cs="Times New Roman"/>
          <w:b/>
          <w:bCs/>
          <w:sz w:val="24"/>
          <w:szCs w:val="24"/>
          <w:u w:val="single"/>
        </w:rPr>
        <w:t xml:space="preserve"> nepravilnost</w:t>
      </w:r>
      <w:bookmarkEnd w:id="33"/>
      <w:bookmarkEnd w:id="34"/>
      <w:r w:rsidR="001111BC" w:rsidRPr="00C954B3">
        <w:rPr>
          <w:b/>
          <w:bCs/>
        </w:rPr>
        <w:t xml:space="preserve"> </w:t>
      </w:r>
    </w:p>
    <w:p w14:paraId="1EB594D1" w14:textId="77777777" w:rsidR="00030C31" w:rsidRPr="00C954B3" w:rsidRDefault="00030C31" w:rsidP="00624071">
      <w:pPr>
        <w:pBdr>
          <w:top w:val="none" w:sz="0" w:space="0" w:color="000000"/>
          <w:left w:val="none" w:sz="0" w:space="0" w:color="000000"/>
          <w:bottom w:val="none" w:sz="0" w:space="0" w:color="000000"/>
          <w:right w:val="none" w:sz="0" w:space="1" w:color="000000"/>
        </w:pBdr>
        <w:spacing w:after="0" w:line="240" w:lineRule="auto"/>
        <w:jc w:val="both"/>
        <w:rPr>
          <w:rFonts w:ascii="Times New Roman" w:eastAsia="Times New Roman" w:hAnsi="Times New Roman" w:cs="Times New Roman"/>
          <w:sz w:val="24"/>
          <w:szCs w:val="24"/>
          <w:lang w:eastAsia="hr-HR"/>
        </w:rPr>
      </w:pPr>
    </w:p>
    <w:p w14:paraId="2417F014" w14:textId="771C960E" w:rsidR="001111BC" w:rsidRPr="00C954B3" w:rsidRDefault="001111BC" w:rsidP="00624071">
      <w:pPr>
        <w:pBdr>
          <w:top w:val="none" w:sz="0" w:space="0" w:color="000000"/>
          <w:left w:val="none" w:sz="0" w:space="0" w:color="000000"/>
          <w:bottom w:val="none" w:sz="0" w:space="0" w:color="000000"/>
          <w:right w:val="none" w:sz="0" w:space="1" w:color="000000"/>
        </w:pBdr>
        <w:spacing w:after="0" w:line="240" w:lineRule="auto"/>
        <w:jc w:val="both"/>
        <w:rPr>
          <w:rFonts w:ascii="Times New Roman" w:eastAsia="Times New Roman" w:hAnsi="Times New Roman" w:cs="Times New Roman"/>
          <w:sz w:val="24"/>
          <w:szCs w:val="24"/>
          <w:lang w:eastAsia="hr-HR"/>
        </w:rPr>
      </w:pPr>
      <w:r w:rsidRPr="00C954B3">
        <w:rPr>
          <w:rFonts w:ascii="Times New Roman" w:eastAsia="Times New Roman" w:hAnsi="Times New Roman" w:cs="Times New Roman"/>
          <w:sz w:val="24"/>
          <w:szCs w:val="24"/>
          <w:lang w:eastAsia="hr-HR"/>
        </w:rPr>
        <w:t>P</w:t>
      </w:r>
      <w:r w:rsidR="001540A3" w:rsidRPr="00C954B3">
        <w:rPr>
          <w:rFonts w:ascii="Times New Roman" w:eastAsia="Times New Roman" w:hAnsi="Times New Roman" w:cs="Times New Roman"/>
          <w:sz w:val="24"/>
          <w:szCs w:val="24"/>
          <w:lang w:eastAsia="hr-HR"/>
        </w:rPr>
        <w:t>T</w:t>
      </w:r>
      <w:r w:rsidRPr="00C954B3">
        <w:rPr>
          <w:rFonts w:ascii="Times New Roman" w:eastAsia="Times New Roman" w:hAnsi="Times New Roman" w:cs="Times New Roman"/>
          <w:sz w:val="24"/>
          <w:szCs w:val="24"/>
          <w:lang w:eastAsia="hr-HR"/>
        </w:rPr>
        <w:t xml:space="preserve"> je odgovorn</w:t>
      </w:r>
      <w:r w:rsidR="000B3823" w:rsidRPr="00C954B3">
        <w:rPr>
          <w:rFonts w:ascii="Times New Roman" w:eastAsia="Times New Roman" w:hAnsi="Times New Roman" w:cs="Times New Roman"/>
          <w:sz w:val="24"/>
          <w:szCs w:val="24"/>
          <w:lang w:eastAsia="hr-HR"/>
        </w:rPr>
        <w:t>o</w:t>
      </w:r>
      <w:r w:rsidRPr="00C954B3">
        <w:rPr>
          <w:rFonts w:ascii="Times New Roman" w:eastAsia="Times New Roman" w:hAnsi="Times New Roman" w:cs="Times New Roman"/>
          <w:sz w:val="24"/>
          <w:szCs w:val="24"/>
          <w:lang w:eastAsia="hr-HR"/>
        </w:rPr>
        <w:t xml:space="preserve"> za procjenu informacija o sumnji na nepravilnost kojima raspolaže, bez obzira na izvor istih.</w:t>
      </w:r>
    </w:p>
    <w:p w14:paraId="5CDBE44A" w14:textId="77777777" w:rsidR="00EE19E3" w:rsidRPr="00C954B3" w:rsidRDefault="00EE19E3" w:rsidP="00624071">
      <w:pPr>
        <w:pBdr>
          <w:top w:val="none" w:sz="0" w:space="0" w:color="000000"/>
          <w:left w:val="none" w:sz="0" w:space="0" w:color="000000"/>
          <w:bottom w:val="none" w:sz="0" w:space="0" w:color="000000"/>
          <w:right w:val="none" w:sz="0" w:space="1" w:color="000000"/>
        </w:pBdr>
        <w:spacing w:after="0" w:line="240" w:lineRule="auto"/>
        <w:jc w:val="both"/>
        <w:rPr>
          <w:rFonts w:ascii="Times New Roman" w:eastAsia="Times New Roman" w:hAnsi="Times New Roman" w:cs="Times New Roman"/>
          <w:sz w:val="24"/>
          <w:szCs w:val="24"/>
          <w:lang w:eastAsia="hr-HR"/>
        </w:rPr>
      </w:pPr>
    </w:p>
    <w:p w14:paraId="2AB5B772" w14:textId="39A9EB3A" w:rsidR="003F18C8" w:rsidRPr="00C954B3" w:rsidRDefault="001111BC" w:rsidP="00EB05C4">
      <w:pPr>
        <w:pStyle w:val="Bezpopisa1"/>
        <w:jc w:val="both"/>
        <w:rPr>
          <w:sz w:val="24"/>
          <w:szCs w:val="24"/>
        </w:rPr>
      </w:pPr>
      <w:r w:rsidRPr="00C954B3">
        <w:rPr>
          <w:sz w:val="24"/>
          <w:szCs w:val="24"/>
        </w:rPr>
        <w:t xml:space="preserve">Nakon primitka informacija o sumnji na nepravilnost, </w:t>
      </w:r>
      <w:r w:rsidR="00B333D1" w:rsidRPr="00C954B3">
        <w:rPr>
          <w:sz w:val="24"/>
          <w:szCs w:val="24"/>
        </w:rPr>
        <w:t>PT</w:t>
      </w:r>
      <w:r w:rsidRPr="00C954B3">
        <w:rPr>
          <w:sz w:val="24"/>
          <w:szCs w:val="24"/>
        </w:rPr>
        <w:t xml:space="preserve"> bez odgađanja procjenjuje vjerodostojnost primljene informacije (</w:t>
      </w:r>
      <w:r w:rsidR="0069798D" w:rsidRPr="00C954B3">
        <w:rPr>
          <w:sz w:val="24"/>
          <w:szCs w:val="24"/>
        </w:rPr>
        <w:t>PT</w:t>
      </w:r>
      <w:r w:rsidRPr="00C954B3">
        <w:rPr>
          <w:sz w:val="24"/>
          <w:szCs w:val="24"/>
        </w:rPr>
        <w:t xml:space="preserve"> to čini na temelju svih poznatih i dostupnih informacija, podataka i sredstava, pri čemu procjenjuje njihovu pouzdanost, npr. izvor informacija, razina dojavljenih detalja koja ukazuje na znanje o prijavljenom slučaju, i slično)</w:t>
      </w:r>
      <w:r w:rsidR="002B5EAF" w:rsidRPr="00C954B3">
        <w:rPr>
          <w:sz w:val="24"/>
          <w:szCs w:val="24"/>
        </w:rPr>
        <w:t>:</w:t>
      </w:r>
    </w:p>
    <w:p w14:paraId="1575E4CF" w14:textId="77777777" w:rsidR="002B5EAF" w:rsidRPr="00C954B3" w:rsidRDefault="002B5EAF" w:rsidP="00EB05C4">
      <w:pPr>
        <w:pStyle w:val="Bezpopisa1"/>
        <w:jc w:val="both"/>
        <w:rPr>
          <w:sz w:val="24"/>
          <w:szCs w:val="24"/>
        </w:rPr>
      </w:pPr>
    </w:p>
    <w:p w14:paraId="0D32ACCE" w14:textId="3D867823" w:rsidR="003D1ED5" w:rsidRPr="00C954B3" w:rsidRDefault="003F18C8" w:rsidP="008B14B5">
      <w:pPr>
        <w:pStyle w:val="ListParagraph"/>
        <w:numPr>
          <w:ilvl w:val="0"/>
          <w:numId w:val="12"/>
        </w:numPr>
        <w:pBdr>
          <w:right w:val="none" w:sz="0" w:space="1" w:color="000000"/>
        </w:pBdr>
        <w:jc w:val="both"/>
      </w:pPr>
      <w:r w:rsidRPr="00C954B3">
        <w:t>ako iz rezultata procjene ne proizlazi sumnja na nepravilnost</w:t>
      </w:r>
      <w:r w:rsidR="00536EDF" w:rsidRPr="00C954B3">
        <w:t xml:space="preserve">, PT </w:t>
      </w:r>
      <w:r w:rsidRPr="00C954B3">
        <w:t>najkasnije u roku od dva (2) radna dana izrađuje službenu bilješku, ovjerenu od ovlaštene osobe (čelnik tijela ili neposredno nadređena osoba), u okviru koje se navodi kako neće biti daljnjih postupanja po prijavi te se ona pohranjuje u dosje predmeta</w:t>
      </w:r>
    </w:p>
    <w:p w14:paraId="5DE7E07C" w14:textId="77777777" w:rsidR="003F18C8" w:rsidRPr="00C954B3" w:rsidRDefault="003F18C8" w:rsidP="002E088F">
      <w:pPr>
        <w:pStyle w:val="ListParagraph"/>
      </w:pPr>
    </w:p>
    <w:p w14:paraId="7AD1D79A" w14:textId="14917364" w:rsidR="001111BC" w:rsidRPr="00C954B3" w:rsidRDefault="003D1ED5" w:rsidP="008B14B5">
      <w:pPr>
        <w:pStyle w:val="ListParagraph"/>
        <w:numPr>
          <w:ilvl w:val="0"/>
          <w:numId w:val="12"/>
        </w:numPr>
        <w:pBdr>
          <w:right w:val="none" w:sz="0" w:space="1" w:color="000000"/>
        </w:pBdr>
        <w:jc w:val="both"/>
      </w:pPr>
      <w:r w:rsidRPr="00C954B3">
        <w:t>a</w:t>
      </w:r>
      <w:r w:rsidR="001111BC" w:rsidRPr="00C954B3">
        <w:t xml:space="preserve">ko se iz rezultata procjene prijavljena sumnja na nepravilnost procjeni vjerodostojnom, </w:t>
      </w:r>
      <w:r w:rsidR="006D6BC6" w:rsidRPr="00C954B3">
        <w:t>PT</w:t>
      </w:r>
      <w:r w:rsidR="001111BC" w:rsidRPr="00C954B3">
        <w:t xml:space="preserve"> bez odgađanja ispunjava Obrazac za prijavljivanje sumnje na nepravilnosti (Prilog </w:t>
      </w:r>
      <w:r w:rsidR="00C33857" w:rsidRPr="00C954B3">
        <w:t>0</w:t>
      </w:r>
      <w:r w:rsidR="001111BC" w:rsidRPr="00C954B3">
        <w:t xml:space="preserve">1) i istu bilježi u Registar nepravilnosti (Prilog </w:t>
      </w:r>
      <w:r w:rsidR="00C33857" w:rsidRPr="00C954B3">
        <w:t>0</w:t>
      </w:r>
      <w:r w:rsidR="001111BC" w:rsidRPr="00C954B3">
        <w:t>2).</w:t>
      </w:r>
    </w:p>
    <w:p w14:paraId="5F491E4A" w14:textId="77777777" w:rsidR="00EE19E3" w:rsidRPr="00C954B3" w:rsidRDefault="00EE19E3" w:rsidP="00624071">
      <w:pPr>
        <w:pBdr>
          <w:top w:val="none" w:sz="0" w:space="0" w:color="000000"/>
          <w:left w:val="none" w:sz="0" w:space="0" w:color="000000"/>
          <w:bottom w:val="none" w:sz="0" w:space="0" w:color="000000"/>
          <w:right w:val="none" w:sz="0" w:space="1" w:color="000000"/>
        </w:pBdr>
        <w:spacing w:after="0" w:line="240" w:lineRule="auto"/>
        <w:jc w:val="both"/>
        <w:rPr>
          <w:rFonts w:ascii="Times New Roman" w:eastAsia="Times New Roman" w:hAnsi="Times New Roman" w:cs="Times New Roman"/>
          <w:sz w:val="24"/>
          <w:szCs w:val="24"/>
          <w:lang w:eastAsia="hr-HR"/>
        </w:rPr>
      </w:pPr>
    </w:p>
    <w:p w14:paraId="131BD3BA" w14:textId="61D0AA5B" w:rsidR="001111BC" w:rsidRPr="00C954B3" w:rsidRDefault="001111BC" w:rsidP="00624071">
      <w:pPr>
        <w:pBdr>
          <w:top w:val="none" w:sz="0" w:space="0" w:color="000000"/>
          <w:left w:val="none" w:sz="0" w:space="0" w:color="000000"/>
          <w:bottom w:val="none" w:sz="0" w:space="0" w:color="000000"/>
          <w:right w:val="none" w:sz="0" w:space="1" w:color="000000"/>
        </w:pBdr>
        <w:spacing w:after="0" w:line="240" w:lineRule="auto"/>
        <w:jc w:val="both"/>
        <w:rPr>
          <w:rFonts w:ascii="Times New Roman" w:eastAsia="Times New Roman" w:hAnsi="Times New Roman" w:cs="Times New Roman"/>
          <w:sz w:val="24"/>
          <w:szCs w:val="24"/>
          <w:lang w:eastAsia="hr-HR"/>
        </w:rPr>
      </w:pPr>
      <w:r w:rsidRPr="00C954B3">
        <w:rPr>
          <w:rFonts w:ascii="Times New Roman" w:eastAsia="Times New Roman" w:hAnsi="Times New Roman" w:cs="Times New Roman"/>
          <w:sz w:val="24"/>
          <w:szCs w:val="24"/>
          <w:lang w:eastAsia="hr-HR"/>
        </w:rPr>
        <w:t>Ako postoji sumnja na nepravilnost koja je nastala u fazi proved</w:t>
      </w:r>
      <w:r w:rsidR="00536EDF" w:rsidRPr="00C954B3">
        <w:rPr>
          <w:rFonts w:ascii="Times New Roman" w:eastAsia="Times New Roman" w:hAnsi="Times New Roman" w:cs="Times New Roman"/>
          <w:sz w:val="24"/>
          <w:szCs w:val="24"/>
          <w:lang w:eastAsia="hr-HR"/>
        </w:rPr>
        <w:t>be operacija i/ili izvršavanja U</w:t>
      </w:r>
      <w:r w:rsidRPr="00C954B3">
        <w:rPr>
          <w:rFonts w:ascii="Times New Roman" w:eastAsia="Times New Roman" w:hAnsi="Times New Roman" w:cs="Times New Roman"/>
          <w:sz w:val="24"/>
          <w:szCs w:val="24"/>
          <w:lang w:eastAsia="hr-HR"/>
        </w:rPr>
        <w:t xml:space="preserve">govora o dodjeli bespovratnih sredstava, tijek informacija unutar </w:t>
      </w:r>
      <w:r w:rsidR="0095512C" w:rsidRPr="00C954B3">
        <w:rPr>
          <w:rFonts w:ascii="Times New Roman" w:eastAsia="Times New Roman" w:hAnsi="Times New Roman" w:cs="Times New Roman"/>
          <w:sz w:val="24"/>
          <w:szCs w:val="24"/>
          <w:lang w:eastAsia="hr-HR"/>
        </w:rPr>
        <w:t>PT</w:t>
      </w:r>
      <w:r w:rsidR="00536EDF" w:rsidRPr="00C954B3">
        <w:rPr>
          <w:rFonts w:ascii="Times New Roman" w:eastAsia="Times New Roman" w:hAnsi="Times New Roman" w:cs="Times New Roman"/>
          <w:sz w:val="24"/>
          <w:szCs w:val="24"/>
          <w:lang w:eastAsia="hr-HR"/>
        </w:rPr>
        <w:t>-a</w:t>
      </w:r>
      <w:r w:rsidRPr="00C954B3">
        <w:rPr>
          <w:rFonts w:ascii="Times New Roman" w:eastAsia="Times New Roman" w:hAnsi="Times New Roman" w:cs="Times New Roman"/>
          <w:sz w:val="24"/>
          <w:szCs w:val="24"/>
          <w:lang w:eastAsia="hr-HR"/>
        </w:rPr>
        <w:t>, koje se odnose na nepravilnosti je u pravilu sljedeći:</w:t>
      </w:r>
    </w:p>
    <w:p w14:paraId="444B5543" w14:textId="77777777" w:rsidR="009F5E5F" w:rsidRPr="00C954B3" w:rsidRDefault="009F5E5F" w:rsidP="00624071">
      <w:pPr>
        <w:pBdr>
          <w:top w:val="none" w:sz="0" w:space="0" w:color="000000"/>
          <w:left w:val="none" w:sz="0" w:space="0" w:color="000000"/>
          <w:bottom w:val="none" w:sz="0" w:space="0" w:color="000000"/>
          <w:right w:val="none" w:sz="0" w:space="1" w:color="000000"/>
        </w:pBdr>
        <w:spacing w:after="0" w:line="240" w:lineRule="auto"/>
        <w:jc w:val="both"/>
        <w:rPr>
          <w:rFonts w:ascii="Times New Roman" w:eastAsia="Times New Roman" w:hAnsi="Times New Roman" w:cs="Times New Roman"/>
          <w:sz w:val="24"/>
          <w:szCs w:val="24"/>
          <w:lang w:eastAsia="hr-HR"/>
        </w:rPr>
      </w:pPr>
    </w:p>
    <w:p w14:paraId="2D964E0E" w14:textId="3E3C0D38" w:rsidR="001111BC" w:rsidRPr="00C954B3" w:rsidRDefault="006838F4" w:rsidP="008B14B5">
      <w:pPr>
        <w:pStyle w:val="ListParagraph"/>
        <w:numPr>
          <w:ilvl w:val="0"/>
          <w:numId w:val="3"/>
        </w:numPr>
        <w:pBdr>
          <w:right w:val="none" w:sz="0" w:space="1" w:color="000000"/>
        </w:pBdr>
        <w:jc w:val="both"/>
      </w:pPr>
      <w:r w:rsidRPr="00C954B3">
        <w:t>službenik nadležan za određeni Ugovor o dodjeli bespovratnih sredstava u odnosu na kojega postoje saznanja o elementu nepravilnosti, odnosno osoba nadležna za prijavljivanje sumnje na nepravilnost</w:t>
      </w:r>
      <w:r w:rsidR="001111BC" w:rsidRPr="00C954B3">
        <w:t>, ispunjava Obrazac za prijavljivanje sumnje na nepravilnosti i podnosi ga Osobi za nepravilnosti unutar svoje institucije;</w:t>
      </w:r>
    </w:p>
    <w:p w14:paraId="7A3D2D7F" w14:textId="2CFEC896" w:rsidR="001111BC" w:rsidRPr="00C954B3" w:rsidRDefault="001111BC" w:rsidP="008B14B5">
      <w:pPr>
        <w:pStyle w:val="ListParagraph"/>
        <w:numPr>
          <w:ilvl w:val="0"/>
          <w:numId w:val="3"/>
        </w:numPr>
        <w:pBdr>
          <w:right w:val="none" w:sz="0" w:space="1" w:color="000000"/>
        </w:pBdr>
        <w:jc w:val="both"/>
      </w:pPr>
      <w:r w:rsidRPr="00C954B3">
        <w:lastRenderedPageBreak/>
        <w:t xml:space="preserve">ostali djelatnici </w:t>
      </w:r>
      <w:r w:rsidR="008A61C5" w:rsidRPr="00C954B3">
        <w:t>PT</w:t>
      </w:r>
      <w:r w:rsidR="00536EDF" w:rsidRPr="00C954B3">
        <w:t>-a</w:t>
      </w:r>
      <w:r w:rsidRPr="00C954B3">
        <w:t xml:space="preserve">, po saznanju o elementu nepravilnosti, obavještavaju o navedenom </w:t>
      </w:r>
      <w:r w:rsidR="006838F4" w:rsidRPr="00C954B3">
        <w:t>službenika</w:t>
      </w:r>
      <w:r w:rsidRPr="00C954B3">
        <w:t xml:space="preserve"> nadležnog za Ugovor o dodjeli bespovratnih sredstava, uz istovremeno slanje obavijesti na znanje Osobi za nepravilnosti.    </w:t>
      </w:r>
    </w:p>
    <w:p w14:paraId="18076D1B" w14:textId="77777777" w:rsidR="00AA62BF" w:rsidRPr="00C954B3" w:rsidRDefault="00AA62BF" w:rsidP="00624071">
      <w:pPr>
        <w:pBdr>
          <w:top w:val="none" w:sz="0" w:space="0" w:color="000000"/>
          <w:left w:val="none" w:sz="0" w:space="0" w:color="000000"/>
          <w:bottom w:val="none" w:sz="0" w:space="0" w:color="000000"/>
          <w:right w:val="none" w:sz="0" w:space="1" w:color="000000"/>
        </w:pBdr>
        <w:spacing w:after="0" w:line="240" w:lineRule="auto"/>
        <w:jc w:val="both"/>
        <w:rPr>
          <w:rFonts w:ascii="Times New Roman" w:eastAsia="Times New Roman" w:hAnsi="Times New Roman" w:cs="Times New Roman"/>
          <w:sz w:val="24"/>
          <w:szCs w:val="24"/>
          <w:lang w:eastAsia="hr-HR"/>
        </w:rPr>
      </w:pPr>
    </w:p>
    <w:p w14:paraId="113171F2" w14:textId="37BF49AD" w:rsidR="009F6748" w:rsidRPr="00C954B3" w:rsidRDefault="00020B71" w:rsidP="00EB05C4">
      <w:pPr>
        <w:pStyle w:val="Bezpopisa1"/>
        <w:jc w:val="both"/>
        <w:rPr>
          <w:noProof w:val="0"/>
          <w:sz w:val="24"/>
          <w:szCs w:val="24"/>
        </w:rPr>
      </w:pPr>
      <w:r w:rsidRPr="00C954B3">
        <w:rPr>
          <w:b/>
          <w:sz w:val="24"/>
          <w:szCs w:val="24"/>
        </w:rPr>
        <w:t>3</w:t>
      </w:r>
      <w:r w:rsidR="00AA62BF" w:rsidRPr="00C954B3">
        <w:rPr>
          <w:b/>
          <w:sz w:val="24"/>
          <w:szCs w:val="24"/>
        </w:rPr>
        <w:t>.</w:t>
      </w:r>
      <w:r w:rsidR="00017186" w:rsidRPr="00C954B3">
        <w:rPr>
          <w:b/>
          <w:sz w:val="24"/>
          <w:szCs w:val="24"/>
        </w:rPr>
        <w:t>4</w:t>
      </w:r>
      <w:r w:rsidR="00AA62BF" w:rsidRPr="00C954B3">
        <w:rPr>
          <w:b/>
          <w:sz w:val="24"/>
          <w:szCs w:val="24"/>
        </w:rPr>
        <w:t>.2.</w:t>
      </w:r>
      <w:r w:rsidR="00AA62BF" w:rsidRPr="00C954B3">
        <w:rPr>
          <w:sz w:val="24"/>
          <w:szCs w:val="24"/>
        </w:rPr>
        <w:t xml:space="preserve"> </w:t>
      </w:r>
      <w:r w:rsidR="00DB7522" w:rsidRPr="00C954B3">
        <w:rPr>
          <w:sz w:val="24"/>
          <w:szCs w:val="24"/>
        </w:rPr>
        <w:t>PT</w:t>
      </w:r>
      <w:r w:rsidR="001111BC" w:rsidRPr="00C954B3">
        <w:rPr>
          <w:sz w:val="24"/>
          <w:szCs w:val="24"/>
        </w:rPr>
        <w:t xml:space="preserve"> </w:t>
      </w:r>
      <w:r w:rsidR="0011579A" w:rsidRPr="00C954B3">
        <w:rPr>
          <w:sz w:val="24"/>
          <w:szCs w:val="24"/>
        </w:rPr>
        <w:t xml:space="preserve">ili </w:t>
      </w:r>
      <w:r w:rsidR="00F86DB8" w:rsidRPr="00C954B3">
        <w:rPr>
          <w:sz w:val="24"/>
          <w:szCs w:val="24"/>
        </w:rPr>
        <w:t>NT</w:t>
      </w:r>
      <w:r w:rsidR="0011579A" w:rsidRPr="00C954B3">
        <w:rPr>
          <w:sz w:val="24"/>
          <w:szCs w:val="24"/>
        </w:rPr>
        <w:t xml:space="preserve"> </w:t>
      </w:r>
      <w:r w:rsidR="001111BC" w:rsidRPr="00C954B3">
        <w:rPr>
          <w:sz w:val="24"/>
          <w:szCs w:val="24"/>
        </w:rPr>
        <w:t xml:space="preserve">može donijeti </w:t>
      </w:r>
      <w:r w:rsidR="002B5EAF" w:rsidRPr="00C954B3">
        <w:rPr>
          <w:sz w:val="24"/>
          <w:szCs w:val="24"/>
        </w:rPr>
        <w:t>O</w:t>
      </w:r>
      <w:r w:rsidR="001111BC" w:rsidRPr="00C954B3">
        <w:rPr>
          <w:sz w:val="24"/>
          <w:szCs w:val="24"/>
        </w:rPr>
        <w:t xml:space="preserve">dluku o privremenim mjerama kojima će se spriječiti potencijalno nepropisno trošenje sredstava. </w:t>
      </w:r>
      <w:r w:rsidR="002073E7" w:rsidRPr="00C954B3">
        <w:rPr>
          <w:sz w:val="24"/>
          <w:szCs w:val="24"/>
        </w:rPr>
        <w:t xml:space="preserve">Odluka o privremenim mjerama čini dio Obrasca za prijavljivanje sumnje na nepravilnost (Prilog </w:t>
      </w:r>
      <w:r w:rsidR="00C33857" w:rsidRPr="00C954B3">
        <w:rPr>
          <w:sz w:val="24"/>
          <w:szCs w:val="24"/>
        </w:rPr>
        <w:t>0</w:t>
      </w:r>
      <w:r w:rsidR="002073E7" w:rsidRPr="00C954B3">
        <w:rPr>
          <w:sz w:val="24"/>
          <w:szCs w:val="24"/>
        </w:rPr>
        <w:t>1).</w:t>
      </w:r>
      <w:r w:rsidR="009F6748" w:rsidRPr="00C954B3">
        <w:rPr>
          <w:sz w:val="24"/>
          <w:szCs w:val="24"/>
        </w:rPr>
        <w:t xml:space="preserve"> </w:t>
      </w:r>
      <w:r w:rsidR="009F6748" w:rsidRPr="00C954B3">
        <w:rPr>
          <w:noProof w:val="0"/>
          <w:sz w:val="24"/>
          <w:szCs w:val="24"/>
        </w:rPr>
        <w:t>Odluke o privremenim mjerama za osiguranje povrata donosi PT</w:t>
      </w:r>
      <w:r w:rsidR="00DF758D" w:rsidRPr="00C954B3">
        <w:rPr>
          <w:noProof w:val="0"/>
          <w:sz w:val="24"/>
          <w:szCs w:val="24"/>
        </w:rPr>
        <w:t xml:space="preserve"> </w:t>
      </w:r>
      <w:r w:rsidR="009F6748" w:rsidRPr="00C954B3">
        <w:rPr>
          <w:noProof w:val="0"/>
          <w:sz w:val="24"/>
          <w:szCs w:val="24"/>
        </w:rPr>
        <w:t>u slučajevima u kojima će se spriječiti potencijalno nepropisno trošenje sredstava, odnosno spriječiti plaćanja i ovjeravanja neprihvatljivih troškova.</w:t>
      </w:r>
    </w:p>
    <w:p w14:paraId="107A14D9" w14:textId="77777777" w:rsidR="009F6748" w:rsidRPr="00C954B3" w:rsidRDefault="009F6748" w:rsidP="009F6748">
      <w:pPr>
        <w:pStyle w:val="Bezpopisa1"/>
        <w:ind w:firstLine="720"/>
        <w:jc w:val="both"/>
        <w:rPr>
          <w:sz w:val="24"/>
          <w:szCs w:val="24"/>
        </w:rPr>
      </w:pPr>
    </w:p>
    <w:p w14:paraId="6A99EE7A" w14:textId="6A084AE7" w:rsidR="009F6748" w:rsidRPr="00C954B3" w:rsidRDefault="009F6748" w:rsidP="00EB05C4">
      <w:pPr>
        <w:pStyle w:val="Bezpopisa1"/>
        <w:jc w:val="both"/>
        <w:rPr>
          <w:noProof w:val="0"/>
          <w:sz w:val="24"/>
          <w:szCs w:val="24"/>
        </w:rPr>
      </w:pPr>
      <w:r w:rsidRPr="00C954B3">
        <w:rPr>
          <w:noProof w:val="0"/>
          <w:sz w:val="24"/>
          <w:szCs w:val="24"/>
        </w:rPr>
        <w:t xml:space="preserve">Ako iz rezultata procjene </w:t>
      </w:r>
      <w:r w:rsidRPr="00C954B3">
        <w:rPr>
          <w:b/>
          <w:bCs/>
          <w:noProof w:val="0"/>
          <w:sz w:val="24"/>
          <w:szCs w:val="24"/>
        </w:rPr>
        <w:t>proizlazi sumnja na nepravilnost</w:t>
      </w:r>
      <w:r w:rsidR="00DF758D" w:rsidRPr="00C954B3">
        <w:rPr>
          <w:noProof w:val="0"/>
          <w:sz w:val="24"/>
          <w:szCs w:val="24"/>
        </w:rPr>
        <w:t xml:space="preserve">, ali PT </w:t>
      </w:r>
      <w:r w:rsidRPr="00C954B3">
        <w:rPr>
          <w:noProof w:val="0"/>
          <w:sz w:val="24"/>
          <w:szCs w:val="24"/>
        </w:rPr>
        <w:t xml:space="preserve">(npr. voditelj projekta i/ili OzN) procjeni da </w:t>
      </w:r>
      <w:r w:rsidRPr="00C954B3">
        <w:rPr>
          <w:b/>
          <w:bCs/>
          <w:noProof w:val="0"/>
          <w:sz w:val="24"/>
          <w:szCs w:val="24"/>
        </w:rPr>
        <w:t>nije potrebno donijeti odluku o privremenim mjerama za zaštitu povrata i ne postoji sumnja na prijevaru</w:t>
      </w:r>
      <w:r w:rsidRPr="00C954B3">
        <w:rPr>
          <w:noProof w:val="0"/>
          <w:sz w:val="24"/>
          <w:szCs w:val="24"/>
        </w:rPr>
        <w:t xml:space="preserve">, OzN treba samo </w:t>
      </w:r>
      <w:r w:rsidRPr="00C954B3">
        <w:rPr>
          <w:b/>
          <w:bCs/>
          <w:noProof w:val="0"/>
          <w:sz w:val="24"/>
          <w:szCs w:val="24"/>
        </w:rPr>
        <w:t>evidentirat informaciju o sumnji na nepravilnost u Registar nepravilnosti</w:t>
      </w:r>
      <w:r w:rsidRPr="00C954B3">
        <w:rPr>
          <w:noProof w:val="0"/>
          <w:sz w:val="24"/>
          <w:szCs w:val="24"/>
        </w:rPr>
        <w:t xml:space="preserve"> (Prilog 2). </w:t>
      </w:r>
    </w:p>
    <w:p w14:paraId="2E5EA413" w14:textId="77777777" w:rsidR="009F6748" w:rsidRPr="00C954B3" w:rsidRDefault="009F6748" w:rsidP="009F6748">
      <w:pPr>
        <w:pStyle w:val="Bezpopisa1"/>
        <w:ind w:firstLine="720"/>
        <w:jc w:val="both"/>
        <w:rPr>
          <w:noProof w:val="0"/>
          <w:sz w:val="24"/>
          <w:szCs w:val="24"/>
        </w:rPr>
      </w:pPr>
    </w:p>
    <w:p w14:paraId="66E04A48" w14:textId="4D9B425B" w:rsidR="00704180" w:rsidRPr="00C954B3" w:rsidRDefault="00020B71" w:rsidP="00EB05C4">
      <w:pPr>
        <w:jc w:val="both"/>
      </w:pPr>
      <w:r w:rsidRPr="00C954B3">
        <w:rPr>
          <w:rFonts w:ascii="Times New Roman" w:eastAsia="Times New Roman" w:hAnsi="Times New Roman" w:cs="Times New Roman"/>
          <w:b/>
          <w:sz w:val="24"/>
          <w:szCs w:val="24"/>
          <w:lang w:eastAsia="hr-HR"/>
        </w:rPr>
        <w:t>3</w:t>
      </w:r>
      <w:r w:rsidR="00AA62BF" w:rsidRPr="00C954B3">
        <w:rPr>
          <w:rFonts w:ascii="Times New Roman" w:eastAsia="Times New Roman" w:hAnsi="Times New Roman" w:cs="Times New Roman"/>
          <w:b/>
          <w:sz w:val="24"/>
          <w:szCs w:val="24"/>
          <w:lang w:eastAsia="hr-HR"/>
        </w:rPr>
        <w:t>.</w:t>
      </w:r>
      <w:r w:rsidR="00017186" w:rsidRPr="00C954B3">
        <w:rPr>
          <w:rFonts w:ascii="Times New Roman" w:eastAsia="Times New Roman" w:hAnsi="Times New Roman" w:cs="Times New Roman"/>
          <w:b/>
          <w:sz w:val="24"/>
          <w:szCs w:val="24"/>
          <w:lang w:eastAsia="hr-HR"/>
        </w:rPr>
        <w:t>4</w:t>
      </w:r>
      <w:r w:rsidR="00AA62BF" w:rsidRPr="00C954B3">
        <w:rPr>
          <w:rFonts w:ascii="Times New Roman" w:eastAsia="Times New Roman" w:hAnsi="Times New Roman" w:cs="Times New Roman"/>
          <w:b/>
          <w:sz w:val="24"/>
          <w:szCs w:val="24"/>
          <w:lang w:eastAsia="hr-HR"/>
        </w:rPr>
        <w:t>.3.</w:t>
      </w:r>
      <w:r w:rsidR="00AA62BF" w:rsidRPr="00C954B3">
        <w:rPr>
          <w:rFonts w:ascii="Times New Roman" w:eastAsia="Times New Roman" w:hAnsi="Times New Roman" w:cs="Times New Roman"/>
          <w:sz w:val="24"/>
          <w:szCs w:val="24"/>
          <w:lang w:eastAsia="hr-HR"/>
        </w:rPr>
        <w:t xml:space="preserve"> </w:t>
      </w:r>
      <w:r w:rsidR="00DF758D" w:rsidRPr="00C954B3">
        <w:rPr>
          <w:rFonts w:ascii="Times New Roman" w:eastAsia="Times New Roman" w:hAnsi="Times New Roman" w:cs="Times New Roman"/>
          <w:sz w:val="24"/>
          <w:szCs w:val="24"/>
          <w:lang w:eastAsia="hr-HR"/>
        </w:rPr>
        <w:t>OzN PT-a</w:t>
      </w:r>
      <w:r w:rsidR="00CC5ED6" w:rsidRPr="00C954B3">
        <w:rPr>
          <w:rFonts w:ascii="Times New Roman" w:eastAsia="Times New Roman" w:hAnsi="Times New Roman" w:cs="Times New Roman"/>
          <w:sz w:val="24"/>
          <w:szCs w:val="24"/>
          <w:lang w:eastAsia="hr-HR"/>
        </w:rPr>
        <w:t xml:space="preserve"> </w:t>
      </w:r>
      <w:r w:rsidR="001111BC" w:rsidRPr="00C954B3">
        <w:rPr>
          <w:rFonts w:ascii="Times New Roman" w:eastAsia="Times New Roman" w:hAnsi="Times New Roman" w:cs="Times New Roman"/>
          <w:sz w:val="24"/>
          <w:szCs w:val="24"/>
          <w:lang w:eastAsia="hr-HR"/>
        </w:rPr>
        <w:t>o prijavljenim sumnjama na nepravilnost, utvrđenim nepravilnostima i pri</w:t>
      </w:r>
      <w:r w:rsidR="0011579A" w:rsidRPr="00C954B3">
        <w:rPr>
          <w:rFonts w:ascii="Times New Roman" w:eastAsia="Times New Roman" w:hAnsi="Times New Roman" w:cs="Times New Roman"/>
          <w:sz w:val="24"/>
          <w:szCs w:val="24"/>
          <w:lang w:eastAsia="hr-HR"/>
        </w:rPr>
        <w:t xml:space="preserve">mijenjenim privremenim mjerama </w:t>
      </w:r>
      <w:r w:rsidR="001111BC" w:rsidRPr="00C954B3">
        <w:rPr>
          <w:rFonts w:ascii="Times New Roman" w:eastAsia="Times New Roman" w:hAnsi="Times New Roman" w:cs="Times New Roman"/>
          <w:sz w:val="24"/>
          <w:szCs w:val="24"/>
          <w:lang w:eastAsia="hr-HR"/>
        </w:rPr>
        <w:t xml:space="preserve">obavještava </w:t>
      </w:r>
      <w:r w:rsidR="00D95CC2" w:rsidRPr="00C954B3">
        <w:rPr>
          <w:rFonts w:ascii="Times New Roman" w:eastAsia="Times New Roman" w:hAnsi="Times New Roman" w:cs="Times New Roman"/>
          <w:sz w:val="24"/>
          <w:szCs w:val="24"/>
          <w:lang w:eastAsia="hr-HR"/>
        </w:rPr>
        <w:t xml:space="preserve"> </w:t>
      </w:r>
      <w:r w:rsidR="00D95CC2" w:rsidRPr="00C954B3">
        <w:rPr>
          <w:rFonts w:ascii="Times New Roman" w:eastAsia="Times New Roman" w:hAnsi="Times New Roman" w:cs="Times New Roman"/>
          <w:bCs/>
          <w:sz w:val="24"/>
          <w:szCs w:val="24"/>
          <w:lang w:eastAsia="hr-HR"/>
        </w:rPr>
        <w:t>NF, NT i TR</w:t>
      </w:r>
      <w:r w:rsidR="00D95CC2" w:rsidRPr="00C954B3">
        <w:rPr>
          <w:rFonts w:ascii="Times New Roman" w:eastAsia="Times New Roman" w:hAnsi="Times New Roman" w:cs="Times New Roman"/>
          <w:sz w:val="24"/>
          <w:szCs w:val="24"/>
          <w:lang w:eastAsia="hr-HR"/>
        </w:rPr>
        <w:t xml:space="preserve"> </w:t>
      </w:r>
      <w:r w:rsidR="001111BC" w:rsidRPr="00C954B3">
        <w:rPr>
          <w:rFonts w:ascii="Times New Roman" w:eastAsia="Times New Roman" w:hAnsi="Times New Roman" w:cs="Times New Roman"/>
          <w:sz w:val="24"/>
          <w:szCs w:val="24"/>
          <w:lang w:eastAsia="hr-HR"/>
        </w:rPr>
        <w:t>i to na način da se osigura povjerljivost podataka te odgovarajući revizijski trag. O sumnjama na n</w:t>
      </w:r>
      <w:r w:rsidR="004559DF" w:rsidRPr="00C954B3">
        <w:rPr>
          <w:rFonts w:ascii="Times New Roman" w:eastAsia="Times New Roman" w:hAnsi="Times New Roman" w:cs="Times New Roman"/>
          <w:sz w:val="24"/>
          <w:szCs w:val="24"/>
          <w:lang w:eastAsia="hr-HR"/>
        </w:rPr>
        <w:t>epravilnost</w:t>
      </w:r>
      <w:r w:rsidR="000B3823" w:rsidRPr="00C954B3">
        <w:rPr>
          <w:rFonts w:ascii="Times New Roman" w:eastAsia="Times New Roman" w:hAnsi="Times New Roman" w:cs="Times New Roman"/>
          <w:sz w:val="24"/>
          <w:szCs w:val="24"/>
          <w:lang w:eastAsia="hr-HR"/>
        </w:rPr>
        <w:t xml:space="preserve"> </w:t>
      </w:r>
      <w:r w:rsidR="00DF758D" w:rsidRPr="00C954B3">
        <w:rPr>
          <w:rFonts w:ascii="Times New Roman" w:eastAsia="Times New Roman" w:hAnsi="Times New Roman" w:cs="Times New Roman"/>
          <w:sz w:val="24"/>
          <w:szCs w:val="24"/>
          <w:lang w:eastAsia="hr-HR"/>
        </w:rPr>
        <w:t>PT</w:t>
      </w:r>
      <w:r w:rsidR="004559DF" w:rsidRPr="00C954B3">
        <w:rPr>
          <w:rFonts w:ascii="Times New Roman" w:eastAsia="Times New Roman" w:hAnsi="Times New Roman" w:cs="Times New Roman"/>
          <w:sz w:val="24"/>
          <w:szCs w:val="24"/>
          <w:lang w:eastAsia="hr-HR"/>
        </w:rPr>
        <w:t xml:space="preserve"> obavještava </w:t>
      </w:r>
      <w:r w:rsidR="00F86DB8" w:rsidRPr="00C954B3">
        <w:rPr>
          <w:rFonts w:ascii="Times New Roman" w:eastAsia="Times New Roman" w:hAnsi="Times New Roman" w:cs="Times New Roman"/>
          <w:bCs/>
          <w:sz w:val="24"/>
          <w:szCs w:val="24"/>
          <w:lang w:eastAsia="hr-HR"/>
        </w:rPr>
        <w:t>NF</w:t>
      </w:r>
      <w:r w:rsidR="00651713" w:rsidRPr="00C954B3">
        <w:rPr>
          <w:rFonts w:ascii="Times New Roman" w:eastAsia="Times New Roman" w:hAnsi="Times New Roman" w:cs="Times New Roman"/>
          <w:bCs/>
          <w:sz w:val="24"/>
          <w:szCs w:val="24"/>
          <w:lang w:eastAsia="hr-HR"/>
        </w:rPr>
        <w:t xml:space="preserve"> i </w:t>
      </w:r>
      <w:r w:rsidR="00F86DB8" w:rsidRPr="00C954B3">
        <w:rPr>
          <w:rFonts w:ascii="Times New Roman" w:eastAsia="Times New Roman" w:hAnsi="Times New Roman" w:cs="Times New Roman"/>
          <w:bCs/>
          <w:sz w:val="24"/>
          <w:szCs w:val="24"/>
          <w:lang w:eastAsia="hr-HR"/>
        </w:rPr>
        <w:t>NT</w:t>
      </w:r>
      <w:r w:rsidR="00DF0CCA" w:rsidRPr="00C954B3">
        <w:rPr>
          <w:rFonts w:ascii="Times New Roman" w:eastAsia="Times New Roman" w:hAnsi="Times New Roman" w:cs="Times New Roman"/>
          <w:sz w:val="24"/>
          <w:szCs w:val="24"/>
          <w:lang w:eastAsia="hr-HR"/>
        </w:rPr>
        <w:t xml:space="preserve"> uz</w:t>
      </w:r>
      <w:r w:rsidR="00C90871" w:rsidRPr="00C954B3">
        <w:rPr>
          <w:rFonts w:ascii="Times New Roman" w:eastAsia="Times New Roman" w:hAnsi="Times New Roman" w:cs="Times New Roman"/>
          <w:sz w:val="24"/>
          <w:szCs w:val="24"/>
          <w:lang w:eastAsia="hr-HR"/>
        </w:rPr>
        <w:t xml:space="preserve"> dostav</w:t>
      </w:r>
      <w:r w:rsidR="00DF0CCA" w:rsidRPr="00C954B3">
        <w:rPr>
          <w:rFonts w:ascii="Times New Roman" w:eastAsia="Times New Roman" w:hAnsi="Times New Roman" w:cs="Times New Roman"/>
          <w:sz w:val="24"/>
          <w:szCs w:val="24"/>
          <w:lang w:eastAsia="hr-HR"/>
        </w:rPr>
        <w:t>u</w:t>
      </w:r>
      <w:r w:rsidR="00C90871" w:rsidRPr="00C954B3">
        <w:rPr>
          <w:rFonts w:ascii="Times New Roman" w:eastAsia="Times New Roman" w:hAnsi="Times New Roman" w:cs="Times New Roman"/>
          <w:sz w:val="24"/>
          <w:szCs w:val="24"/>
          <w:lang w:eastAsia="hr-HR"/>
        </w:rPr>
        <w:t xml:space="preserve"> popunjenog Obrasca za prijavljivanje sumnje na nepravilnost</w:t>
      </w:r>
      <w:r w:rsidR="00043734" w:rsidRPr="00C954B3">
        <w:rPr>
          <w:rFonts w:ascii="Times New Roman" w:eastAsia="Times New Roman" w:hAnsi="Times New Roman" w:cs="Times New Roman"/>
          <w:sz w:val="24"/>
          <w:szCs w:val="24"/>
          <w:lang w:eastAsia="hr-HR"/>
        </w:rPr>
        <w:t xml:space="preserve"> i ispunjenog Registra nepravilnosti</w:t>
      </w:r>
      <w:r w:rsidR="00C90871" w:rsidRPr="00C954B3">
        <w:rPr>
          <w:rFonts w:ascii="Times New Roman" w:eastAsia="Times New Roman" w:hAnsi="Times New Roman" w:cs="Times New Roman"/>
          <w:sz w:val="24"/>
          <w:szCs w:val="24"/>
          <w:lang w:eastAsia="hr-HR"/>
        </w:rPr>
        <w:t>.</w:t>
      </w:r>
    </w:p>
    <w:p w14:paraId="458E9C66" w14:textId="4D16886D" w:rsidR="001111BC" w:rsidRPr="00C954B3" w:rsidRDefault="001111BC" w:rsidP="00624071">
      <w:pPr>
        <w:pBdr>
          <w:top w:val="none" w:sz="0" w:space="0" w:color="000000"/>
          <w:left w:val="none" w:sz="0" w:space="0" w:color="000000"/>
          <w:bottom w:val="none" w:sz="0" w:space="0" w:color="000000"/>
          <w:right w:val="none" w:sz="0" w:space="1" w:color="000000"/>
        </w:pBdr>
        <w:spacing w:after="0" w:line="240" w:lineRule="auto"/>
        <w:jc w:val="both"/>
        <w:rPr>
          <w:rFonts w:ascii="Times New Roman" w:eastAsia="Times New Roman" w:hAnsi="Times New Roman" w:cs="Times New Roman"/>
          <w:sz w:val="24"/>
          <w:szCs w:val="24"/>
          <w:lang w:eastAsia="hr-HR"/>
        </w:rPr>
      </w:pPr>
      <w:r w:rsidRPr="00C954B3">
        <w:rPr>
          <w:rFonts w:ascii="Times New Roman" w:eastAsia="Times New Roman" w:hAnsi="Times New Roman" w:cs="Times New Roman"/>
          <w:sz w:val="24"/>
          <w:szCs w:val="24"/>
          <w:lang w:eastAsia="hr-HR"/>
        </w:rPr>
        <w:t xml:space="preserve">Prilikom slanja informacije nadležnim institucijama, </w:t>
      </w:r>
      <w:r w:rsidR="00DF758D" w:rsidRPr="00C954B3">
        <w:rPr>
          <w:rFonts w:ascii="Times New Roman" w:eastAsia="Times New Roman" w:hAnsi="Times New Roman" w:cs="Times New Roman"/>
          <w:sz w:val="24"/>
          <w:szCs w:val="24"/>
          <w:lang w:eastAsia="hr-HR"/>
        </w:rPr>
        <w:t>PT</w:t>
      </w:r>
      <w:r w:rsidRPr="00C954B3">
        <w:rPr>
          <w:rFonts w:ascii="Times New Roman" w:eastAsia="Times New Roman" w:hAnsi="Times New Roman" w:cs="Times New Roman"/>
          <w:sz w:val="24"/>
          <w:szCs w:val="24"/>
          <w:lang w:eastAsia="hr-HR"/>
        </w:rPr>
        <w:t xml:space="preserve"> je obvezn</w:t>
      </w:r>
      <w:r w:rsidR="000B3823" w:rsidRPr="00C954B3">
        <w:rPr>
          <w:rFonts w:ascii="Times New Roman" w:eastAsia="Times New Roman" w:hAnsi="Times New Roman" w:cs="Times New Roman"/>
          <w:sz w:val="24"/>
          <w:szCs w:val="24"/>
          <w:lang w:eastAsia="hr-HR"/>
        </w:rPr>
        <w:t>o</w:t>
      </w:r>
      <w:r w:rsidRPr="00C954B3">
        <w:rPr>
          <w:rFonts w:ascii="Times New Roman" w:eastAsia="Times New Roman" w:hAnsi="Times New Roman" w:cs="Times New Roman"/>
          <w:sz w:val="24"/>
          <w:szCs w:val="24"/>
          <w:lang w:eastAsia="hr-HR"/>
        </w:rPr>
        <w:t xml:space="preserve"> voditi računa o zaštiti podataka i sprječavanju otkrivanja povjerljivih informacija. Informacija će se dostaviti navedenim tijelima,</w:t>
      </w:r>
      <w:r w:rsidR="00D95CC2" w:rsidRPr="00C954B3">
        <w:rPr>
          <w:rFonts w:ascii="Times New Roman" w:eastAsia="Times New Roman" w:hAnsi="Times New Roman" w:cs="Times New Roman"/>
          <w:sz w:val="24"/>
          <w:szCs w:val="24"/>
          <w:lang w:eastAsia="hr-HR"/>
        </w:rPr>
        <w:t xml:space="preserve"> korištenjem standardnih kanala komunikacije, uključujući i elektroničku poštu, a kada bude uspostavljeni informacijski sustav eNPOO, i putem eNPOO-a i to</w:t>
      </w:r>
      <w:r w:rsidRPr="00C954B3">
        <w:rPr>
          <w:rFonts w:ascii="Times New Roman" w:eastAsia="Times New Roman" w:hAnsi="Times New Roman" w:cs="Times New Roman"/>
          <w:sz w:val="24"/>
          <w:szCs w:val="24"/>
          <w:lang w:eastAsia="hr-HR"/>
        </w:rPr>
        <w:t>:</w:t>
      </w:r>
    </w:p>
    <w:p w14:paraId="71C0F946" w14:textId="77777777" w:rsidR="003D1ED5" w:rsidRPr="00C954B3" w:rsidRDefault="003D1ED5" w:rsidP="00624071">
      <w:pPr>
        <w:pBdr>
          <w:top w:val="none" w:sz="0" w:space="0" w:color="000000"/>
          <w:left w:val="none" w:sz="0" w:space="0" w:color="000000"/>
          <w:bottom w:val="none" w:sz="0" w:space="0" w:color="000000"/>
          <w:right w:val="none" w:sz="0" w:space="1" w:color="000000"/>
        </w:pBdr>
        <w:spacing w:after="0" w:line="240" w:lineRule="auto"/>
        <w:jc w:val="both"/>
        <w:rPr>
          <w:rFonts w:ascii="Times New Roman" w:eastAsia="Times New Roman" w:hAnsi="Times New Roman" w:cs="Times New Roman"/>
          <w:sz w:val="24"/>
          <w:szCs w:val="24"/>
          <w:lang w:eastAsia="hr-HR"/>
        </w:rPr>
      </w:pPr>
    </w:p>
    <w:p w14:paraId="0B12D2A5" w14:textId="6C2365D6" w:rsidR="007574A2" w:rsidRPr="00C954B3" w:rsidRDefault="001111BC" w:rsidP="008B14B5">
      <w:pPr>
        <w:pStyle w:val="ListParagraph"/>
        <w:numPr>
          <w:ilvl w:val="0"/>
          <w:numId w:val="4"/>
        </w:numPr>
        <w:jc w:val="both"/>
        <w:rPr>
          <w:noProof w:val="0"/>
        </w:rPr>
      </w:pPr>
      <w:r w:rsidRPr="00C954B3">
        <w:rPr>
          <w:noProof w:val="0"/>
        </w:rPr>
        <w:t xml:space="preserve">najkasnije u roku od </w:t>
      </w:r>
      <w:r w:rsidR="00D95CC2" w:rsidRPr="00C954B3">
        <w:rPr>
          <w:noProof w:val="0"/>
        </w:rPr>
        <w:t>2</w:t>
      </w:r>
      <w:r w:rsidR="00B16D47" w:rsidRPr="00C954B3">
        <w:rPr>
          <w:noProof w:val="0"/>
        </w:rPr>
        <w:t xml:space="preserve"> </w:t>
      </w:r>
      <w:r w:rsidR="00B2110D" w:rsidRPr="00C954B3">
        <w:rPr>
          <w:noProof w:val="0"/>
        </w:rPr>
        <w:t>radn</w:t>
      </w:r>
      <w:r w:rsidR="00E716BC" w:rsidRPr="00C954B3">
        <w:rPr>
          <w:noProof w:val="0"/>
        </w:rPr>
        <w:t>a</w:t>
      </w:r>
      <w:r w:rsidR="00B2110D" w:rsidRPr="00C954B3">
        <w:rPr>
          <w:noProof w:val="0"/>
        </w:rPr>
        <w:t xml:space="preserve"> </w:t>
      </w:r>
      <w:r w:rsidRPr="00C954B3">
        <w:rPr>
          <w:noProof w:val="0"/>
        </w:rPr>
        <w:t xml:space="preserve">dana </w:t>
      </w:r>
      <w:r w:rsidR="00C36D1B" w:rsidRPr="00C954B3">
        <w:rPr>
          <w:noProof w:val="0"/>
        </w:rPr>
        <w:t>otkada</w:t>
      </w:r>
      <w:r w:rsidR="00F96FD0" w:rsidRPr="00C954B3">
        <w:rPr>
          <w:noProof w:val="0"/>
        </w:rPr>
        <w:t xml:space="preserve"> je osoba za </w:t>
      </w:r>
      <w:r w:rsidR="00C36D1B" w:rsidRPr="00C954B3">
        <w:rPr>
          <w:noProof w:val="0"/>
        </w:rPr>
        <w:t>nepravilnost</w:t>
      </w:r>
      <w:r w:rsidR="00F96FD0" w:rsidRPr="00C954B3">
        <w:rPr>
          <w:noProof w:val="0"/>
        </w:rPr>
        <w:t xml:space="preserve"> svojim potpisom na</w:t>
      </w:r>
      <w:r w:rsidR="00CC5ED6" w:rsidRPr="00C954B3">
        <w:rPr>
          <w:noProof w:val="0"/>
        </w:rPr>
        <w:t xml:space="preserve"> Obrasc</w:t>
      </w:r>
      <w:r w:rsidR="00F96FD0" w:rsidRPr="00C954B3">
        <w:rPr>
          <w:noProof w:val="0"/>
        </w:rPr>
        <w:t>u</w:t>
      </w:r>
      <w:r w:rsidR="00CC5ED6" w:rsidRPr="00C954B3">
        <w:rPr>
          <w:noProof w:val="0"/>
        </w:rPr>
        <w:t xml:space="preserve"> za prijavljivanje sumnje na nepravilnost</w:t>
      </w:r>
      <w:r w:rsidR="00F96FD0" w:rsidRPr="00C954B3">
        <w:rPr>
          <w:noProof w:val="0"/>
        </w:rPr>
        <w:t xml:space="preserve"> utvrdila postojanje sumnje na </w:t>
      </w:r>
      <w:r w:rsidR="00C36D1B" w:rsidRPr="00C954B3">
        <w:rPr>
          <w:noProof w:val="0"/>
        </w:rPr>
        <w:t>nepravilnost</w:t>
      </w:r>
      <w:r w:rsidR="007574A2" w:rsidRPr="00C954B3">
        <w:rPr>
          <w:noProof w:val="0"/>
        </w:rPr>
        <w:t>;</w:t>
      </w:r>
      <w:r w:rsidR="00CC5ED6" w:rsidRPr="00C954B3" w:rsidDel="00CC5ED6">
        <w:rPr>
          <w:noProof w:val="0"/>
        </w:rPr>
        <w:t xml:space="preserve"> </w:t>
      </w:r>
    </w:p>
    <w:p w14:paraId="6C27B265" w14:textId="100708F0" w:rsidR="007574A2" w:rsidRPr="00C954B3" w:rsidRDefault="001111BC" w:rsidP="008B14B5">
      <w:pPr>
        <w:pStyle w:val="ListParagraph"/>
        <w:numPr>
          <w:ilvl w:val="0"/>
          <w:numId w:val="4"/>
        </w:numPr>
        <w:jc w:val="both"/>
      </w:pPr>
      <w:r w:rsidRPr="00C954B3">
        <w:t xml:space="preserve">najkasnije u roku </w:t>
      </w:r>
      <w:r w:rsidR="00D95CC2" w:rsidRPr="00C954B3">
        <w:t>2</w:t>
      </w:r>
      <w:r w:rsidR="00B16D47" w:rsidRPr="00C954B3">
        <w:t xml:space="preserve"> </w:t>
      </w:r>
      <w:r w:rsidR="00B2110D" w:rsidRPr="00C954B3">
        <w:t>radn</w:t>
      </w:r>
      <w:r w:rsidR="00E716BC" w:rsidRPr="00C954B3">
        <w:t>a</w:t>
      </w:r>
      <w:r w:rsidR="00B2110D" w:rsidRPr="00C954B3">
        <w:t xml:space="preserve"> </w:t>
      </w:r>
      <w:r w:rsidRPr="00C954B3">
        <w:t>dana od utvrđivanja nepravilnosti odnosno donošenja odluke o nepravilnosti</w:t>
      </w:r>
      <w:r w:rsidR="007574A2" w:rsidRPr="00C954B3">
        <w:t>;</w:t>
      </w:r>
    </w:p>
    <w:p w14:paraId="2E09CBF1" w14:textId="63614C4C" w:rsidR="00FC7488" w:rsidRPr="00C954B3" w:rsidRDefault="001111BC" w:rsidP="00B745D6">
      <w:pPr>
        <w:pStyle w:val="ListParagraph"/>
        <w:numPr>
          <w:ilvl w:val="0"/>
          <w:numId w:val="4"/>
        </w:numPr>
        <w:jc w:val="both"/>
      </w:pPr>
      <w:r w:rsidRPr="00C954B3">
        <w:t xml:space="preserve">bez odgađanja (odmah po saznanju o postojanju određene činjenice i /ili primitku odlučnih informacija i dokumenata, a svakako unutar 24 sata od saznanja), u vrijeme pripreme Izjave o </w:t>
      </w:r>
      <w:r w:rsidR="000B3823" w:rsidRPr="00C954B3">
        <w:t>upravljanju</w:t>
      </w:r>
      <w:r w:rsidR="00C11E1B" w:rsidRPr="00C954B3">
        <w:t xml:space="preserve"> i Zahtjeva za plaćanje prema EK</w:t>
      </w:r>
      <w:r w:rsidR="000B3823" w:rsidRPr="00C954B3">
        <w:t>.</w:t>
      </w:r>
      <w:r w:rsidRPr="00C954B3">
        <w:t xml:space="preserve"> </w:t>
      </w:r>
    </w:p>
    <w:p w14:paraId="26B8FC84" w14:textId="718D8B2A" w:rsidR="00161724" w:rsidRPr="00C954B3" w:rsidRDefault="00161724" w:rsidP="00161724">
      <w:pPr>
        <w:pStyle w:val="ListParagraph"/>
        <w:ind w:left="720"/>
        <w:jc w:val="both"/>
      </w:pPr>
    </w:p>
    <w:p w14:paraId="5E20AFC9" w14:textId="77777777" w:rsidR="00161724" w:rsidRPr="00C954B3" w:rsidRDefault="00161724" w:rsidP="00161724">
      <w:pPr>
        <w:pStyle w:val="ListParagraph"/>
        <w:ind w:left="720"/>
        <w:jc w:val="both"/>
      </w:pPr>
    </w:p>
    <w:p w14:paraId="4E7A4AFA" w14:textId="55DF74DE" w:rsidR="001111BC" w:rsidRPr="00C954B3" w:rsidRDefault="009A0905" w:rsidP="00EB05C4">
      <w:pPr>
        <w:pBdr>
          <w:top w:val="single" w:sz="4" w:space="0" w:color="auto"/>
          <w:left w:val="single" w:sz="4" w:space="0" w:color="auto"/>
          <w:bottom w:val="single" w:sz="4" w:space="0" w:color="auto"/>
          <w:right w:val="single" w:sz="4" w:space="0" w:color="auto"/>
        </w:pBdr>
        <w:spacing w:after="0" w:line="240" w:lineRule="auto"/>
        <w:jc w:val="both"/>
        <w:outlineLvl w:val="1"/>
        <w:rPr>
          <w:rFonts w:ascii="Times New Roman" w:eastAsia="Times New Roman" w:hAnsi="Times New Roman" w:cs="Times New Roman"/>
          <w:b/>
          <w:bCs/>
          <w:sz w:val="24"/>
          <w:szCs w:val="24"/>
          <w:lang w:eastAsia="hr-HR"/>
        </w:rPr>
      </w:pPr>
      <w:r w:rsidRPr="00C954B3">
        <w:rPr>
          <w:rFonts w:ascii="Times New Roman" w:eastAsia="Times New Roman" w:hAnsi="Times New Roman" w:cs="Times New Roman"/>
          <w:b/>
          <w:bCs/>
          <w:sz w:val="24"/>
          <w:szCs w:val="24"/>
          <w:lang w:eastAsia="hr-HR"/>
        </w:rPr>
        <w:t>3.5.</w:t>
      </w:r>
      <w:r w:rsidR="001111BC" w:rsidRPr="00C954B3">
        <w:rPr>
          <w:rFonts w:ascii="Times New Roman" w:eastAsia="Times New Roman" w:hAnsi="Times New Roman" w:cs="Times New Roman"/>
          <w:b/>
          <w:bCs/>
          <w:sz w:val="24"/>
          <w:szCs w:val="24"/>
          <w:lang w:eastAsia="hr-HR"/>
        </w:rPr>
        <w:t xml:space="preserve"> </w:t>
      </w:r>
      <w:bookmarkStart w:id="35" w:name="_Toc3383340"/>
      <w:bookmarkStart w:id="36" w:name="_Toc85026323"/>
      <w:r w:rsidR="001111BC" w:rsidRPr="00C954B3">
        <w:rPr>
          <w:rFonts w:ascii="Times New Roman" w:eastAsia="Times New Roman" w:hAnsi="Times New Roman" w:cs="Times New Roman"/>
          <w:b/>
          <w:bCs/>
          <w:sz w:val="24"/>
          <w:szCs w:val="24"/>
          <w:lang w:eastAsia="hr-HR"/>
        </w:rPr>
        <w:t>Prijavljivanje sumnje na prijevaru</w:t>
      </w:r>
      <w:bookmarkEnd w:id="35"/>
      <w:bookmarkEnd w:id="36"/>
    </w:p>
    <w:p w14:paraId="449B2639" w14:textId="77777777" w:rsidR="007574A2" w:rsidRPr="00C954B3" w:rsidRDefault="007574A2" w:rsidP="00624071">
      <w:pPr>
        <w:pBdr>
          <w:top w:val="none" w:sz="0" w:space="0" w:color="000000"/>
          <w:left w:val="none" w:sz="0" w:space="0" w:color="000000"/>
          <w:bottom w:val="none" w:sz="0" w:space="0" w:color="000000"/>
          <w:right w:val="none" w:sz="0" w:space="0" w:color="000000"/>
        </w:pBdr>
        <w:spacing w:after="0" w:line="240" w:lineRule="auto"/>
        <w:jc w:val="both"/>
        <w:rPr>
          <w:rFonts w:ascii="Times New Roman" w:eastAsia="Times New Roman" w:hAnsi="Times New Roman" w:cs="Times New Roman"/>
          <w:sz w:val="24"/>
          <w:szCs w:val="24"/>
          <w:lang w:eastAsia="hr-HR"/>
        </w:rPr>
      </w:pPr>
    </w:p>
    <w:p w14:paraId="0F16248A" w14:textId="3A272A23" w:rsidR="001111BC" w:rsidRPr="00C954B3" w:rsidRDefault="00020B71" w:rsidP="00624071">
      <w:pPr>
        <w:pBdr>
          <w:top w:val="none" w:sz="0" w:space="0" w:color="000000"/>
          <w:left w:val="none" w:sz="0" w:space="0" w:color="000000"/>
          <w:bottom w:val="none" w:sz="0" w:space="0" w:color="000000"/>
          <w:right w:val="none" w:sz="0" w:space="0" w:color="000000"/>
        </w:pBdr>
        <w:spacing w:after="0" w:line="240" w:lineRule="auto"/>
        <w:jc w:val="both"/>
        <w:rPr>
          <w:rFonts w:ascii="Times New Roman" w:eastAsia="Times New Roman" w:hAnsi="Times New Roman" w:cs="Times New Roman"/>
          <w:sz w:val="24"/>
          <w:szCs w:val="24"/>
          <w:lang w:eastAsia="hr-HR"/>
        </w:rPr>
      </w:pPr>
      <w:r w:rsidRPr="00C954B3">
        <w:rPr>
          <w:rFonts w:ascii="Times New Roman" w:eastAsia="Times New Roman" w:hAnsi="Times New Roman" w:cs="Times New Roman"/>
          <w:b/>
          <w:sz w:val="24"/>
          <w:szCs w:val="24"/>
          <w:lang w:eastAsia="hr-HR"/>
        </w:rPr>
        <w:t>3</w:t>
      </w:r>
      <w:r w:rsidR="007574A2" w:rsidRPr="00C954B3">
        <w:rPr>
          <w:rFonts w:ascii="Times New Roman" w:eastAsia="Times New Roman" w:hAnsi="Times New Roman" w:cs="Times New Roman"/>
          <w:b/>
          <w:sz w:val="24"/>
          <w:szCs w:val="24"/>
          <w:lang w:eastAsia="hr-HR"/>
        </w:rPr>
        <w:t>.</w:t>
      </w:r>
      <w:r w:rsidR="00017186" w:rsidRPr="00C954B3">
        <w:rPr>
          <w:rFonts w:ascii="Times New Roman" w:eastAsia="Times New Roman" w:hAnsi="Times New Roman" w:cs="Times New Roman"/>
          <w:b/>
          <w:sz w:val="24"/>
          <w:szCs w:val="24"/>
          <w:lang w:eastAsia="hr-HR"/>
        </w:rPr>
        <w:t>5</w:t>
      </w:r>
      <w:r w:rsidR="007574A2" w:rsidRPr="00C954B3">
        <w:rPr>
          <w:rFonts w:ascii="Times New Roman" w:eastAsia="Times New Roman" w:hAnsi="Times New Roman" w:cs="Times New Roman"/>
          <w:b/>
          <w:sz w:val="24"/>
          <w:szCs w:val="24"/>
          <w:lang w:eastAsia="hr-HR"/>
        </w:rPr>
        <w:t>.1</w:t>
      </w:r>
      <w:r w:rsidR="007574A2" w:rsidRPr="00C954B3">
        <w:rPr>
          <w:rFonts w:ascii="Times New Roman" w:eastAsia="Times New Roman" w:hAnsi="Times New Roman" w:cs="Times New Roman"/>
          <w:sz w:val="24"/>
          <w:szCs w:val="24"/>
          <w:lang w:eastAsia="hr-HR"/>
        </w:rPr>
        <w:t xml:space="preserve">. </w:t>
      </w:r>
      <w:r w:rsidR="001111BC" w:rsidRPr="00C954B3">
        <w:rPr>
          <w:rFonts w:ascii="Times New Roman" w:eastAsia="Times New Roman" w:hAnsi="Times New Roman" w:cs="Times New Roman"/>
          <w:sz w:val="24"/>
          <w:szCs w:val="24"/>
          <w:lang w:eastAsia="hr-HR"/>
        </w:rPr>
        <w:t>Odredbe</w:t>
      </w:r>
      <w:r w:rsidR="009A0905" w:rsidRPr="00C954B3">
        <w:rPr>
          <w:rFonts w:ascii="Times New Roman" w:eastAsia="Times New Roman" w:hAnsi="Times New Roman" w:cs="Times New Roman"/>
          <w:sz w:val="24"/>
          <w:szCs w:val="24"/>
          <w:lang w:eastAsia="hr-HR"/>
        </w:rPr>
        <w:t xml:space="preserve"> koje se odnose </w:t>
      </w:r>
      <w:r w:rsidR="001111BC" w:rsidRPr="00C954B3">
        <w:rPr>
          <w:rFonts w:ascii="Times New Roman" w:eastAsia="Times New Roman" w:hAnsi="Times New Roman" w:cs="Times New Roman"/>
          <w:sz w:val="24"/>
          <w:szCs w:val="24"/>
          <w:lang w:eastAsia="hr-HR"/>
        </w:rPr>
        <w:t xml:space="preserve">na prijavljivanje </w:t>
      </w:r>
      <w:r w:rsidR="009A0905" w:rsidRPr="00C954B3">
        <w:rPr>
          <w:rFonts w:ascii="Times New Roman" w:eastAsia="Times New Roman" w:hAnsi="Times New Roman" w:cs="Times New Roman"/>
          <w:sz w:val="24"/>
          <w:szCs w:val="24"/>
          <w:lang w:eastAsia="hr-HR"/>
        </w:rPr>
        <w:t xml:space="preserve">sumnje na </w:t>
      </w:r>
      <w:r w:rsidR="001111BC" w:rsidRPr="00C954B3">
        <w:rPr>
          <w:rFonts w:ascii="Times New Roman" w:eastAsia="Times New Roman" w:hAnsi="Times New Roman" w:cs="Times New Roman"/>
          <w:sz w:val="24"/>
          <w:szCs w:val="24"/>
          <w:lang w:eastAsia="hr-HR"/>
        </w:rPr>
        <w:t>nepravilnosti primjenjuju se na odgovarajući način i na prijavljivanje sumnje na prijevaru.</w:t>
      </w:r>
    </w:p>
    <w:p w14:paraId="5F846EB7" w14:textId="77777777" w:rsidR="007574A2" w:rsidRPr="00C954B3" w:rsidRDefault="007574A2" w:rsidP="00624071">
      <w:pPr>
        <w:pBdr>
          <w:top w:val="none" w:sz="0" w:space="0" w:color="000000"/>
          <w:left w:val="none" w:sz="0" w:space="0" w:color="000000"/>
          <w:bottom w:val="none" w:sz="0" w:space="0" w:color="000000"/>
          <w:right w:val="none" w:sz="0" w:space="0" w:color="000000"/>
        </w:pBdr>
        <w:spacing w:after="0" w:line="240" w:lineRule="auto"/>
        <w:jc w:val="both"/>
        <w:rPr>
          <w:rFonts w:ascii="Times New Roman" w:eastAsia="Times New Roman" w:hAnsi="Times New Roman" w:cs="Times New Roman"/>
          <w:sz w:val="24"/>
          <w:szCs w:val="24"/>
          <w:lang w:eastAsia="hr-HR"/>
        </w:rPr>
      </w:pPr>
    </w:p>
    <w:p w14:paraId="76983F3D" w14:textId="046BBEC0" w:rsidR="001111BC" w:rsidRPr="00C954B3" w:rsidRDefault="00020B71" w:rsidP="00624071">
      <w:pPr>
        <w:pBdr>
          <w:top w:val="none" w:sz="0" w:space="0" w:color="000000"/>
          <w:left w:val="none" w:sz="0" w:space="0" w:color="000000"/>
          <w:bottom w:val="none" w:sz="0" w:space="0" w:color="000000"/>
          <w:right w:val="none" w:sz="0" w:space="0" w:color="000000"/>
        </w:pBdr>
        <w:spacing w:after="0" w:line="240" w:lineRule="auto"/>
        <w:jc w:val="both"/>
        <w:rPr>
          <w:rFonts w:ascii="Times New Roman" w:eastAsia="Times New Roman" w:hAnsi="Times New Roman" w:cs="Times New Roman"/>
          <w:sz w:val="24"/>
          <w:szCs w:val="24"/>
          <w:lang w:eastAsia="hr-HR"/>
        </w:rPr>
      </w:pPr>
      <w:r w:rsidRPr="00C954B3">
        <w:rPr>
          <w:rFonts w:ascii="Times New Roman" w:eastAsia="Times New Roman" w:hAnsi="Times New Roman" w:cs="Times New Roman"/>
          <w:b/>
          <w:sz w:val="24"/>
          <w:szCs w:val="24"/>
          <w:lang w:eastAsia="hr-HR"/>
        </w:rPr>
        <w:lastRenderedPageBreak/>
        <w:t>3</w:t>
      </w:r>
      <w:r w:rsidR="007574A2" w:rsidRPr="00C954B3">
        <w:rPr>
          <w:rFonts w:ascii="Times New Roman" w:eastAsia="Times New Roman" w:hAnsi="Times New Roman" w:cs="Times New Roman"/>
          <w:b/>
          <w:sz w:val="24"/>
          <w:szCs w:val="24"/>
          <w:lang w:eastAsia="hr-HR"/>
        </w:rPr>
        <w:t>.</w:t>
      </w:r>
      <w:r w:rsidR="00017186" w:rsidRPr="00C954B3">
        <w:rPr>
          <w:rFonts w:ascii="Times New Roman" w:eastAsia="Times New Roman" w:hAnsi="Times New Roman" w:cs="Times New Roman"/>
          <w:b/>
          <w:sz w:val="24"/>
          <w:szCs w:val="24"/>
          <w:lang w:eastAsia="hr-HR"/>
        </w:rPr>
        <w:t>5</w:t>
      </w:r>
      <w:r w:rsidR="007574A2" w:rsidRPr="00C954B3">
        <w:rPr>
          <w:rFonts w:ascii="Times New Roman" w:eastAsia="Times New Roman" w:hAnsi="Times New Roman" w:cs="Times New Roman"/>
          <w:b/>
          <w:sz w:val="24"/>
          <w:szCs w:val="24"/>
          <w:lang w:eastAsia="hr-HR"/>
        </w:rPr>
        <w:t>.2</w:t>
      </w:r>
      <w:r w:rsidR="007574A2" w:rsidRPr="00C954B3">
        <w:rPr>
          <w:rFonts w:ascii="Times New Roman" w:eastAsia="Times New Roman" w:hAnsi="Times New Roman" w:cs="Times New Roman"/>
          <w:sz w:val="24"/>
          <w:szCs w:val="24"/>
          <w:lang w:eastAsia="hr-HR"/>
        </w:rPr>
        <w:t xml:space="preserve">. </w:t>
      </w:r>
      <w:r w:rsidR="00D76AFC" w:rsidRPr="00C954B3">
        <w:rPr>
          <w:rFonts w:ascii="Times New Roman" w:eastAsia="Times New Roman" w:hAnsi="Times New Roman" w:cs="Times New Roman"/>
          <w:sz w:val="24"/>
          <w:szCs w:val="24"/>
          <w:lang w:eastAsia="hr-HR"/>
        </w:rPr>
        <w:t>PT</w:t>
      </w:r>
      <w:r w:rsidR="001111BC" w:rsidRPr="00C954B3">
        <w:rPr>
          <w:rFonts w:ascii="Times New Roman" w:eastAsia="Times New Roman" w:hAnsi="Times New Roman" w:cs="Times New Roman"/>
          <w:sz w:val="24"/>
          <w:szCs w:val="24"/>
          <w:lang w:eastAsia="hr-HR"/>
        </w:rPr>
        <w:t xml:space="preserve"> odmah po saznanju o sumnji na prijevaru šalje služben</w:t>
      </w:r>
      <w:r w:rsidR="00017186" w:rsidRPr="00C954B3">
        <w:rPr>
          <w:rFonts w:ascii="Times New Roman" w:eastAsia="Times New Roman" w:hAnsi="Times New Roman" w:cs="Times New Roman"/>
          <w:sz w:val="24"/>
          <w:szCs w:val="24"/>
          <w:lang w:eastAsia="hr-HR"/>
        </w:rPr>
        <w:t>u obavijest</w:t>
      </w:r>
      <w:r w:rsidR="001111BC" w:rsidRPr="00C954B3">
        <w:rPr>
          <w:rFonts w:ascii="Times New Roman" w:eastAsia="Times New Roman" w:hAnsi="Times New Roman" w:cs="Times New Roman"/>
          <w:sz w:val="24"/>
          <w:szCs w:val="24"/>
          <w:lang w:eastAsia="hr-HR"/>
        </w:rPr>
        <w:t xml:space="preserve"> kao i svu relevantnu dokumentaciju DORH</w:t>
      </w:r>
      <w:r w:rsidR="00337DF5" w:rsidRPr="00C954B3">
        <w:rPr>
          <w:rFonts w:ascii="Times New Roman" w:eastAsia="Times New Roman" w:hAnsi="Times New Roman" w:cs="Times New Roman"/>
          <w:sz w:val="24"/>
          <w:szCs w:val="24"/>
          <w:lang w:eastAsia="hr-HR"/>
        </w:rPr>
        <w:t>-u</w:t>
      </w:r>
      <w:r w:rsidR="001111BC" w:rsidRPr="00C954B3">
        <w:rPr>
          <w:rFonts w:ascii="Times New Roman" w:eastAsia="Times New Roman" w:hAnsi="Times New Roman" w:cs="Times New Roman"/>
          <w:sz w:val="24"/>
          <w:szCs w:val="24"/>
          <w:lang w:eastAsia="hr-HR"/>
        </w:rPr>
        <w:t xml:space="preserve">. </w:t>
      </w:r>
      <w:r w:rsidR="00D76AFC" w:rsidRPr="00C954B3">
        <w:rPr>
          <w:rFonts w:ascii="Times New Roman" w:eastAsia="Times New Roman" w:hAnsi="Times New Roman" w:cs="Times New Roman"/>
          <w:sz w:val="24"/>
          <w:szCs w:val="24"/>
          <w:lang w:eastAsia="hr-HR"/>
        </w:rPr>
        <w:t>PT</w:t>
      </w:r>
      <w:r w:rsidR="001111BC" w:rsidRPr="00C954B3">
        <w:rPr>
          <w:rFonts w:ascii="Times New Roman" w:eastAsia="Times New Roman" w:hAnsi="Times New Roman" w:cs="Times New Roman"/>
          <w:sz w:val="24"/>
          <w:szCs w:val="24"/>
          <w:lang w:eastAsia="hr-HR"/>
        </w:rPr>
        <w:t xml:space="preserve"> također obavještava druge nadležne ins</w:t>
      </w:r>
      <w:r w:rsidR="00A73C15" w:rsidRPr="00C954B3">
        <w:rPr>
          <w:rFonts w:ascii="Times New Roman" w:eastAsia="Times New Roman" w:hAnsi="Times New Roman" w:cs="Times New Roman"/>
          <w:sz w:val="24"/>
          <w:szCs w:val="24"/>
          <w:lang w:eastAsia="hr-HR"/>
        </w:rPr>
        <w:t>titucije (</w:t>
      </w:r>
      <w:r w:rsidR="00F86DB8" w:rsidRPr="00C954B3">
        <w:rPr>
          <w:rFonts w:ascii="Times New Roman" w:eastAsia="Times New Roman" w:hAnsi="Times New Roman" w:cs="Times New Roman"/>
          <w:bCs/>
          <w:sz w:val="24"/>
          <w:szCs w:val="24"/>
          <w:lang w:eastAsia="hr-HR"/>
        </w:rPr>
        <w:t>NF</w:t>
      </w:r>
      <w:r w:rsidR="00D76AFC" w:rsidRPr="00C954B3">
        <w:rPr>
          <w:rFonts w:ascii="Times New Roman" w:eastAsia="Times New Roman" w:hAnsi="Times New Roman" w:cs="Times New Roman"/>
          <w:bCs/>
          <w:sz w:val="24"/>
          <w:szCs w:val="24"/>
          <w:lang w:eastAsia="hr-HR"/>
        </w:rPr>
        <w:t xml:space="preserve">, </w:t>
      </w:r>
      <w:r w:rsidR="00F86DB8" w:rsidRPr="00C954B3">
        <w:rPr>
          <w:rFonts w:ascii="Times New Roman" w:eastAsia="Times New Roman" w:hAnsi="Times New Roman" w:cs="Times New Roman"/>
          <w:bCs/>
          <w:sz w:val="24"/>
          <w:szCs w:val="24"/>
          <w:lang w:eastAsia="hr-HR"/>
        </w:rPr>
        <w:t>NT</w:t>
      </w:r>
      <w:r w:rsidR="00D76AFC" w:rsidRPr="00C954B3">
        <w:rPr>
          <w:rFonts w:ascii="Times New Roman" w:eastAsia="Times New Roman" w:hAnsi="Times New Roman" w:cs="Times New Roman"/>
          <w:sz w:val="24"/>
          <w:szCs w:val="24"/>
          <w:lang w:eastAsia="hr-HR"/>
        </w:rPr>
        <w:t xml:space="preserve"> </w:t>
      </w:r>
      <w:r w:rsidR="000B3823" w:rsidRPr="00C954B3">
        <w:rPr>
          <w:rFonts w:ascii="Times New Roman" w:eastAsia="Times New Roman" w:hAnsi="Times New Roman" w:cs="Times New Roman"/>
          <w:bCs/>
          <w:sz w:val="24"/>
          <w:szCs w:val="24"/>
          <w:lang w:eastAsia="hr-HR"/>
        </w:rPr>
        <w:t>i TR</w:t>
      </w:r>
      <w:r w:rsidR="001111BC" w:rsidRPr="00C954B3">
        <w:rPr>
          <w:rFonts w:ascii="Times New Roman" w:eastAsia="Times New Roman" w:hAnsi="Times New Roman" w:cs="Times New Roman"/>
          <w:sz w:val="24"/>
          <w:szCs w:val="24"/>
          <w:lang w:eastAsia="hr-HR"/>
        </w:rPr>
        <w:t>) da je izvršena prijava D</w:t>
      </w:r>
      <w:r w:rsidR="00337DF5" w:rsidRPr="00C954B3">
        <w:rPr>
          <w:rFonts w:ascii="Times New Roman" w:eastAsia="Times New Roman" w:hAnsi="Times New Roman" w:cs="Times New Roman"/>
          <w:sz w:val="24"/>
          <w:szCs w:val="24"/>
          <w:lang w:eastAsia="hr-HR"/>
        </w:rPr>
        <w:t>ORH-u</w:t>
      </w:r>
      <w:r w:rsidR="001111BC" w:rsidRPr="00C954B3">
        <w:rPr>
          <w:rFonts w:ascii="Times New Roman" w:eastAsia="Times New Roman" w:hAnsi="Times New Roman" w:cs="Times New Roman"/>
          <w:sz w:val="24"/>
          <w:szCs w:val="24"/>
          <w:lang w:eastAsia="hr-HR"/>
        </w:rPr>
        <w:t>.</w:t>
      </w:r>
    </w:p>
    <w:p w14:paraId="49BF026B" w14:textId="77777777" w:rsidR="007574A2" w:rsidRPr="00C954B3" w:rsidRDefault="007574A2" w:rsidP="00624071">
      <w:pPr>
        <w:pBdr>
          <w:top w:val="none" w:sz="0" w:space="0" w:color="000000"/>
          <w:left w:val="none" w:sz="0" w:space="0" w:color="000000"/>
          <w:bottom w:val="none" w:sz="0" w:space="0" w:color="000000"/>
          <w:right w:val="none" w:sz="0" w:space="0" w:color="000000"/>
        </w:pBdr>
        <w:spacing w:after="0" w:line="240" w:lineRule="auto"/>
        <w:jc w:val="both"/>
        <w:rPr>
          <w:rFonts w:ascii="Times New Roman" w:eastAsia="Times New Roman" w:hAnsi="Times New Roman" w:cs="Times New Roman"/>
          <w:sz w:val="24"/>
          <w:szCs w:val="24"/>
          <w:lang w:eastAsia="hr-HR"/>
        </w:rPr>
      </w:pPr>
    </w:p>
    <w:p w14:paraId="3FCC9511" w14:textId="47DAE741" w:rsidR="001111BC" w:rsidRPr="00C954B3" w:rsidRDefault="00020B71" w:rsidP="00624071">
      <w:pPr>
        <w:pBdr>
          <w:top w:val="none" w:sz="0" w:space="0" w:color="000000"/>
          <w:left w:val="none" w:sz="0" w:space="0" w:color="000000"/>
          <w:bottom w:val="none" w:sz="0" w:space="0" w:color="000000"/>
          <w:right w:val="none" w:sz="0" w:space="0" w:color="000000"/>
        </w:pBdr>
        <w:spacing w:after="0" w:line="240" w:lineRule="auto"/>
        <w:jc w:val="both"/>
        <w:rPr>
          <w:rFonts w:ascii="Times New Roman" w:eastAsia="Times New Roman" w:hAnsi="Times New Roman" w:cs="Times New Roman"/>
          <w:sz w:val="24"/>
          <w:szCs w:val="24"/>
          <w:lang w:eastAsia="hr-HR"/>
        </w:rPr>
      </w:pPr>
      <w:r w:rsidRPr="00C954B3">
        <w:rPr>
          <w:rFonts w:ascii="Times New Roman" w:eastAsia="Times New Roman" w:hAnsi="Times New Roman" w:cs="Times New Roman"/>
          <w:b/>
          <w:sz w:val="24"/>
          <w:szCs w:val="24"/>
          <w:lang w:eastAsia="hr-HR"/>
        </w:rPr>
        <w:t>3</w:t>
      </w:r>
      <w:r w:rsidR="007574A2" w:rsidRPr="00C954B3">
        <w:rPr>
          <w:rFonts w:ascii="Times New Roman" w:eastAsia="Times New Roman" w:hAnsi="Times New Roman" w:cs="Times New Roman"/>
          <w:b/>
          <w:sz w:val="24"/>
          <w:szCs w:val="24"/>
          <w:lang w:eastAsia="hr-HR"/>
        </w:rPr>
        <w:t>.</w:t>
      </w:r>
      <w:r w:rsidR="00017186" w:rsidRPr="00C954B3">
        <w:rPr>
          <w:rFonts w:ascii="Times New Roman" w:eastAsia="Times New Roman" w:hAnsi="Times New Roman" w:cs="Times New Roman"/>
          <w:b/>
          <w:sz w:val="24"/>
          <w:szCs w:val="24"/>
          <w:lang w:eastAsia="hr-HR"/>
        </w:rPr>
        <w:t>5</w:t>
      </w:r>
      <w:r w:rsidR="007574A2" w:rsidRPr="00C954B3">
        <w:rPr>
          <w:rFonts w:ascii="Times New Roman" w:eastAsia="Times New Roman" w:hAnsi="Times New Roman" w:cs="Times New Roman"/>
          <w:b/>
          <w:sz w:val="24"/>
          <w:szCs w:val="24"/>
          <w:lang w:eastAsia="hr-HR"/>
        </w:rPr>
        <w:t>.3</w:t>
      </w:r>
      <w:r w:rsidR="007574A2" w:rsidRPr="00C954B3">
        <w:rPr>
          <w:rFonts w:ascii="Times New Roman" w:eastAsia="Times New Roman" w:hAnsi="Times New Roman" w:cs="Times New Roman"/>
          <w:sz w:val="24"/>
          <w:szCs w:val="24"/>
          <w:lang w:eastAsia="hr-HR"/>
        </w:rPr>
        <w:t xml:space="preserve">. </w:t>
      </w:r>
      <w:r w:rsidR="001111BC" w:rsidRPr="00C954B3">
        <w:rPr>
          <w:rFonts w:ascii="Times New Roman" w:eastAsia="Times New Roman" w:hAnsi="Times New Roman" w:cs="Times New Roman"/>
          <w:sz w:val="24"/>
          <w:szCs w:val="24"/>
          <w:lang w:eastAsia="hr-HR"/>
        </w:rPr>
        <w:t xml:space="preserve">Prilikom slanja informacije nadležnim institucijama, </w:t>
      </w:r>
      <w:r w:rsidR="00D76AFC" w:rsidRPr="00C954B3">
        <w:rPr>
          <w:rFonts w:ascii="Times New Roman" w:eastAsia="Times New Roman" w:hAnsi="Times New Roman" w:cs="Times New Roman"/>
          <w:sz w:val="24"/>
          <w:szCs w:val="24"/>
          <w:lang w:eastAsia="hr-HR"/>
        </w:rPr>
        <w:t>PT</w:t>
      </w:r>
      <w:r w:rsidR="001111BC" w:rsidRPr="00C954B3">
        <w:rPr>
          <w:rFonts w:ascii="Times New Roman" w:eastAsia="Times New Roman" w:hAnsi="Times New Roman" w:cs="Times New Roman"/>
          <w:sz w:val="24"/>
          <w:szCs w:val="24"/>
          <w:lang w:eastAsia="hr-HR"/>
        </w:rPr>
        <w:t xml:space="preserve"> je obvezn</w:t>
      </w:r>
      <w:r w:rsidR="00F711E8" w:rsidRPr="00C954B3">
        <w:rPr>
          <w:rFonts w:ascii="Times New Roman" w:eastAsia="Times New Roman" w:hAnsi="Times New Roman" w:cs="Times New Roman"/>
          <w:sz w:val="24"/>
          <w:szCs w:val="24"/>
          <w:lang w:eastAsia="hr-HR"/>
        </w:rPr>
        <w:t>o</w:t>
      </w:r>
      <w:r w:rsidR="001111BC" w:rsidRPr="00C954B3">
        <w:rPr>
          <w:rFonts w:ascii="Times New Roman" w:eastAsia="Times New Roman" w:hAnsi="Times New Roman" w:cs="Times New Roman"/>
          <w:sz w:val="24"/>
          <w:szCs w:val="24"/>
          <w:lang w:eastAsia="hr-HR"/>
        </w:rPr>
        <w:t xml:space="preserve"> voditi računa o zaštiti podataka i sprječavanju otkrivanja povjerljivih informacija. </w:t>
      </w:r>
    </w:p>
    <w:p w14:paraId="267F90FB" w14:textId="77777777" w:rsidR="007574A2" w:rsidRPr="00C954B3" w:rsidRDefault="007574A2" w:rsidP="00624071">
      <w:pPr>
        <w:pBdr>
          <w:top w:val="none" w:sz="0" w:space="0" w:color="000000"/>
          <w:left w:val="none" w:sz="0" w:space="0" w:color="000000"/>
          <w:bottom w:val="none" w:sz="0" w:space="0" w:color="000000"/>
          <w:right w:val="none" w:sz="0" w:space="0" w:color="000000"/>
        </w:pBdr>
        <w:spacing w:after="0" w:line="240" w:lineRule="auto"/>
        <w:jc w:val="both"/>
        <w:rPr>
          <w:rFonts w:ascii="Times New Roman" w:eastAsia="Times New Roman" w:hAnsi="Times New Roman" w:cs="Times New Roman"/>
          <w:sz w:val="24"/>
          <w:szCs w:val="24"/>
          <w:lang w:eastAsia="hr-HR"/>
        </w:rPr>
      </w:pPr>
    </w:p>
    <w:p w14:paraId="06E9C4EE" w14:textId="33E92B2A" w:rsidR="001111BC" w:rsidRPr="00C954B3" w:rsidRDefault="00020B71" w:rsidP="00624071">
      <w:pPr>
        <w:pBdr>
          <w:top w:val="none" w:sz="0" w:space="0" w:color="000000"/>
          <w:left w:val="none" w:sz="0" w:space="0" w:color="000000"/>
          <w:bottom w:val="none" w:sz="0" w:space="0" w:color="000000"/>
          <w:right w:val="none" w:sz="0" w:space="0" w:color="000000"/>
        </w:pBdr>
        <w:spacing w:after="0" w:line="240" w:lineRule="auto"/>
        <w:jc w:val="both"/>
        <w:rPr>
          <w:rFonts w:ascii="Times New Roman" w:eastAsia="Times New Roman" w:hAnsi="Times New Roman" w:cs="Times New Roman"/>
          <w:sz w:val="24"/>
          <w:szCs w:val="24"/>
          <w:lang w:eastAsia="hr-HR"/>
        </w:rPr>
      </w:pPr>
      <w:r w:rsidRPr="00C954B3">
        <w:rPr>
          <w:rFonts w:ascii="Times New Roman" w:eastAsia="Times New Roman" w:hAnsi="Times New Roman" w:cs="Times New Roman"/>
          <w:b/>
          <w:sz w:val="24"/>
          <w:szCs w:val="24"/>
          <w:lang w:eastAsia="hr-HR"/>
        </w:rPr>
        <w:t>3</w:t>
      </w:r>
      <w:r w:rsidR="007574A2" w:rsidRPr="00C954B3">
        <w:rPr>
          <w:rFonts w:ascii="Times New Roman" w:eastAsia="Times New Roman" w:hAnsi="Times New Roman" w:cs="Times New Roman"/>
          <w:b/>
          <w:sz w:val="24"/>
          <w:szCs w:val="24"/>
          <w:lang w:eastAsia="hr-HR"/>
        </w:rPr>
        <w:t>.</w:t>
      </w:r>
      <w:r w:rsidR="00017186" w:rsidRPr="00C954B3">
        <w:rPr>
          <w:rFonts w:ascii="Times New Roman" w:eastAsia="Times New Roman" w:hAnsi="Times New Roman" w:cs="Times New Roman"/>
          <w:b/>
          <w:sz w:val="24"/>
          <w:szCs w:val="24"/>
          <w:lang w:eastAsia="hr-HR"/>
        </w:rPr>
        <w:t>5</w:t>
      </w:r>
      <w:r w:rsidR="007574A2" w:rsidRPr="00C954B3">
        <w:rPr>
          <w:rFonts w:ascii="Times New Roman" w:eastAsia="Times New Roman" w:hAnsi="Times New Roman" w:cs="Times New Roman"/>
          <w:b/>
          <w:sz w:val="24"/>
          <w:szCs w:val="24"/>
          <w:lang w:eastAsia="hr-HR"/>
        </w:rPr>
        <w:t>.4</w:t>
      </w:r>
      <w:r w:rsidR="007574A2" w:rsidRPr="00C954B3">
        <w:rPr>
          <w:rFonts w:ascii="Times New Roman" w:eastAsia="Times New Roman" w:hAnsi="Times New Roman" w:cs="Times New Roman"/>
          <w:sz w:val="24"/>
          <w:szCs w:val="24"/>
          <w:lang w:eastAsia="hr-HR"/>
        </w:rPr>
        <w:t xml:space="preserve">. </w:t>
      </w:r>
      <w:r w:rsidR="00D76AFC" w:rsidRPr="00C954B3">
        <w:rPr>
          <w:rFonts w:ascii="Times New Roman" w:eastAsia="Times New Roman" w:hAnsi="Times New Roman" w:cs="Times New Roman"/>
          <w:sz w:val="24"/>
          <w:szCs w:val="24"/>
          <w:lang w:eastAsia="hr-HR"/>
        </w:rPr>
        <w:t>PT</w:t>
      </w:r>
      <w:r w:rsidR="001111BC" w:rsidRPr="00C954B3">
        <w:rPr>
          <w:rFonts w:ascii="Times New Roman" w:eastAsia="Times New Roman" w:hAnsi="Times New Roman" w:cs="Times New Roman"/>
          <w:sz w:val="24"/>
          <w:szCs w:val="24"/>
          <w:lang w:eastAsia="hr-HR"/>
        </w:rPr>
        <w:t xml:space="preserve"> informaciju o sumnji na prijevaru dostavlja </w:t>
      </w:r>
      <w:r w:rsidR="00F86DB8" w:rsidRPr="00C954B3">
        <w:rPr>
          <w:rFonts w:ascii="Times New Roman" w:eastAsia="Times New Roman" w:hAnsi="Times New Roman" w:cs="Times New Roman"/>
          <w:bCs/>
          <w:sz w:val="24"/>
          <w:szCs w:val="24"/>
          <w:lang w:eastAsia="hr-HR"/>
        </w:rPr>
        <w:t>NF</w:t>
      </w:r>
      <w:r w:rsidR="00536EDF" w:rsidRPr="00C954B3">
        <w:rPr>
          <w:rFonts w:ascii="Times New Roman" w:eastAsia="Times New Roman" w:hAnsi="Times New Roman" w:cs="Times New Roman"/>
          <w:bCs/>
          <w:sz w:val="24"/>
          <w:szCs w:val="24"/>
          <w:lang w:eastAsia="hr-HR"/>
        </w:rPr>
        <w:t>-u</w:t>
      </w:r>
      <w:r w:rsidR="00E20024" w:rsidRPr="00C954B3">
        <w:rPr>
          <w:rFonts w:ascii="Times New Roman" w:eastAsia="Times New Roman" w:hAnsi="Times New Roman" w:cs="Times New Roman"/>
          <w:bCs/>
          <w:sz w:val="24"/>
          <w:szCs w:val="24"/>
          <w:lang w:eastAsia="hr-HR"/>
        </w:rPr>
        <w:t xml:space="preserve">, </w:t>
      </w:r>
      <w:r w:rsidR="00F86DB8" w:rsidRPr="00C954B3">
        <w:rPr>
          <w:rFonts w:ascii="Times New Roman" w:eastAsia="Times New Roman" w:hAnsi="Times New Roman" w:cs="Times New Roman"/>
          <w:bCs/>
          <w:sz w:val="24"/>
          <w:szCs w:val="24"/>
          <w:lang w:eastAsia="hr-HR"/>
        </w:rPr>
        <w:t>NT</w:t>
      </w:r>
      <w:r w:rsidR="00536EDF" w:rsidRPr="00C954B3">
        <w:rPr>
          <w:rFonts w:ascii="Times New Roman" w:eastAsia="Times New Roman" w:hAnsi="Times New Roman" w:cs="Times New Roman"/>
          <w:bCs/>
          <w:sz w:val="24"/>
          <w:szCs w:val="24"/>
          <w:lang w:eastAsia="hr-HR"/>
        </w:rPr>
        <w:t>-u</w:t>
      </w:r>
      <w:r w:rsidR="00E20024" w:rsidRPr="00C954B3">
        <w:rPr>
          <w:rFonts w:ascii="Times New Roman" w:eastAsia="Times New Roman" w:hAnsi="Times New Roman" w:cs="Times New Roman"/>
          <w:sz w:val="24"/>
          <w:szCs w:val="24"/>
          <w:lang w:eastAsia="hr-HR"/>
        </w:rPr>
        <w:t xml:space="preserve"> </w:t>
      </w:r>
      <w:r w:rsidR="00E20024" w:rsidRPr="00C954B3">
        <w:rPr>
          <w:rFonts w:ascii="Times New Roman" w:eastAsia="Times New Roman" w:hAnsi="Times New Roman" w:cs="Times New Roman"/>
          <w:bCs/>
          <w:sz w:val="24"/>
          <w:szCs w:val="24"/>
          <w:lang w:eastAsia="hr-HR"/>
        </w:rPr>
        <w:t>i TR</w:t>
      </w:r>
      <w:r w:rsidR="00536EDF" w:rsidRPr="00C954B3">
        <w:rPr>
          <w:rFonts w:ascii="Times New Roman" w:eastAsia="Times New Roman" w:hAnsi="Times New Roman" w:cs="Times New Roman"/>
          <w:bCs/>
          <w:sz w:val="24"/>
          <w:szCs w:val="24"/>
          <w:lang w:eastAsia="hr-HR"/>
        </w:rPr>
        <w:t>-u</w:t>
      </w:r>
      <w:r w:rsidR="00E20024" w:rsidRPr="00C954B3">
        <w:rPr>
          <w:rFonts w:ascii="Times New Roman" w:eastAsia="Times New Roman" w:hAnsi="Times New Roman" w:cs="Times New Roman"/>
          <w:sz w:val="24"/>
          <w:szCs w:val="24"/>
          <w:lang w:eastAsia="hr-HR"/>
        </w:rPr>
        <w:t xml:space="preserve"> </w:t>
      </w:r>
      <w:r w:rsidR="00D95CC2" w:rsidRPr="00C954B3">
        <w:rPr>
          <w:rFonts w:ascii="Times New Roman" w:eastAsia="Times New Roman" w:hAnsi="Times New Roman" w:cs="Times New Roman"/>
          <w:sz w:val="24"/>
          <w:szCs w:val="24"/>
          <w:lang w:eastAsia="hr-HR"/>
        </w:rPr>
        <w:t xml:space="preserve">korištenjem standardnih kanala komunikacije, </w:t>
      </w:r>
      <w:r w:rsidR="00F73A23" w:rsidRPr="00C954B3">
        <w:rPr>
          <w:rFonts w:ascii="Times New Roman" w:eastAsia="Times New Roman" w:hAnsi="Times New Roman" w:cs="Times New Roman"/>
          <w:sz w:val="24"/>
          <w:szCs w:val="24"/>
          <w:lang w:eastAsia="hr-HR"/>
        </w:rPr>
        <w:t xml:space="preserve">a kada bude uspostavljeni informacijski sustav eNPOO, </w:t>
      </w:r>
      <w:r w:rsidR="00D95CC2" w:rsidRPr="00C954B3">
        <w:rPr>
          <w:rFonts w:ascii="Times New Roman" w:eastAsia="Times New Roman" w:hAnsi="Times New Roman" w:cs="Times New Roman"/>
          <w:sz w:val="24"/>
          <w:szCs w:val="24"/>
          <w:lang w:eastAsia="hr-HR"/>
        </w:rPr>
        <w:t>putem sustava eNPOO</w:t>
      </w:r>
      <w:r w:rsidR="00F73A23" w:rsidRPr="00C954B3">
        <w:rPr>
          <w:rFonts w:ascii="Times New Roman" w:eastAsia="Times New Roman" w:hAnsi="Times New Roman" w:cs="Times New Roman"/>
          <w:sz w:val="24"/>
          <w:szCs w:val="24"/>
          <w:lang w:eastAsia="hr-HR"/>
        </w:rPr>
        <w:t>, i to:</w:t>
      </w:r>
      <w:r w:rsidR="00D95CC2" w:rsidRPr="00C954B3">
        <w:rPr>
          <w:rFonts w:ascii="Times New Roman" w:eastAsia="Times New Roman" w:hAnsi="Times New Roman" w:cs="Times New Roman"/>
          <w:color w:val="548DD4"/>
          <w:sz w:val="24"/>
          <w:szCs w:val="24"/>
          <w:lang w:eastAsia="hr-HR"/>
        </w:rPr>
        <w:t xml:space="preserve"> </w:t>
      </w:r>
    </w:p>
    <w:p w14:paraId="30D89D81" w14:textId="77777777" w:rsidR="003D1ED5" w:rsidRPr="00C954B3" w:rsidRDefault="003D1ED5" w:rsidP="00624071">
      <w:pPr>
        <w:pBdr>
          <w:top w:val="none" w:sz="0" w:space="0" w:color="000000"/>
          <w:left w:val="none" w:sz="0" w:space="0" w:color="000000"/>
          <w:bottom w:val="none" w:sz="0" w:space="0" w:color="000000"/>
          <w:right w:val="none" w:sz="0" w:space="0" w:color="000000"/>
        </w:pBdr>
        <w:spacing w:after="0" w:line="240" w:lineRule="auto"/>
        <w:jc w:val="both"/>
        <w:rPr>
          <w:rFonts w:ascii="Times New Roman" w:eastAsia="Times New Roman" w:hAnsi="Times New Roman" w:cs="Times New Roman"/>
          <w:sz w:val="24"/>
          <w:szCs w:val="24"/>
          <w:lang w:eastAsia="hr-HR"/>
        </w:rPr>
      </w:pPr>
    </w:p>
    <w:p w14:paraId="51348679" w14:textId="683986DE" w:rsidR="001111BC" w:rsidRPr="00C954B3" w:rsidRDefault="001111BC" w:rsidP="008B14B5">
      <w:pPr>
        <w:pStyle w:val="ListParagraph"/>
        <w:numPr>
          <w:ilvl w:val="0"/>
          <w:numId w:val="5"/>
        </w:numPr>
        <w:pBdr>
          <w:right w:val="none" w:sz="0" w:space="1" w:color="000000"/>
        </w:pBdr>
        <w:jc w:val="both"/>
      </w:pPr>
      <w:r w:rsidRPr="00C954B3">
        <w:t xml:space="preserve">najkasnije u roku od </w:t>
      </w:r>
      <w:r w:rsidR="00D95CC2" w:rsidRPr="00C954B3">
        <w:t>1</w:t>
      </w:r>
      <w:r w:rsidR="00B16D47" w:rsidRPr="00C954B3">
        <w:t xml:space="preserve"> radn</w:t>
      </w:r>
      <w:r w:rsidR="00E716BC" w:rsidRPr="00C954B3">
        <w:t>og</w:t>
      </w:r>
      <w:r w:rsidR="00B16D47" w:rsidRPr="00C954B3">
        <w:t xml:space="preserve"> </w:t>
      </w:r>
      <w:r w:rsidRPr="00C954B3">
        <w:t xml:space="preserve">dana od </w:t>
      </w:r>
      <w:r w:rsidR="003A4E27" w:rsidRPr="00C954B3">
        <w:t>ispunjavanja Obrasca za prijavljivanje sumnji na nepravilnost koja obuhvaća sumnju na prijevaru</w:t>
      </w:r>
      <w:r w:rsidRPr="00C954B3">
        <w:t xml:space="preserve">;  </w:t>
      </w:r>
    </w:p>
    <w:p w14:paraId="6717A9A5" w14:textId="3E7BB61A" w:rsidR="001111BC" w:rsidRPr="00C954B3" w:rsidRDefault="001111BC" w:rsidP="008B14B5">
      <w:pPr>
        <w:pStyle w:val="ListParagraph"/>
        <w:numPr>
          <w:ilvl w:val="0"/>
          <w:numId w:val="5"/>
        </w:numPr>
        <w:pBdr>
          <w:right w:val="none" w:sz="0" w:space="1" w:color="000000"/>
        </w:pBdr>
        <w:jc w:val="both"/>
      </w:pPr>
      <w:r w:rsidRPr="00C954B3">
        <w:t xml:space="preserve">bez odgađanja u vrijeme pripreme Izjave o </w:t>
      </w:r>
      <w:r w:rsidR="00184BDA" w:rsidRPr="00C954B3">
        <w:t>upravljanju</w:t>
      </w:r>
      <w:r w:rsidR="00D76AFC" w:rsidRPr="00C954B3">
        <w:t xml:space="preserve"> i Zahtjeva za plaćanje prema EK</w:t>
      </w:r>
      <w:r w:rsidRPr="00C954B3">
        <w:t>, odmah po primitku informacije o sumnji na prijevaru.</w:t>
      </w:r>
    </w:p>
    <w:p w14:paraId="11D4090B" w14:textId="77777777" w:rsidR="007574A2" w:rsidRPr="00C954B3" w:rsidRDefault="007574A2" w:rsidP="00624071">
      <w:pPr>
        <w:pBdr>
          <w:top w:val="none" w:sz="0" w:space="0" w:color="000000"/>
          <w:left w:val="none" w:sz="0" w:space="0" w:color="000000"/>
          <w:bottom w:val="none" w:sz="0" w:space="0" w:color="000000"/>
          <w:right w:val="none" w:sz="0" w:space="1" w:color="000000"/>
        </w:pBdr>
        <w:spacing w:after="0" w:line="240" w:lineRule="auto"/>
        <w:jc w:val="both"/>
        <w:rPr>
          <w:rFonts w:ascii="Times New Roman" w:eastAsia="Times New Roman" w:hAnsi="Times New Roman" w:cs="Times New Roman"/>
          <w:sz w:val="24"/>
          <w:szCs w:val="24"/>
          <w:lang w:eastAsia="hr-HR"/>
        </w:rPr>
      </w:pPr>
    </w:p>
    <w:p w14:paraId="0E6BA645" w14:textId="6D4B6501" w:rsidR="001111BC" w:rsidRPr="00C954B3" w:rsidRDefault="00020B71" w:rsidP="00624071">
      <w:pPr>
        <w:pBdr>
          <w:top w:val="none" w:sz="0" w:space="0" w:color="000000"/>
          <w:left w:val="none" w:sz="0" w:space="0" w:color="000000"/>
          <w:bottom w:val="none" w:sz="0" w:space="0" w:color="000000"/>
          <w:right w:val="none" w:sz="0" w:space="1" w:color="000000"/>
        </w:pBdr>
        <w:spacing w:after="0" w:line="240" w:lineRule="auto"/>
        <w:jc w:val="both"/>
        <w:rPr>
          <w:rFonts w:ascii="Times New Roman" w:eastAsia="Times New Roman" w:hAnsi="Times New Roman" w:cs="Times New Roman"/>
          <w:sz w:val="24"/>
          <w:szCs w:val="24"/>
          <w:lang w:eastAsia="hr-HR"/>
        </w:rPr>
      </w:pPr>
      <w:r w:rsidRPr="00C954B3">
        <w:rPr>
          <w:rFonts w:ascii="Times New Roman" w:eastAsia="Times New Roman" w:hAnsi="Times New Roman" w:cs="Times New Roman"/>
          <w:b/>
          <w:sz w:val="24"/>
          <w:szCs w:val="24"/>
          <w:lang w:eastAsia="hr-HR"/>
        </w:rPr>
        <w:t>3</w:t>
      </w:r>
      <w:r w:rsidR="007574A2" w:rsidRPr="00C954B3">
        <w:rPr>
          <w:rFonts w:ascii="Times New Roman" w:eastAsia="Times New Roman" w:hAnsi="Times New Roman" w:cs="Times New Roman"/>
          <w:b/>
          <w:sz w:val="24"/>
          <w:szCs w:val="24"/>
          <w:lang w:eastAsia="hr-HR"/>
        </w:rPr>
        <w:t>.</w:t>
      </w:r>
      <w:r w:rsidR="00017186" w:rsidRPr="00C954B3">
        <w:rPr>
          <w:rFonts w:ascii="Times New Roman" w:eastAsia="Times New Roman" w:hAnsi="Times New Roman" w:cs="Times New Roman"/>
          <w:b/>
          <w:sz w:val="24"/>
          <w:szCs w:val="24"/>
          <w:lang w:eastAsia="hr-HR"/>
        </w:rPr>
        <w:t>5</w:t>
      </w:r>
      <w:r w:rsidR="007574A2" w:rsidRPr="00C954B3">
        <w:rPr>
          <w:rFonts w:ascii="Times New Roman" w:eastAsia="Times New Roman" w:hAnsi="Times New Roman" w:cs="Times New Roman"/>
          <w:b/>
          <w:sz w:val="24"/>
          <w:szCs w:val="24"/>
          <w:lang w:eastAsia="hr-HR"/>
        </w:rPr>
        <w:t>.5.</w:t>
      </w:r>
      <w:r w:rsidR="007574A2" w:rsidRPr="00C954B3">
        <w:rPr>
          <w:rFonts w:ascii="Times New Roman" w:eastAsia="Times New Roman" w:hAnsi="Times New Roman" w:cs="Times New Roman"/>
          <w:sz w:val="24"/>
          <w:szCs w:val="24"/>
          <w:lang w:eastAsia="hr-HR"/>
        </w:rPr>
        <w:t xml:space="preserve"> </w:t>
      </w:r>
      <w:r w:rsidR="001111BC" w:rsidRPr="00C954B3">
        <w:rPr>
          <w:rFonts w:ascii="Times New Roman" w:eastAsia="Times New Roman" w:hAnsi="Times New Roman" w:cs="Times New Roman"/>
          <w:sz w:val="24"/>
          <w:szCs w:val="24"/>
          <w:lang w:eastAsia="hr-HR"/>
        </w:rPr>
        <w:t xml:space="preserve">Ako je </w:t>
      </w:r>
      <w:r w:rsidR="00D76AFC" w:rsidRPr="00C954B3">
        <w:rPr>
          <w:rFonts w:ascii="Times New Roman" w:eastAsia="Times New Roman" w:hAnsi="Times New Roman" w:cs="Times New Roman"/>
          <w:sz w:val="24"/>
          <w:szCs w:val="24"/>
          <w:lang w:eastAsia="hr-HR"/>
        </w:rPr>
        <w:t>PT</w:t>
      </w:r>
      <w:r w:rsidR="001111BC" w:rsidRPr="00C954B3">
        <w:rPr>
          <w:rFonts w:ascii="Times New Roman" w:eastAsia="Times New Roman" w:hAnsi="Times New Roman" w:cs="Times New Roman"/>
          <w:sz w:val="24"/>
          <w:szCs w:val="24"/>
          <w:lang w:eastAsia="hr-HR"/>
        </w:rPr>
        <w:t xml:space="preserve"> obavijestio nadležna tijela o postojanju sumnje na nepravilnost, a tijekom utvrđivanja (ne)postojanja nepravilnosti pojavila se sumnja na prijevaru, </w:t>
      </w:r>
      <w:r w:rsidR="00D76AFC" w:rsidRPr="00C954B3">
        <w:rPr>
          <w:rFonts w:ascii="Times New Roman" w:eastAsia="Times New Roman" w:hAnsi="Times New Roman" w:cs="Times New Roman"/>
          <w:sz w:val="24"/>
          <w:szCs w:val="24"/>
          <w:lang w:eastAsia="hr-HR"/>
        </w:rPr>
        <w:t>PT</w:t>
      </w:r>
      <w:r w:rsidR="001111BC" w:rsidRPr="00C954B3">
        <w:rPr>
          <w:rFonts w:ascii="Times New Roman" w:eastAsia="Times New Roman" w:hAnsi="Times New Roman" w:cs="Times New Roman"/>
          <w:sz w:val="24"/>
          <w:szCs w:val="24"/>
          <w:lang w:eastAsia="hr-HR"/>
        </w:rPr>
        <w:t xml:space="preserve"> će o tome, također bez odgađanja obavijestiti </w:t>
      </w:r>
      <w:r w:rsidR="00F86DB8" w:rsidRPr="00C954B3">
        <w:rPr>
          <w:rFonts w:ascii="Times New Roman" w:eastAsia="Times New Roman" w:hAnsi="Times New Roman" w:cs="Times New Roman"/>
          <w:bCs/>
          <w:sz w:val="24"/>
          <w:szCs w:val="24"/>
          <w:lang w:eastAsia="hr-HR"/>
        </w:rPr>
        <w:t>NF</w:t>
      </w:r>
      <w:r w:rsidR="00D76AFC" w:rsidRPr="00C954B3">
        <w:rPr>
          <w:rFonts w:ascii="Times New Roman" w:eastAsia="Times New Roman" w:hAnsi="Times New Roman" w:cs="Times New Roman"/>
          <w:bCs/>
          <w:sz w:val="24"/>
          <w:szCs w:val="24"/>
          <w:lang w:eastAsia="hr-HR"/>
        </w:rPr>
        <w:t xml:space="preserve">, </w:t>
      </w:r>
      <w:r w:rsidR="00F86DB8" w:rsidRPr="00C954B3">
        <w:rPr>
          <w:rFonts w:ascii="Times New Roman" w:eastAsia="Times New Roman" w:hAnsi="Times New Roman" w:cs="Times New Roman"/>
          <w:bCs/>
          <w:sz w:val="24"/>
          <w:szCs w:val="24"/>
          <w:lang w:eastAsia="hr-HR"/>
        </w:rPr>
        <w:t>NT</w:t>
      </w:r>
      <w:r w:rsidR="00D76AFC" w:rsidRPr="00C954B3">
        <w:rPr>
          <w:rFonts w:ascii="Times New Roman" w:eastAsia="Times New Roman" w:hAnsi="Times New Roman" w:cs="Times New Roman"/>
          <w:sz w:val="24"/>
          <w:szCs w:val="24"/>
          <w:lang w:eastAsia="hr-HR"/>
        </w:rPr>
        <w:t xml:space="preserve"> </w:t>
      </w:r>
      <w:r w:rsidR="00D76AFC" w:rsidRPr="00C954B3">
        <w:rPr>
          <w:rFonts w:ascii="Times New Roman" w:eastAsia="Times New Roman" w:hAnsi="Times New Roman" w:cs="Times New Roman"/>
          <w:bCs/>
          <w:sz w:val="24"/>
          <w:szCs w:val="24"/>
          <w:lang w:eastAsia="hr-HR"/>
        </w:rPr>
        <w:t>i TR</w:t>
      </w:r>
      <w:r w:rsidR="001111BC" w:rsidRPr="00C954B3">
        <w:rPr>
          <w:rFonts w:ascii="Times New Roman" w:eastAsia="Times New Roman" w:hAnsi="Times New Roman" w:cs="Times New Roman"/>
          <w:sz w:val="24"/>
          <w:szCs w:val="24"/>
          <w:lang w:eastAsia="hr-HR"/>
        </w:rPr>
        <w:t xml:space="preserve">. </w:t>
      </w:r>
    </w:p>
    <w:p w14:paraId="52D64C2E" w14:textId="77777777" w:rsidR="007574A2" w:rsidRPr="00C954B3" w:rsidRDefault="007574A2" w:rsidP="00624071">
      <w:pPr>
        <w:pBdr>
          <w:top w:val="none" w:sz="0" w:space="0" w:color="000000"/>
          <w:left w:val="none" w:sz="0" w:space="0" w:color="000000"/>
          <w:bottom w:val="none" w:sz="0" w:space="0" w:color="000000"/>
          <w:right w:val="none" w:sz="0" w:space="1" w:color="000000"/>
        </w:pBdr>
        <w:spacing w:after="0" w:line="240" w:lineRule="auto"/>
        <w:jc w:val="both"/>
        <w:rPr>
          <w:rFonts w:ascii="Times New Roman" w:eastAsia="Times New Roman" w:hAnsi="Times New Roman" w:cs="Times New Roman"/>
          <w:sz w:val="24"/>
          <w:szCs w:val="24"/>
          <w:lang w:eastAsia="hr-HR"/>
        </w:rPr>
      </w:pPr>
    </w:p>
    <w:p w14:paraId="02355383" w14:textId="4F7AB4F0" w:rsidR="001111BC" w:rsidRPr="00C954B3" w:rsidRDefault="00020B71" w:rsidP="00624071">
      <w:pPr>
        <w:pBdr>
          <w:top w:val="none" w:sz="0" w:space="0" w:color="000000"/>
          <w:left w:val="none" w:sz="0" w:space="0" w:color="000000"/>
          <w:bottom w:val="none" w:sz="0" w:space="0" w:color="000000"/>
          <w:right w:val="none" w:sz="0" w:space="1" w:color="000000"/>
        </w:pBdr>
        <w:spacing w:after="0" w:line="240" w:lineRule="auto"/>
        <w:jc w:val="both"/>
        <w:rPr>
          <w:rFonts w:ascii="Times New Roman" w:eastAsia="Times New Roman" w:hAnsi="Times New Roman" w:cs="Times New Roman"/>
          <w:color w:val="FF0000"/>
          <w:sz w:val="24"/>
          <w:szCs w:val="24"/>
          <w:u w:val="single"/>
          <w:lang w:eastAsia="hr-HR"/>
        </w:rPr>
      </w:pPr>
      <w:r w:rsidRPr="00C954B3">
        <w:rPr>
          <w:rFonts w:ascii="Times New Roman" w:eastAsia="Times New Roman" w:hAnsi="Times New Roman" w:cs="Times New Roman"/>
          <w:b/>
          <w:sz w:val="24"/>
          <w:szCs w:val="24"/>
          <w:lang w:eastAsia="hr-HR"/>
        </w:rPr>
        <w:t>3</w:t>
      </w:r>
      <w:r w:rsidR="007574A2" w:rsidRPr="00C954B3">
        <w:rPr>
          <w:rFonts w:ascii="Times New Roman" w:eastAsia="Times New Roman" w:hAnsi="Times New Roman" w:cs="Times New Roman"/>
          <w:b/>
          <w:sz w:val="24"/>
          <w:szCs w:val="24"/>
          <w:lang w:eastAsia="hr-HR"/>
        </w:rPr>
        <w:t>.</w:t>
      </w:r>
      <w:r w:rsidR="00017186" w:rsidRPr="00C954B3">
        <w:rPr>
          <w:rFonts w:ascii="Times New Roman" w:eastAsia="Times New Roman" w:hAnsi="Times New Roman" w:cs="Times New Roman"/>
          <w:b/>
          <w:sz w:val="24"/>
          <w:szCs w:val="24"/>
          <w:lang w:eastAsia="hr-HR"/>
        </w:rPr>
        <w:t>5</w:t>
      </w:r>
      <w:r w:rsidR="007574A2" w:rsidRPr="00C954B3">
        <w:rPr>
          <w:rFonts w:ascii="Times New Roman" w:eastAsia="Times New Roman" w:hAnsi="Times New Roman" w:cs="Times New Roman"/>
          <w:b/>
          <w:sz w:val="24"/>
          <w:szCs w:val="24"/>
          <w:lang w:eastAsia="hr-HR"/>
        </w:rPr>
        <w:t>.6.</w:t>
      </w:r>
      <w:r w:rsidR="007574A2" w:rsidRPr="00C954B3">
        <w:rPr>
          <w:rFonts w:ascii="Times New Roman" w:eastAsia="Times New Roman" w:hAnsi="Times New Roman" w:cs="Times New Roman"/>
          <w:sz w:val="24"/>
          <w:szCs w:val="24"/>
          <w:lang w:eastAsia="hr-HR"/>
        </w:rPr>
        <w:t xml:space="preserve"> </w:t>
      </w:r>
      <w:r w:rsidR="001111BC" w:rsidRPr="00C954B3">
        <w:rPr>
          <w:rFonts w:ascii="Times New Roman" w:eastAsia="Times New Roman" w:hAnsi="Times New Roman" w:cs="Times New Roman"/>
          <w:sz w:val="24"/>
          <w:szCs w:val="24"/>
          <w:lang w:eastAsia="hr-HR"/>
        </w:rPr>
        <w:t xml:space="preserve">Postupanje po prijavljenoj sumnji na prijevaru od strane nadležnih tijela ne utječe na obvezu izvještavanja od strane </w:t>
      </w:r>
      <w:r w:rsidR="00D76AFC" w:rsidRPr="00C954B3">
        <w:rPr>
          <w:rFonts w:ascii="Times New Roman" w:eastAsia="Times New Roman" w:hAnsi="Times New Roman" w:cs="Times New Roman"/>
          <w:sz w:val="24"/>
          <w:szCs w:val="24"/>
          <w:lang w:eastAsia="hr-HR"/>
        </w:rPr>
        <w:t>PT</w:t>
      </w:r>
      <w:r w:rsidR="00536EDF" w:rsidRPr="00C954B3">
        <w:rPr>
          <w:rFonts w:ascii="Times New Roman" w:eastAsia="Times New Roman" w:hAnsi="Times New Roman" w:cs="Times New Roman"/>
          <w:sz w:val="24"/>
          <w:szCs w:val="24"/>
          <w:lang w:eastAsia="hr-HR"/>
        </w:rPr>
        <w:t>-a</w:t>
      </w:r>
      <w:r w:rsidR="001111BC" w:rsidRPr="00C954B3">
        <w:rPr>
          <w:rFonts w:ascii="Times New Roman" w:eastAsia="Times New Roman" w:hAnsi="Times New Roman" w:cs="Times New Roman"/>
          <w:sz w:val="24"/>
          <w:szCs w:val="24"/>
          <w:lang w:eastAsia="hr-HR"/>
        </w:rPr>
        <w:t xml:space="preserve">, u slučajevima u kojima su pokrenuti odgovarajući postupci (kazneni, prekršajni i drugi). Obveza izvještavanja postoji sve do okončanja odgovarajućeg postupka i donošenja pravomoćne odluke (u odnosu na one informacije koje mogu biti ili jesu PT-u dostupne). </w:t>
      </w:r>
    </w:p>
    <w:p w14:paraId="52D1710D" w14:textId="77777777" w:rsidR="004A0F76" w:rsidRPr="00C954B3" w:rsidRDefault="004A0F76" w:rsidP="007A13DF">
      <w:pPr>
        <w:rPr>
          <w:rFonts w:ascii="Times New Roman" w:hAnsi="Times New Roman" w:cs="Times New Roman"/>
          <w:lang w:eastAsia="hr-HR"/>
        </w:rPr>
      </w:pPr>
    </w:p>
    <w:p w14:paraId="47EADCDC" w14:textId="62BFB3D9" w:rsidR="001111BC" w:rsidRPr="00C954B3" w:rsidRDefault="00020B71" w:rsidP="00624071">
      <w:pPr>
        <w:pBdr>
          <w:top w:val="single" w:sz="4" w:space="0" w:color="auto"/>
          <w:left w:val="single" w:sz="4" w:space="0" w:color="auto"/>
          <w:bottom w:val="single" w:sz="4" w:space="0" w:color="auto"/>
          <w:right w:val="single" w:sz="4" w:space="0" w:color="auto"/>
        </w:pBdr>
        <w:shd w:val="clear" w:color="auto" w:fill="D9D9D9" w:themeFill="background1" w:themeFillShade="D9"/>
        <w:spacing w:after="0" w:line="240" w:lineRule="auto"/>
        <w:outlineLvl w:val="0"/>
        <w:rPr>
          <w:rFonts w:ascii="Times New Roman" w:eastAsia="Times New Roman" w:hAnsi="Times New Roman" w:cs="Times New Roman"/>
          <w:b/>
          <w:bCs/>
          <w:kern w:val="32"/>
          <w:sz w:val="24"/>
          <w:szCs w:val="24"/>
          <w:lang w:eastAsia="hr-HR"/>
        </w:rPr>
      </w:pPr>
      <w:bookmarkStart w:id="37" w:name="_Toc85026324"/>
      <w:r w:rsidRPr="00C954B3">
        <w:rPr>
          <w:rFonts w:ascii="Times New Roman" w:eastAsia="Times New Roman" w:hAnsi="Times New Roman" w:cs="Times New Roman"/>
          <w:b/>
          <w:bCs/>
          <w:kern w:val="32"/>
          <w:sz w:val="24"/>
          <w:szCs w:val="24"/>
          <w:lang w:eastAsia="hr-HR"/>
        </w:rPr>
        <w:t>4.</w:t>
      </w:r>
      <w:r w:rsidR="001111BC" w:rsidRPr="00C954B3">
        <w:rPr>
          <w:rFonts w:ascii="Times New Roman" w:eastAsia="Times New Roman" w:hAnsi="Times New Roman" w:cs="Times New Roman"/>
          <w:b/>
          <w:bCs/>
          <w:kern w:val="32"/>
          <w:sz w:val="24"/>
          <w:szCs w:val="24"/>
          <w:lang w:eastAsia="hr-HR"/>
        </w:rPr>
        <w:t xml:space="preserve"> POSTUPANJE PO PRIJAVLJENOJ SUMNJI NA NEPRAVILNOST</w:t>
      </w:r>
      <w:bookmarkEnd w:id="37"/>
    </w:p>
    <w:p w14:paraId="1827CC4D" w14:textId="77777777" w:rsidR="001111BC" w:rsidRPr="00C954B3" w:rsidRDefault="001111BC" w:rsidP="007A13DF">
      <w:pPr>
        <w:pBdr>
          <w:top w:val="none" w:sz="0" w:space="0" w:color="000000"/>
          <w:left w:val="none" w:sz="0" w:space="0" w:color="000000"/>
          <w:bottom w:val="none" w:sz="0" w:space="0" w:color="000000"/>
          <w:right w:val="none" w:sz="0" w:space="0" w:color="000000"/>
        </w:pBdr>
        <w:spacing w:line="240" w:lineRule="auto"/>
        <w:ind w:left="868" w:hanging="726"/>
        <w:jc w:val="both"/>
        <w:rPr>
          <w:rFonts w:ascii="Times New Roman" w:eastAsia="Times New Roman" w:hAnsi="Times New Roman" w:cs="Times New Roman"/>
          <w:color w:val="FF0000"/>
          <w:sz w:val="24"/>
          <w:szCs w:val="24"/>
          <w:lang w:eastAsia="hr-HR"/>
        </w:rPr>
      </w:pPr>
    </w:p>
    <w:p w14:paraId="49D55A6C" w14:textId="05A58F74" w:rsidR="001111BC" w:rsidRPr="00C954B3" w:rsidRDefault="00020B71" w:rsidP="00624071">
      <w:pPr>
        <w:pBdr>
          <w:top w:val="single" w:sz="4" w:space="0" w:color="auto"/>
          <w:left w:val="single" w:sz="4" w:space="0" w:color="auto"/>
          <w:bottom w:val="single" w:sz="4" w:space="0" w:color="auto"/>
          <w:right w:val="single" w:sz="4" w:space="0" w:color="auto"/>
        </w:pBdr>
        <w:spacing w:after="0" w:line="240" w:lineRule="auto"/>
        <w:jc w:val="both"/>
        <w:outlineLvl w:val="1"/>
        <w:rPr>
          <w:rFonts w:ascii="Times New Roman" w:eastAsia="Times New Roman" w:hAnsi="Times New Roman" w:cs="Times New Roman"/>
          <w:b/>
          <w:bCs/>
          <w:sz w:val="24"/>
          <w:szCs w:val="24"/>
          <w:lang w:eastAsia="hr-HR"/>
        </w:rPr>
      </w:pPr>
      <w:bookmarkStart w:id="38" w:name="_Toc3383342"/>
      <w:bookmarkStart w:id="39" w:name="_Toc85026325"/>
      <w:r w:rsidRPr="00C954B3">
        <w:rPr>
          <w:rFonts w:ascii="Times New Roman" w:eastAsia="Times New Roman" w:hAnsi="Times New Roman" w:cs="Times New Roman"/>
          <w:b/>
          <w:bCs/>
          <w:sz w:val="24"/>
          <w:szCs w:val="24"/>
          <w:lang w:eastAsia="hr-HR"/>
        </w:rPr>
        <w:t>4.1.</w:t>
      </w:r>
      <w:r w:rsidR="007574A2" w:rsidRPr="00C954B3">
        <w:rPr>
          <w:rFonts w:ascii="Times New Roman" w:eastAsia="Times New Roman" w:hAnsi="Times New Roman" w:cs="Times New Roman"/>
          <w:b/>
          <w:bCs/>
          <w:sz w:val="24"/>
          <w:szCs w:val="24"/>
          <w:lang w:eastAsia="hr-HR"/>
        </w:rPr>
        <w:t xml:space="preserve"> </w:t>
      </w:r>
      <w:r w:rsidR="001111BC" w:rsidRPr="00C954B3">
        <w:rPr>
          <w:rFonts w:ascii="Times New Roman" w:eastAsia="Times New Roman" w:hAnsi="Times New Roman" w:cs="Times New Roman"/>
          <w:b/>
          <w:bCs/>
          <w:sz w:val="24"/>
          <w:szCs w:val="24"/>
          <w:lang w:eastAsia="hr-HR"/>
        </w:rPr>
        <w:t>Utvrđivanje nepravilnosti</w:t>
      </w:r>
      <w:bookmarkEnd w:id="38"/>
      <w:bookmarkEnd w:id="39"/>
      <w:r w:rsidR="001111BC" w:rsidRPr="00C954B3">
        <w:rPr>
          <w:rFonts w:ascii="Times New Roman" w:eastAsia="Times New Roman" w:hAnsi="Times New Roman" w:cs="Times New Roman"/>
          <w:b/>
          <w:bCs/>
          <w:sz w:val="24"/>
          <w:szCs w:val="24"/>
          <w:lang w:eastAsia="hr-HR"/>
        </w:rPr>
        <w:t xml:space="preserve"> </w:t>
      </w:r>
    </w:p>
    <w:p w14:paraId="18FAC0C5" w14:textId="4E89D2AD" w:rsidR="007574A2" w:rsidRPr="00C954B3" w:rsidRDefault="007574A2" w:rsidP="007A13DF">
      <w:pPr>
        <w:spacing w:after="0"/>
        <w:rPr>
          <w:rFonts w:ascii="Times New Roman" w:hAnsi="Times New Roman" w:cs="Times New Roman"/>
          <w:lang w:eastAsia="hr-HR"/>
        </w:rPr>
      </w:pPr>
    </w:p>
    <w:p w14:paraId="53BF1B4B" w14:textId="2CCE5A30" w:rsidR="0019712F" w:rsidRPr="00C954B3" w:rsidRDefault="0019712F" w:rsidP="0019712F">
      <w:pPr>
        <w:pStyle w:val="Bezpopisa1"/>
        <w:jc w:val="both"/>
        <w:rPr>
          <w:noProof w:val="0"/>
          <w:sz w:val="24"/>
          <w:szCs w:val="24"/>
        </w:rPr>
      </w:pPr>
      <w:r w:rsidRPr="00C954B3">
        <w:rPr>
          <w:noProof w:val="0"/>
          <w:sz w:val="24"/>
          <w:szCs w:val="24"/>
        </w:rPr>
        <w:t>Utvrđivanje nepr</w:t>
      </w:r>
      <w:r w:rsidR="00E20024" w:rsidRPr="00C954B3">
        <w:rPr>
          <w:noProof w:val="0"/>
          <w:sz w:val="24"/>
          <w:szCs w:val="24"/>
        </w:rPr>
        <w:t>avilnosti je u nadležnosti PT-a</w:t>
      </w:r>
      <w:r w:rsidRPr="00C954B3">
        <w:rPr>
          <w:noProof w:val="0"/>
          <w:sz w:val="24"/>
          <w:szCs w:val="24"/>
        </w:rPr>
        <w:t xml:space="preserve">, a obuhvaća postupke/kontrole koji se provode s ciljem utvrđivanja toga predstavlja li neka radnja ili propust nepravilnost ili ne. </w:t>
      </w:r>
    </w:p>
    <w:p w14:paraId="186413FC" w14:textId="77777777" w:rsidR="0019712F" w:rsidRPr="00C954B3" w:rsidRDefault="0019712F" w:rsidP="007A13DF">
      <w:pPr>
        <w:spacing w:after="0"/>
        <w:rPr>
          <w:rFonts w:ascii="Times New Roman" w:hAnsi="Times New Roman" w:cs="Times New Roman"/>
          <w:lang w:eastAsia="hr-HR"/>
        </w:rPr>
      </w:pPr>
    </w:p>
    <w:p w14:paraId="3DE2E57C" w14:textId="361754B7" w:rsidR="00020B71" w:rsidRPr="00C954B3" w:rsidRDefault="00020B71" w:rsidP="00624071">
      <w:pPr>
        <w:pBdr>
          <w:top w:val="none" w:sz="0" w:space="0" w:color="000000"/>
          <w:left w:val="none" w:sz="0" w:space="0" w:color="000000"/>
          <w:bottom w:val="none" w:sz="0" w:space="0" w:color="000000"/>
          <w:right w:val="none" w:sz="0" w:space="0" w:color="000000"/>
        </w:pBdr>
        <w:spacing w:after="0" w:line="240" w:lineRule="auto"/>
        <w:jc w:val="both"/>
        <w:outlineLvl w:val="1"/>
        <w:rPr>
          <w:rFonts w:ascii="Times New Roman" w:eastAsia="Times New Roman" w:hAnsi="Times New Roman" w:cs="Times New Roman"/>
          <w:bCs/>
          <w:sz w:val="24"/>
          <w:szCs w:val="24"/>
          <w:lang w:eastAsia="hr-HR"/>
        </w:rPr>
      </w:pPr>
      <w:bookmarkStart w:id="40" w:name="_Toc3383245"/>
      <w:bookmarkStart w:id="41" w:name="_Toc3383343"/>
      <w:bookmarkStart w:id="42" w:name="_Toc85026326"/>
      <w:r w:rsidRPr="00C954B3">
        <w:rPr>
          <w:rFonts w:ascii="Times New Roman" w:eastAsia="Times New Roman" w:hAnsi="Times New Roman" w:cs="Times New Roman"/>
          <w:b/>
          <w:bCs/>
          <w:sz w:val="24"/>
          <w:szCs w:val="24"/>
          <w:lang w:eastAsia="hr-HR"/>
        </w:rPr>
        <w:t>4</w:t>
      </w:r>
      <w:r w:rsidR="007574A2" w:rsidRPr="00C954B3">
        <w:rPr>
          <w:rFonts w:ascii="Times New Roman" w:eastAsia="Times New Roman" w:hAnsi="Times New Roman" w:cs="Times New Roman"/>
          <w:b/>
          <w:bCs/>
          <w:sz w:val="24"/>
          <w:szCs w:val="24"/>
          <w:lang w:eastAsia="hr-HR"/>
        </w:rPr>
        <w:t>.1.1</w:t>
      </w:r>
      <w:r w:rsidR="007574A2" w:rsidRPr="00C954B3">
        <w:rPr>
          <w:rFonts w:ascii="Times New Roman" w:eastAsia="Times New Roman" w:hAnsi="Times New Roman" w:cs="Times New Roman"/>
          <w:bCs/>
          <w:sz w:val="24"/>
          <w:szCs w:val="24"/>
          <w:lang w:eastAsia="hr-HR"/>
        </w:rPr>
        <w:t xml:space="preserve">. </w:t>
      </w:r>
      <w:r w:rsidR="003C260E" w:rsidRPr="00C954B3">
        <w:rPr>
          <w:rFonts w:ascii="Times New Roman" w:eastAsia="Times New Roman" w:hAnsi="Times New Roman" w:cs="Times New Roman"/>
          <w:bCs/>
          <w:sz w:val="24"/>
          <w:szCs w:val="24"/>
          <w:lang w:eastAsia="hr-HR"/>
        </w:rPr>
        <w:t xml:space="preserve">Obrazac  za prijavljivanje sumnje na nepravilnosti ispunjava </w:t>
      </w:r>
      <w:r w:rsidR="00F96FD0" w:rsidRPr="00C954B3">
        <w:rPr>
          <w:rFonts w:ascii="Times New Roman" w:eastAsia="Times New Roman" w:hAnsi="Times New Roman" w:cs="Times New Roman"/>
          <w:bCs/>
          <w:sz w:val="24"/>
          <w:szCs w:val="24"/>
          <w:lang w:eastAsia="hr-HR"/>
        </w:rPr>
        <w:t>se u</w:t>
      </w:r>
      <w:r w:rsidR="003C260E" w:rsidRPr="00C954B3">
        <w:rPr>
          <w:rFonts w:ascii="Times New Roman" w:eastAsia="Times New Roman" w:hAnsi="Times New Roman" w:cs="Times New Roman"/>
          <w:bCs/>
          <w:sz w:val="24"/>
          <w:szCs w:val="24"/>
          <w:lang w:eastAsia="hr-HR"/>
        </w:rPr>
        <w:t xml:space="preserve"> roku </w:t>
      </w:r>
      <w:r w:rsidR="00D95CC2" w:rsidRPr="00C954B3">
        <w:rPr>
          <w:rFonts w:ascii="Times New Roman" w:eastAsia="Times New Roman" w:hAnsi="Times New Roman" w:cs="Times New Roman"/>
          <w:bCs/>
          <w:sz w:val="24"/>
          <w:szCs w:val="24"/>
          <w:lang w:eastAsia="hr-HR"/>
        </w:rPr>
        <w:t>2</w:t>
      </w:r>
      <w:r w:rsidR="00B16D47" w:rsidRPr="00C954B3">
        <w:rPr>
          <w:rFonts w:ascii="Times New Roman" w:eastAsia="Times New Roman" w:hAnsi="Times New Roman" w:cs="Times New Roman"/>
          <w:bCs/>
          <w:sz w:val="24"/>
          <w:szCs w:val="24"/>
          <w:lang w:eastAsia="hr-HR"/>
        </w:rPr>
        <w:t xml:space="preserve"> radn</w:t>
      </w:r>
      <w:r w:rsidR="00D95CC2" w:rsidRPr="00C954B3">
        <w:rPr>
          <w:rFonts w:ascii="Times New Roman" w:eastAsia="Times New Roman" w:hAnsi="Times New Roman" w:cs="Times New Roman"/>
          <w:bCs/>
          <w:sz w:val="24"/>
          <w:szCs w:val="24"/>
          <w:lang w:eastAsia="hr-HR"/>
        </w:rPr>
        <w:t>a</w:t>
      </w:r>
      <w:r w:rsidR="00B16D47" w:rsidRPr="00C954B3">
        <w:rPr>
          <w:rFonts w:ascii="Times New Roman" w:eastAsia="Times New Roman" w:hAnsi="Times New Roman" w:cs="Times New Roman"/>
          <w:bCs/>
          <w:sz w:val="24"/>
          <w:szCs w:val="24"/>
          <w:lang w:eastAsia="hr-HR"/>
        </w:rPr>
        <w:t xml:space="preserve"> </w:t>
      </w:r>
      <w:r w:rsidR="003C260E" w:rsidRPr="00C954B3">
        <w:rPr>
          <w:rFonts w:ascii="Times New Roman" w:eastAsia="Times New Roman" w:hAnsi="Times New Roman" w:cs="Times New Roman"/>
          <w:bCs/>
          <w:sz w:val="24"/>
          <w:szCs w:val="24"/>
          <w:lang w:eastAsia="hr-HR"/>
        </w:rPr>
        <w:t xml:space="preserve">dana od primitka prijave sumnje na nepravilnost odnosno saznanja za odlučne činjenice na temelju kojih se sumnja na nepravilnost. </w:t>
      </w:r>
      <w:r w:rsidR="00207985" w:rsidRPr="00C954B3">
        <w:rPr>
          <w:rFonts w:ascii="Times New Roman" w:eastAsia="Times New Roman" w:hAnsi="Times New Roman" w:cs="Times New Roman"/>
          <w:bCs/>
          <w:sz w:val="24"/>
          <w:szCs w:val="24"/>
          <w:lang w:eastAsia="hr-HR"/>
        </w:rPr>
        <w:t>O</w:t>
      </w:r>
      <w:r w:rsidR="001E11A7" w:rsidRPr="00C954B3">
        <w:rPr>
          <w:rFonts w:ascii="Times New Roman" w:eastAsia="Times New Roman" w:hAnsi="Times New Roman" w:cs="Times New Roman"/>
          <w:bCs/>
          <w:sz w:val="24"/>
          <w:szCs w:val="24"/>
          <w:lang w:eastAsia="hr-HR"/>
        </w:rPr>
        <w:t xml:space="preserve">soba za nepravilnosti </w:t>
      </w:r>
      <w:r w:rsidR="003C260E" w:rsidRPr="00C954B3">
        <w:rPr>
          <w:rFonts w:ascii="Times New Roman" w:eastAsia="Times New Roman" w:hAnsi="Times New Roman" w:cs="Times New Roman"/>
          <w:bCs/>
          <w:sz w:val="24"/>
          <w:szCs w:val="24"/>
          <w:lang w:eastAsia="hr-HR"/>
        </w:rPr>
        <w:t xml:space="preserve">započinje postupak utvrđivanja (procjenjivanja, analiziranja) nepravilnosti u roku od </w:t>
      </w:r>
      <w:r w:rsidR="00D95CC2" w:rsidRPr="00C954B3">
        <w:rPr>
          <w:rFonts w:ascii="Times New Roman" w:eastAsia="Times New Roman" w:hAnsi="Times New Roman" w:cs="Times New Roman"/>
          <w:bCs/>
          <w:sz w:val="24"/>
          <w:szCs w:val="24"/>
          <w:lang w:eastAsia="hr-HR"/>
        </w:rPr>
        <w:t>3</w:t>
      </w:r>
      <w:r w:rsidR="00B16D47" w:rsidRPr="00C954B3">
        <w:rPr>
          <w:rFonts w:ascii="Times New Roman" w:eastAsia="Times New Roman" w:hAnsi="Times New Roman" w:cs="Times New Roman"/>
          <w:bCs/>
          <w:sz w:val="24"/>
          <w:szCs w:val="24"/>
          <w:lang w:eastAsia="hr-HR"/>
        </w:rPr>
        <w:t xml:space="preserve"> radn</w:t>
      </w:r>
      <w:r w:rsidR="00D95CC2" w:rsidRPr="00C954B3">
        <w:rPr>
          <w:rFonts w:ascii="Times New Roman" w:eastAsia="Times New Roman" w:hAnsi="Times New Roman" w:cs="Times New Roman"/>
          <w:bCs/>
          <w:sz w:val="24"/>
          <w:szCs w:val="24"/>
          <w:lang w:eastAsia="hr-HR"/>
        </w:rPr>
        <w:t>a</w:t>
      </w:r>
      <w:r w:rsidR="00B16D47" w:rsidRPr="00C954B3">
        <w:rPr>
          <w:rFonts w:ascii="Times New Roman" w:eastAsia="Times New Roman" w:hAnsi="Times New Roman" w:cs="Times New Roman"/>
          <w:bCs/>
          <w:sz w:val="24"/>
          <w:szCs w:val="24"/>
          <w:lang w:eastAsia="hr-HR"/>
        </w:rPr>
        <w:t xml:space="preserve"> </w:t>
      </w:r>
      <w:r w:rsidR="003C260E" w:rsidRPr="00C954B3">
        <w:rPr>
          <w:rFonts w:ascii="Times New Roman" w:eastAsia="Times New Roman" w:hAnsi="Times New Roman" w:cs="Times New Roman"/>
          <w:bCs/>
          <w:sz w:val="24"/>
          <w:szCs w:val="24"/>
          <w:lang w:eastAsia="hr-HR"/>
        </w:rPr>
        <w:t>dana od dana ispunjavanja navedenog Obrasca</w:t>
      </w:r>
      <w:r w:rsidR="001111BC" w:rsidRPr="00C954B3">
        <w:rPr>
          <w:rFonts w:ascii="Times New Roman" w:eastAsia="Times New Roman" w:hAnsi="Times New Roman" w:cs="Times New Roman"/>
          <w:bCs/>
          <w:sz w:val="24"/>
          <w:szCs w:val="24"/>
          <w:lang w:eastAsia="hr-HR"/>
        </w:rPr>
        <w:t>.</w:t>
      </w:r>
      <w:bookmarkEnd w:id="40"/>
      <w:bookmarkEnd w:id="41"/>
      <w:bookmarkEnd w:id="42"/>
    </w:p>
    <w:p w14:paraId="448A8A62" w14:textId="77777777" w:rsidR="007574A2" w:rsidRPr="00C954B3" w:rsidRDefault="007574A2" w:rsidP="00EB05C4">
      <w:pPr>
        <w:pBdr>
          <w:top w:val="none" w:sz="0" w:space="0" w:color="000000"/>
          <w:left w:val="none" w:sz="0" w:space="0" w:color="000000"/>
          <w:bottom w:val="none" w:sz="0" w:space="0" w:color="000000"/>
          <w:right w:val="none" w:sz="0" w:space="0" w:color="000000"/>
        </w:pBdr>
        <w:spacing w:after="0" w:line="240" w:lineRule="auto"/>
        <w:jc w:val="both"/>
        <w:outlineLvl w:val="1"/>
        <w:rPr>
          <w:rFonts w:ascii="Times New Roman" w:hAnsi="Times New Roman" w:cs="Times New Roman"/>
          <w:sz w:val="24"/>
          <w:szCs w:val="24"/>
          <w:lang w:eastAsia="hr-HR"/>
        </w:rPr>
      </w:pPr>
    </w:p>
    <w:p w14:paraId="11EB9E42" w14:textId="1D9435FB" w:rsidR="00CB3A01" w:rsidRPr="00C954B3" w:rsidRDefault="00020B71" w:rsidP="00184BDA">
      <w:pPr>
        <w:pBdr>
          <w:top w:val="none" w:sz="0" w:space="0" w:color="000000"/>
          <w:left w:val="none" w:sz="0" w:space="0" w:color="000000"/>
          <w:bottom w:val="none" w:sz="0" w:space="0" w:color="000000"/>
          <w:right w:val="none" w:sz="0" w:space="0" w:color="000000"/>
        </w:pBdr>
        <w:spacing w:after="0" w:line="240" w:lineRule="auto"/>
        <w:jc w:val="both"/>
        <w:outlineLvl w:val="1"/>
        <w:rPr>
          <w:rFonts w:ascii="Times New Roman" w:hAnsi="Times New Roman" w:cs="Times New Roman"/>
          <w:sz w:val="24"/>
          <w:szCs w:val="24"/>
          <w:lang w:eastAsia="hr-HR"/>
        </w:rPr>
      </w:pPr>
      <w:bookmarkStart w:id="43" w:name="_Toc85026327"/>
      <w:bookmarkStart w:id="44" w:name="_Toc3383246"/>
      <w:bookmarkStart w:id="45" w:name="_Toc3383344"/>
      <w:r w:rsidRPr="00C954B3">
        <w:rPr>
          <w:rFonts w:ascii="Times New Roman" w:eastAsia="Times New Roman" w:hAnsi="Times New Roman" w:cs="Times New Roman"/>
          <w:b/>
          <w:bCs/>
          <w:sz w:val="24"/>
          <w:szCs w:val="24"/>
          <w:lang w:eastAsia="hr-HR"/>
        </w:rPr>
        <w:t>4</w:t>
      </w:r>
      <w:r w:rsidR="007574A2" w:rsidRPr="00C954B3">
        <w:rPr>
          <w:rFonts w:ascii="Times New Roman" w:eastAsia="Times New Roman" w:hAnsi="Times New Roman" w:cs="Times New Roman"/>
          <w:b/>
          <w:bCs/>
          <w:sz w:val="24"/>
          <w:szCs w:val="24"/>
          <w:lang w:eastAsia="hr-HR"/>
        </w:rPr>
        <w:t>.1.2.</w:t>
      </w:r>
      <w:r w:rsidR="007574A2" w:rsidRPr="00C954B3">
        <w:rPr>
          <w:rFonts w:ascii="Times New Roman" w:eastAsia="Times New Roman" w:hAnsi="Times New Roman" w:cs="Times New Roman"/>
          <w:bCs/>
          <w:sz w:val="24"/>
          <w:szCs w:val="24"/>
          <w:lang w:eastAsia="hr-HR"/>
        </w:rPr>
        <w:t xml:space="preserve"> </w:t>
      </w:r>
      <w:r w:rsidR="001111BC" w:rsidRPr="00C954B3">
        <w:rPr>
          <w:rFonts w:ascii="Times New Roman" w:eastAsia="Times New Roman" w:hAnsi="Times New Roman" w:cs="Times New Roman"/>
          <w:bCs/>
          <w:sz w:val="24"/>
          <w:szCs w:val="24"/>
          <w:lang w:eastAsia="hr-HR"/>
        </w:rPr>
        <w:t xml:space="preserve">Ako je prijavljena sumnja na nepravilnost u odnosu na troškove koji još uvijek nisu prijavljeni u Zahtjevu za nadoknadom sredstava (ZNS), a ne može se sa sigurnošću utvrditi da </w:t>
      </w:r>
      <w:r w:rsidR="001111BC" w:rsidRPr="00C954B3">
        <w:rPr>
          <w:rFonts w:ascii="Times New Roman" w:eastAsia="Times New Roman" w:hAnsi="Times New Roman" w:cs="Times New Roman"/>
          <w:bCs/>
          <w:sz w:val="24"/>
          <w:szCs w:val="24"/>
          <w:lang w:eastAsia="hr-HR"/>
        </w:rPr>
        <w:lastRenderedPageBreak/>
        <w:t xml:space="preserve">će ih korisnik potraživati, </w:t>
      </w:r>
      <w:r w:rsidR="00017186" w:rsidRPr="00C954B3">
        <w:rPr>
          <w:rFonts w:ascii="Times New Roman" w:eastAsia="Times New Roman" w:hAnsi="Times New Roman" w:cs="Times New Roman"/>
          <w:bCs/>
          <w:sz w:val="24"/>
          <w:szCs w:val="24"/>
          <w:lang w:eastAsia="hr-HR"/>
        </w:rPr>
        <w:t xml:space="preserve">ovisno o okolnostima slučaja </w:t>
      </w:r>
      <w:r w:rsidR="00E20024" w:rsidRPr="00C954B3">
        <w:rPr>
          <w:rFonts w:ascii="Times New Roman" w:eastAsia="Times New Roman" w:hAnsi="Times New Roman" w:cs="Times New Roman"/>
          <w:bCs/>
          <w:sz w:val="24"/>
          <w:szCs w:val="24"/>
          <w:lang w:eastAsia="hr-HR"/>
        </w:rPr>
        <w:t>PT</w:t>
      </w:r>
      <w:r w:rsidR="001111BC" w:rsidRPr="00C954B3">
        <w:rPr>
          <w:rFonts w:ascii="Times New Roman" w:eastAsia="Times New Roman" w:hAnsi="Times New Roman" w:cs="Times New Roman"/>
          <w:bCs/>
          <w:sz w:val="24"/>
          <w:szCs w:val="24"/>
          <w:lang w:eastAsia="hr-HR"/>
        </w:rPr>
        <w:t xml:space="preserve"> </w:t>
      </w:r>
      <w:r w:rsidR="005D646D" w:rsidRPr="00C954B3">
        <w:rPr>
          <w:rFonts w:ascii="Times New Roman" w:eastAsia="Times New Roman" w:hAnsi="Times New Roman" w:cs="Times New Roman"/>
          <w:bCs/>
          <w:sz w:val="24"/>
          <w:szCs w:val="24"/>
          <w:lang w:eastAsia="hr-HR"/>
        </w:rPr>
        <w:t xml:space="preserve">odlaže </w:t>
      </w:r>
      <w:r w:rsidR="00017186" w:rsidRPr="00C954B3">
        <w:rPr>
          <w:rFonts w:ascii="Times New Roman" w:eastAsia="Times New Roman" w:hAnsi="Times New Roman" w:cs="Times New Roman"/>
          <w:bCs/>
          <w:sz w:val="24"/>
          <w:szCs w:val="24"/>
          <w:lang w:eastAsia="hr-HR"/>
        </w:rPr>
        <w:t xml:space="preserve">ovjeru Obrasca za prijavljivanje sumnje na nepravilnost, donošenje Odluke o nepravilnosti </w:t>
      </w:r>
      <w:r w:rsidR="005D646D" w:rsidRPr="00C954B3">
        <w:rPr>
          <w:rFonts w:ascii="Times New Roman" w:eastAsia="Times New Roman" w:hAnsi="Times New Roman" w:cs="Times New Roman"/>
          <w:bCs/>
          <w:sz w:val="24"/>
          <w:szCs w:val="24"/>
          <w:lang w:eastAsia="hr-HR"/>
        </w:rPr>
        <w:t>sve dok prethodno navedeni troškovi ne budu zaista prijavljeni u ZNS-u</w:t>
      </w:r>
      <w:r w:rsidR="00017186" w:rsidRPr="00C954B3">
        <w:rPr>
          <w:rFonts w:ascii="Times New Roman" w:hAnsi="Times New Roman" w:cs="Times New Roman"/>
          <w:sz w:val="24"/>
          <w:szCs w:val="24"/>
          <w:lang w:eastAsia="hr-HR"/>
        </w:rPr>
        <w:t xml:space="preserve"> ili donosi Odluku u kojoj naznačuje da će se ista primijeniti u trenutku potraživanja povezanog troška</w:t>
      </w:r>
      <w:r w:rsidR="00174152" w:rsidRPr="00C954B3">
        <w:rPr>
          <w:rFonts w:ascii="Times New Roman" w:hAnsi="Times New Roman" w:cs="Times New Roman"/>
          <w:sz w:val="24"/>
          <w:szCs w:val="24"/>
          <w:lang w:eastAsia="hr-HR"/>
        </w:rPr>
        <w:t>.</w:t>
      </w:r>
      <w:bookmarkEnd w:id="43"/>
    </w:p>
    <w:p w14:paraId="307A7BA5" w14:textId="77777777" w:rsidR="00174152" w:rsidRPr="00C954B3" w:rsidRDefault="00174152" w:rsidP="00184BDA">
      <w:pPr>
        <w:pBdr>
          <w:top w:val="none" w:sz="0" w:space="0" w:color="000000"/>
          <w:left w:val="none" w:sz="0" w:space="0" w:color="000000"/>
          <w:bottom w:val="none" w:sz="0" w:space="0" w:color="000000"/>
          <w:right w:val="none" w:sz="0" w:space="0" w:color="000000"/>
        </w:pBdr>
        <w:spacing w:after="0" w:line="240" w:lineRule="auto"/>
        <w:jc w:val="both"/>
        <w:outlineLvl w:val="1"/>
        <w:rPr>
          <w:rFonts w:ascii="Times New Roman" w:hAnsi="Times New Roman" w:cs="Times New Roman"/>
          <w:lang w:eastAsia="hr-HR"/>
        </w:rPr>
      </w:pPr>
    </w:p>
    <w:p w14:paraId="1722F67D" w14:textId="77564075" w:rsidR="001111BC" w:rsidRPr="00C954B3" w:rsidRDefault="000A589F" w:rsidP="007A13DF">
      <w:pPr>
        <w:spacing w:after="0"/>
        <w:jc w:val="both"/>
        <w:rPr>
          <w:rFonts w:ascii="Times New Roman" w:eastAsia="Times New Roman" w:hAnsi="Times New Roman" w:cs="Times New Roman"/>
          <w:bCs/>
          <w:sz w:val="24"/>
          <w:szCs w:val="24"/>
          <w:lang w:eastAsia="hr-HR"/>
        </w:rPr>
      </w:pPr>
      <w:r w:rsidRPr="00C954B3">
        <w:rPr>
          <w:rFonts w:ascii="Times New Roman" w:eastAsia="Times New Roman" w:hAnsi="Times New Roman" w:cs="Times New Roman"/>
          <w:bCs/>
          <w:sz w:val="24"/>
          <w:szCs w:val="24"/>
          <w:lang w:eastAsia="hr-HR"/>
        </w:rPr>
        <w:t xml:space="preserve">Ukoliko se nepravilnost odnosi na postupak nabave kod korisnika, a dokumentacija </w:t>
      </w:r>
      <w:r w:rsidR="006F0F73" w:rsidRPr="00C954B3">
        <w:rPr>
          <w:rFonts w:ascii="Times New Roman" w:eastAsia="Times New Roman" w:hAnsi="Times New Roman" w:cs="Times New Roman"/>
          <w:bCs/>
          <w:sz w:val="24"/>
          <w:szCs w:val="24"/>
          <w:lang w:eastAsia="hr-HR"/>
        </w:rPr>
        <w:t xml:space="preserve">o nabavi </w:t>
      </w:r>
      <w:r w:rsidRPr="00C954B3">
        <w:rPr>
          <w:rFonts w:ascii="Times New Roman" w:eastAsia="Times New Roman" w:hAnsi="Times New Roman" w:cs="Times New Roman"/>
          <w:bCs/>
          <w:sz w:val="24"/>
          <w:szCs w:val="24"/>
          <w:lang w:eastAsia="hr-HR"/>
        </w:rPr>
        <w:t xml:space="preserve">još uvijek nije dostavljena </w:t>
      </w:r>
      <w:r w:rsidR="00CC3812" w:rsidRPr="00C954B3">
        <w:rPr>
          <w:rFonts w:ascii="Times New Roman" w:eastAsia="Times New Roman" w:hAnsi="Times New Roman" w:cs="Times New Roman"/>
          <w:bCs/>
          <w:sz w:val="24"/>
          <w:szCs w:val="24"/>
          <w:lang w:eastAsia="hr-HR"/>
        </w:rPr>
        <w:t>PT</w:t>
      </w:r>
      <w:r w:rsidR="00E20024" w:rsidRPr="00C954B3">
        <w:rPr>
          <w:rFonts w:ascii="Times New Roman" w:eastAsia="Times New Roman" w:hAnsi="Times New Roman" w:cs="Times New Roman"/>
          <w:bCs/>
          <w:sz w:val="24"/>
          <w:szCs w:val="24"/>
          <w:lang w:eastAsia="hr-HR"/>
        </w:rPr>
        <w:t>-u</w:t>
      </w:r>
      <w:r w:rsidRPr="00C954B3">
        <w:rPr>
          <w:rFonts w:ascii="Times New Roman" w:eastAsia="Times New Roman" w:hAnsi="Times New Roman" w:cs="Times New Roman"/>
          <w:bCs/>
          <w:sz w:val="24"/>
          <w:szCs w:val="24"/>
          <w:lang w:eastAsia="hr-HR"/>
        </w:rPr>
        <w:t xml:space="preserve"> na provjeru, rok </w:t>
      </w:r>
      <w:r w:rsidR="00174152" w:rsidRPr="00C954B3">
        <w:rPr>
          <w:rFonts w:ascii="Times New Roman" w:eastAsia="Times New Roman" w:hAnsi="Times New Roman" w:cs="Times New Roman"/>
          <w:bCs/>
          <w:sz w:val="24"/>
          <w:szCs w:val="24"/>
          <w:lang w:eastAsia="hr-HR"/>
        </w:rPr>
        <w:t xml:space="preserve">od </w:t>
      </w:r>
      <w:r w:rsidR="00D95CC2" w:rsidRPr="00C954B3">
        <w:rPr>
          <w:rFonts w:ascii="Times New Roman" w:eastAsia="Times New Roman" w:hAnsi="Times New Roman" w:cs="Times New Roman"/>
          <w:bCs/>
          <w:sz w:val="24"/>
          <w:szCs w:val="24"/>
          <w:lang w:eastAsia="hr-HR"/>
        </w:rPr>
        <w:t>3</w:t>
      </w:r>
      <w:r w:rsidR="00174152" w:rsidRPr="00C954B3">
        <w:rPr>
          <w:rFonts w:ascii="Times New Roman" w:eastAsia="Times New Roman" w:hAnsi="Times New Roman" w:cs="Times New Roman"/>
          <w:bCs/>
          <w:sz w:val="24"/>
          <w:szCs w:val="24"/>
          <w:lang w:eastAsia="hr-HR"/>
        </w:rPr>
        <w:t xml:space="preserve"> radn</w:t>
      </w:r>
      <w:r w:rsidR="00D95CC2" w:rsidRPr="00C954B3">
        <w:rPr>
          <w:rFonts w:ascii="Times New Roman" w:eastAsia="Times New Roman" w:hAnsi="Times New Roman" w:cs="Times New Roman"/>
          <w:bCs/>
          <w:sz w:val="24"/>
          <w:szCs w:val="24"/>
          <w:lang w:eastAsia="hr-HR"/>
        </w:rPr>
        <w:t>a</w:t>
      </w:r>
      <w:r w:rsidR="00174152" w:rsidRPr="00C954B3">
        <w:rPr>
          <w:rFonts w:ascii="Times New Roman" w:eastAsia="Times New Roman" w:hAnsi="Times New Roman" w:cs="Times New Roman"/>
          <w:bCs/>
          <w:sz w:val="24"/>
          <w:szCs w:val="24"/>
          <w:lang w:eastAsia="hr-HR"/>
        </w:rPr>
        <w:t xml:space="preserve"> dana </w:t>
      </w:r>
      <w:r w:rsidR="001111BC" w:rsidRPr="00C954B3">
        <w:rPr>
          <w:rFonts w:ascii="Times New Roman" w:eastAsia="Times New Roman" w:hAnsi="Times New Roman" w:cs="Times New Roman"/>
          <w:bCs/>
          <w:sz w:val="24"/>
          <w:szCs w:val="24"/>
          <w:lang w:eastAsia="hr-HR"/>
        </w:rPr>
        <w:t xml:space="preserve">teče od dana zaprimanja relevantne dokumentacije (ZNS, dokumentaciju </w:t>
      </w:r>
      <w:r w:rsidR="006F0F73" w:rsidRPr="00C954B3">
        <w:rPr>
          <w:rFonts w:ascii="Times New Roman" w:eastAsia="Times New Roman" w:hAnsi="Times New Roman" w:cs="Times New Roman"/>
          <w:bCs/>
          <w:sz w:val="24"/>
          <w:szCs w:val="24"/>
          <w:lang w:eastAsia="hr-HR"/>
        </w:rPr>
        <w:t xml:space="preserve">o nabavi </w:t>
      </w:r>
      <w:r w:rsidR="001111BC" w:rsidRPr="00C954B3">
        <w:rPr>
          <w:rFonts w:ascii="Times New Roman" w:eastAsia="Times New Roman" w:hAnsi="Times New Roman" w:cs="Times New Roman"/>
          <w:bCs/>
          <w:sz w:val="24"/>
          <w:szCs w:val="24"/>
          <w:lang w:eastAsia="hr-HR"/>
        </w:rPr>
        <w:t xml:space="preserve"> ili drugu relevantnu dokumentaciju iz koje mora biti vidljivo kada je zaprimljena, što mora biti naznačeno i vidljivo u odnosu na predmetni Obrazac) na temelju koje je moguće donijeti odluku o nepravilnosti. O navedenom se obavještava voditelj projekta koji je, uz osobu za nepravilnosti, obvezan pratiti prijavljivanje troška povezanog s nepravilnošću te o navedenom izvijestiti osobu za nepravilnosti.</w:t>
      </w:r>
      <w:bookmarkEnd w:id="44"/>
      <w:bookmarkEnd w:id="45"/>
    </w:p>
    <w:p w14:paraId="3356C8D7" w14:textId="77777777" w:rsidR="007574A2" w:rsidRPr="00C954B3" w:rsidRDefault="007574A2" w:rsidP="007A13DF">
      <w:pPr>
        <w:spacing w:after="0"/>
        <w:rPr>
          <w:rFonts w:ascii="Times New Roman" w:hAnsi="Times New Roman" w:cs="Times New Roman"/>
          <w:lang w:eastAsia="hr-HR"/>
        </w:rPr>
      </w:pPr>
    </w:p>
    <w:p w14:paraId="2363B91F" w14:textId="3B8CDB53" w:rsidR="001111BC" w:rsidRPr="00C954B3" w:rsidRDefault="00020B71" w:rsidP="007A13DF">
      <w:pPr>
        <w:pBdr>
          <w:top w:val="none" w:sz="0" w:space="0" w:color="000000"/>
          <w:left w:val="none" w:sz="0" w:space="0" w:color="000000"/>
          <w:bottom w:val="none" w:sz="0" w:space="0" w:color="000000"/>
          <w:right w:val="none" w:sz="0" w:space="0" w:color="000000"/>
        </w:pBdr>
        <w:spacing w:after="0" w:line="240" w:lineRule="auto"/>
        <w:jc w:val="both"/>
        <w:outlineLvl w:val="1"/>
        <w:rPr>
          <w:rFonts w:ascii="Times New Roman" w:eastAsia="Times New Roman" w:hAnsi="Times New Roman" w:cs="Times New Roman"/>
          <w:bCs/>
          <w:sz w:val="24"/>
          <w:szCs w:val="24"/>
          <w:lang w:eastAsia="hr-HR"/>
        </w:rPr>
      </w:pPr>
      <w:bookmarkStart w:id="46" w:name="_Toc3383247"/>
      <w:bookmarkStart w:id="47" w:name="_Toc3383345"/>
      <w:bookmarkStart w:id="48" w:name="_Toc85026328"/>
      <w:r w:rsidRPr="00C954B3">
        <w:rPr>
          <w:rFonts w:ascii="Times New Roman" w:eastAsia="Times New Roman" w:hAnsi="Times New Roman" w:cs="Times New Roman"/>
          <w:b/>
          <w:bCs/>
          <w:sz w:val="24"/>
          <w:szCs w:val="24"/>
          <w:lang w:eastAsia="hr-HR"/>
        </w:rPr>
        <w:t>4</w:t>
      </w:r>
      <w:r w:rsidR="007574A2" w:rsidRPr="00C954B3">
        <w:rPr>
          <w:rFonts w:ascii="Times New Roman" w:eastAsia="Times New Roman" w:hAnsi="Times New Roman" w:cs="Times New Roman"/>
          <w:b/>
          <w:bCs/>
          <w:sz w:val="24"/>
          <w:szCs w:val="24"/>
          <w:lang w:eastAsia="hr-HR"/>
        </w:rPr>
        <w:t>.1.3.</w:t>
      </w:r>
      <w:r w:rsidR="00AB1BB1" w:rsidRPr="00C954B3">
        <w:rPr>
          <w:rFonts w:ascii="Times New Roman" w:eastAsia="Times New Roman" w:hAnsi="Times New Roman" w:cs="Times New Roman"/>
          <w:bCs/>
          <w:sz w:val="24"/>
          <w:szCs w:val="24"/>
          <w:lang w:eastAsia="hr-HR"/>
        </w:rPr>
        <w:t xml:space="preserve"> </w:t>
      </w:r>
      <w:r w:rsidR="001111BC" w:rsidRPr="00C954B3">
        <w:rPr>
          <w:rFonts w:ascii="Times New Roman" w:eastAsia="Times New Roman" w:hAnsi="Times New Roman" w:cs="Times New Roman"/>
          <w:bCs/>
          <w:sz w:val="24"/>
          <w:szCs w:val="24"/>
          <w:lang w:eastAsia="hr-HR"/>
        </w:rPr>
        <w:t>Nepravilnost se može utvrditi provjerom relevantne projektne dokumentacije, zahtijevanjem objašnjenja od korisnika; provođenjem provjere na licu mjesta koja je namijenjena provjeri konkretne sumnje; proučavanjem relevantnih propisa, analiziranjem preporuka revizije;</w:t>
      </w:r>
      <w:r w:rsidR="00D95CC2" w:rsidRPr="00C954B3">
        <w:rPr>
          <w:rFonts w:ascii="Times New Roman" w:eastAsia="Times New Roman" w:hAnsi="Times New Roman" w:cs="Times New Roman"/>
          <w:bCs/>
          <w:sz w:val="24"/>
          <w:szCs w:val="24"/>
          <w:lang w:eastAsia="hr-HR"/>
        </w:rPr>
        <w:t xml:space="preserve"> analizom slučajeva (rješenja) DKOM-a</w:t>
      </w:r>
      <w:r w:rsidR="001111BC" w:rsidRPr="00C954B3">
        <w:rPr>
          <w:rFonts w:ascii="Times New Roman" w:eastAsia="Times New Roman" w:hAnsi="Times New Roman" w:cs="Times New Roman"/>
          <w:bCs/>
          <w:sz w:val="24"/>
          <w:szCs w:val="24"/>
          <w:lang w:eastAsia="hr-HR"/>
        </w:rPr>
        <w:t xml:space="preserve">, zahtijevanjem informacija/zahtjeva/tumačenja od institucija koje obavljaju poslove specifične za pojedini sektor; usklađenjem slučaja s utvrđenim praksama institucije; procjenom </w:t>
      </w:r>
      <w:r w:rsidR="006F0F73" w:rsidRPr="00C954B3">
        <w:rPr>
          <w:rFonts w:ascii="Times New Roman" w:eastAsia="Times New Roman" w:hAnsi="Times New Roman" w:cs="Times New Roman"/>
          <w:bCs/>
          <w:sz w:val="24"/>
          <w:szCs w:val="24"/>
          <w:lang w:eastAsia="hr-HR"/>
        </w:rPr>
        <w:t>sudske prakse</w:t>
      </w:r>
      <w:r w:rsidR="00243A6F" w:rsidRPr="00C954B3">
        <w:rPr>
          <w:rFonts w:ascii="Times New Roman" w:eastAsia="Times New Roman" w:hAnsi="Times New Roman" w:cs="Times New Roman"/>
          <w:bCs/>
          <w:sz w:val="24"/>
          <w:szCs w:val="24"/>
          <w:lang w:eastAsia="hr-HR"/>
        </w:rPr>
        <w:t xml:space="preserve"> Europskog suda</w:t>
      </w:r>
      <w:r w:rsidR="001111BC" w:rsidRPr="00C954B3">
        <w:rPr>
          <w:rFonts w:ascii="Times New Roman" w:eastAsia="Times New Roman" w:hAnsi="Times New Roman" w:cs="Times New Roman"/>
          <w:bCs/>
          <w:sz w:val="24"/>
          <w:szCs w:val="24"/>
          <w:lang w:eastAsia="hr-HR"/>
        </w:rPr>
        <w:t xml:space="preserve">, ako </w:t>
      </w:r>
      <w:r w:rsidR="006F0F73" w:rsidRPr="00C954B3">
        <w:rPr>
          <w:rFonts w:ascii="Times New Roman" w:eastAsia="Times New Roman" w:hAnsi="Times New Roman" w:cs="Times New Roman"/>
          <w:bCs/>
          <w:sz w:val="24"/>
          <w:szCs w:val="24"/>
          <w:lang w:eastAsia="hr-HR"/>
        </w:rPr>
        <w:t>je</w:t>
      </w:r>
      <w:r w:rsidR="001111BC" w:rsidRPr="00C954B3">
        <w:rPr>
          <w:rFonts w:ascii="Times New Roman" w:eastAsia="Times New Roman" w:hAnsi="Times New Roman" w:cs="Times New Roman"/>
          <w:bCs/>
          <w:sz w:val="24"/>
          <w:szCs w:val="24"/>
          <w:lang w:eastAsia="hr-HR"/>
        </w:rPr>
        <w:t xml:space="preserve"> ima; konzultiranjem stručnjaka u određenom području (unutarnjih i vanjskih); zahtijevanjem mišljenja/zaključka </w:t>
      </w:r>
      <w:r w:rsidR="00704180" w:rsidRPr="00C954B3">
        <w:rPr>
          <w:rFonts w:ascii="Times New Roman" w:eastAsia="Times New Roman" w:hAnsi="Times New Roman" w:cs="Times New Roman"/>
          <w:bCs/>
          <w:sz w:val="24"/>
          <w:szCs w:val="24"/>
          <w:lang w:eastAsia="hr-HR"/>
        </w:rPr>
        <w:t xml:space="preserve">od </w:t>
      </w:r>
      <w:r w:rsidR="001111BC" w:rsidRPr="00C954B3">
        <w:rPr>
          <w:rFonts w:ascii="Times New Roman" w:eastAsia="Times New Roman" w:hAnsi="Times New Roman" w:cs="Times New Roman"/>
          <w:bCs/>
          <w:sz w:val="24"/>
          <w:szCs w:val="24"/>
          <w:lang w:eastAsia="hr-HR"/>
        </w:rPr>
        <w:t>drugih institucija kroz suradnju s tijelima u AFCOS mreži</w:t>
      </w:r>
      <w:r w:rsidR="00E20024" w:rsidRPr="00C954B3">
        <w:rPr>
          <w:rFonts w:ascii="Times New Roman" w:eastAsia="Times New Roman" w:hAnsi="Times New Roman" w:cs="Times New Roman"/>
          <w:bCs/>
          <w:sz w:val="24"/>
          <w:szCs w:val="24"/>
          <w:lang w:eastAsia="hr-HR"/>
        </w:rPr>
        <w:t xml:space="preserve"> (tijela koja se bave suzbijanjem nepravilnosti, prijevara, korupcije ili nekog drugog</w:t>
      </w:r>
      <w:r w:rsidR="00277752" w:rsidRPr="00C954B3">
        <w:rPr>
          <w:rFonts w:ascii="Times New Roman" w:eastAsia="Times New Roman" w:hAnsi="Times New Roman" w:cs="Times New Roman"/>
          <w:bCs/>
          <w:sz w:val="24"/>
          <w:szCs w:val="24"/>
          <w:lang w:eastAsia="hr-HR"/>
        </w:rPr>
        <w:t xml:space="preserve"> oblika nezakonitih aktivnosti kao što su </w:t>
      </w:r>
      <w:r w:rsidR="00E20024" w:rsidRPr="00C954B3">
        <w:rPr>
          <w:rFonts w:ascii="Times New Roman" w:eastAsia="Times New Roman" w:hAnsi="Times New Roman" w:cs="Times New Roman"/>
          <w:bCs/>
          <w:sz w:val="24"/>
          <w:szCs w:val="24"/>
          <w:lang w:eastAsia="hr-HR"/>
        </w:rPr>
        <w:t>Ministarstvo pravosuđa, Ministarstvo unutarnjih poslova, Ministarstvo financija – Porezna uprava, Carinska uprava, Sektor za harmonizaciju razvoja sustava unutarnjih kontrola, Ured za sprječavanje pranja novca, Sektor za financijski i proračunski nadzor, Ministarstvo gospodarstva</w:t>
      </w:r>
      <w:r w:rsidR="00243A6F" w:rsidRPr="00C954B3">
        <w:rPr>
          <w:rFonts w:ascii="Times New Roman" w:eastAsia="Times New Roman" w:hAnsi="Times New Roman" w:cs="Times New Roman"/>
          <w:bCs/>
          <w:sz w:val="24"/>
          <w:szCs w:val="24"/>
          <w:lang w:eastAsia="hr-HR"/>
        </w:rPr>
        <w:t xml:space="preserve"> i održivog razvoja</w:t>
      </w:r>
      <w:r w:rsidR="00E20024" w:rsidRPr="00C954B3">
        <w:rPr>
          <w:rFonts w:ascii="Times New Roman" w:eastAsia="Times New Roman" w:hAnsi="Times New Roman" w:cs="Times New Roman"/>
          <w:bCs/>
          <w:sz w:val="24"/>
          <w:szCs w:val="24"/>
          <w:lang w:eastAsia="hr-HR"/>
        </w:rPr>
        <w:t xml:space="preserve"> – Uprava za </w:t>
      </w:r>
      <w:r w:rsidR="00243A6F" w:rsidRPr="00C954B3">
        <w:rPr>
          <w:rFonts w:ascii="Times New Roman" w:eastAsia="Times New Roman" w:hAnsi="Times New Roman" w:cs="Times New Roman"/>
          <w:bCs/>
          <w:sz w:val="24"/>
          <w:szCs w:val="24"/>
          <w:lang w:eastAsia="hr-HR"/>
        </w:rPr>
        <w:t xml:space="preserve">trgovinu i </w:t>
      </w:r>
      <w:r w:rsidR="00E20024" w:rsidRPr="00C954B3">
        <w:rPr>
          <w:rFonts w:ascii="Times New Roman" w:eastAsia="Times New Roman" w:hAnsi="Times New Roman" w:cs="Times New Roman"/>
          <w:bCs/>
          <w:sz w:val="24"/>
          <w:szCs w:val="24"/>
          <w:lang w:eastAsia="hr-HR"/>
        </w:rPr>
        <w:t>politiku javne nabave, Državno odvjetništvo Republike Hrvatske</w:t>
      </w:r>
      <w:r w:rsidR="00215535" w:rsidRPr="00C954B3">
        <w:rPr>
          <w:rFonts w:ascii="Times New Roman" w:eastAsia="Times New Roman" w:hAnsi="Times New Roman" w:cs="Times New Roman"/>
          <w:bCs/>
          <w:sz w:val="24"/>
          <w:szCs w:val="24"/>
          <w:lang w:eastAsia="hr-HR"/>
        </w:rPr>
        <w:t xml:space="preserve">, </w:t>
      </w:r>
      <w:r w:rsidR="00215535" w:rsidRPr="00C954B3">
        <w:rPr>
          <w:rFonts w:ascii="Times New Roman" w:eastAsia="Calibri" w:hAnsi="Times New Roman" w:cs="Times New Roman"/>
          <w:sz w:val="24"/>
          <w:szCs w:val="24"/>
        </w:rPr>
        <w:t>Agencija za reviziju sustava provedbe programa Europske unije (ARPA</w:t>
      </w:r>
      <w:r w:rsidR="00215535" w:rsidRPr="00C954B3">
        <w:rPr>
          <w:rFonts w:ascii="Times New Roman" w:eastAsia="Times New Roman" w:hAnsi="Times New Roman" w:cs="Times New Roman"/>
          <w:bCs/>
          <w:sz w:val="24"/>
          <w:szCs w:val="24"/>
          <w:lang w:eastAsia="hr-HR"/>
        </w:rPr>
        <w:t>)</w:t>
      </w:r>
      <w:r w:rsidR="00E20024" w:rsidRPr="00C954B3">
        <w:rPr>
          <w:rFonts w:ascii="Times New Roman" w:eastAsia="Times New Roman" w:hAnsi="Times New Roman" w:cs="Times New Roman"/>
          <w:bCs/>
          <w:sz w:val="24"/>
          <w:szCs w:val="24"/>
          <w:lang w:eastAsia="hr-HR"/>
        </w:rPr>
        <w:t xml:space="preserve"> </w:t>
      </w:r>
      <w:r w:rsidR="001111BC" w:rsidRPr="00C954B3">
        <w:rPr>
          <w:rFonts w:ascii="Times New Roman" w:eastAsia="Times New Roman" w:hAnsi="Times New Roman" w:cs="Times New Roman"/>
          <w:bCs/>
          <w:sz w:val="24"/>
          <w:szCs w:val="24"/>
          <w:lang w:eastAsia="hr-HR"/>
        </w:rPr>
        <w:t xml:space="preserve">odnosno </w:t>
      </w:r>
      <w:r w:rsidR="00704180" w:rsidRPr="00C954B3">
        <w:rPr>
          <w:rFonts w:ascii="Times New Roman" w:eastAsia="Times New Roman" w:hAnsi="Times New Roman" w:cs="Times New Roman"/>
          <w:bCs/>
          <w:sz w:val="24"/>
          <w:szCs w:val="24"/>
          <w:lang w:eastAsia="hr-HR"/>
        </w:rPr>
        <w:t xml:space="preserve">od </w:t>
      </w:r>
      <w:r w:rsidR="001111BC" w:rsidRPr="00C954B3">
        <w:rPr>
          <w:rFonts w:ascii="Times New Roman" w:eastAsia="Times New Roman" w:hAnsi="Times New Roman" w:cs="Times New Roman"/>
          <w:bCs/>
          <w:sz w:val="24"/>
          <w:szCs w:val="24"/>
          <w:lang w:eastAsia="hr-HR"/>
        </w:rPr>
        <w:t xml:space="preserve">bilo koje druge institucije koja ima relevantne informacije (državni registri, inspekcije, itd.), te na druge odgovarajuće načine. Također, u posebice zahtjevnim slučajevima, koji zahtijevaju razmjenu stavova i iskustava, na zahtjev </w:t>
      </w:r>
      <w:r w:rsidR="00277752" w:rsidRPr="00C954B3">
        <w:rPr>
          <w:rFonts w:ascii="Times New Roman" w:eastAsia="Times New Roman" w:hAnsi="Times New Roman" w:cs="Times New Roman"/>
          <w:bCs/>
          <w:sz w:val="24"/>
          <w:szCs w:val="24"/>
          <w:lang w:eastAsia="hr-HR"/>
        </w:rPr>
        <w:t>PT-a</w:t>
      </w:r>
      <w:r w:rsidR="001111BC" w:rsidRPr="00C954B3">
        <w:rPr>
          <w:rFonts w:ascii="Times New Roman" w:eastAsia="Times New Roman" w:hAnsi="Times New Roman" w:cs="Times New Roman"/>
          <w:bCs/>
          <w:sz w:val="24"/>
          <w:szCs w:val="24"/>
          <w:lang w:eastAsia="hr-HR"/>
        </w:rPr>
        <w:t xml:space="preserve"> mogu se organizirati </w:t>
      </w:r>
      <w:r w:rsidR="001111BC" w:rsidRPr="00C954B3">
        <w:rPr>
          <w:rFonts w:ascii="Times New Roman" w:eastAsia="Times New Roman" w:hAnsi="Times New Roman" w:cs="Times New Roman"/>
          <w:bCs/>
          <w:i/>
          <w:sz w:val="24"/>
          <w:szCs w:val="24"/>
          <w:lang w:eastAsia="hr-HR"/>
        </w:rPr>
        <w:t>ad hoc</w:t>
      </w:r>
      <w:r w:rsidR="001111BC" w:rsidRPr="00C954B3">
        <w:rPr>
          <w:rFonts w:ascii="Times New Roman" w:eastAsia="Times New Roman" w:hAnsi="Times New Roman" w:cs="Times New Roman"/>
          <w:bCs/>
          <w:sz w:val="24"/>
          <w:szCs w:val="24"/>
          <w:lang w:eastAsia="hr-HR"/>
        </w:rPr>
        <w:t xml:space="preserve"> </w:t>
      </w:r>
      <w:r w:rsidR="006F0F73" w:rsidRPr="00C954B3">
        <w:rPr>
          <w:rFonts w:ascii="Times New Roman" w:eastAsia="Times New Roman" w:hAnsi="Times New Roman" w:cs="Times New Roman"/>
          <w:bCs/>
          <w:sz w:val="24"/>
          <w:szCs w:val="24"/>
          <w:lang w:eastAsia="hr-HR"/>
        </w:rPr>
        <w:t>sastanci</w:t>
      </w:r>
      <w:r w:rsidR="003732B2" w:rsidRPr="00C954B3">
        <w:rPr>
          <w:rFonts w:ascii="Times New Roman" w:eastAsia="Times New Roman" w:hAnsi="Times New Roman" w:cs="Times New Roman"/>
          <w:bCs/>
          <w:sz w:val="24"/>
          <w:szCs w:val="24"/>
          <w:lang w:eastAsia="hr-HR"/>
        </w:rPr>
        <w:t xml:space="preserve"> s</w:t>
      </w:r>
      <w:r w:rsidR="001111BC" w:rsidRPr="00C954B3">
        <w:rPr>
          <w:rFonts w:ascii="Times New Roman" w:eastAsia="Times New Roman" w:hAnsi="Times New Roman" w:cs="Times New Roman"/>
          <w:bCs/>
          <w:sz w:val="24"/>
          <w:szCs w:val="24"/>
          <w:lang w:eastAsia="hr-HR"/>
        </w:rPr>
        <w:t xml:space="preserve"> </w:t>
      </w:r>
      <w:r w:rsidR="00F86DB8" w:rsidRPr="00C954B3">
        <w:rPr>
          <w:rFonts w:ascii="Times New Roman" w:eastAsia="Times New Roman" w:hAnsi="Times New Roman" w:cs="Times New Roman"/>
          <w:bCs/>
          <w:sz w:val="24"/>
          <w:szCs w:val="24"/>
          <w:lang w:eastAsia="hr-HR"/>
        </w:rPr>
        <w:t>NT</w:t>
      </w:r>
      <w:r w:rsidR="00243A6F" w:rsidRPr="00C954B3">
        <w:rPr>
          <w:rFonts w:ascii="Times New Roman" w:eastAsia="Times New Roman" w:hAnsi="Times New Roman" w:cs="Times New Roman"/>
          <w:bCs/>
          <w:sz w:val="24"/>
          <w:szCs w:val="24"/>
          <w:lang w:eastAsia="hr-HR"/>
        </w:rPr>
        <w:t>-om</w:t>
      </w:r>
      <w:r w:rsidR="001111BC" w:rsidRPr="00C954B3">
        <w:rPr>
          <w:rFonts w:ascii="Times New Roman" w:eastAsia="Times New Roman" w:hAnsi="Times New Roman" w:cs="Times New Roman"/>
          <w:bCs/>
          <w:sz w:val="24"/>
          <w:szCs w:val="24"/>
          <w:lang w:eastAsia="hr-HR"/>
        </w:rPr>
        <w:t xml:space="preserve"> u postupku utvrđivanja nepravilnosti.</w:t>
      </w:r>
      <w:bookmarkEnd w:id="46"/>
      <w:bookmarkEnd w:id="47"/>
      <w:bookmarkEnd w:id="48"/>
    </w:p>
    <w:p w14:paraId="43C1AC02" w14:textId="77777777" w:rsidR="007574A2" w:rsidRPr="00C954B3" w:rsidRDefault="007574A2" w:rsidP="00EE19E3">
      <w:pPr>
        <w:spacing w:after="0"/>
        <w:rPr>
          <w:rFonts w:ascii="Times New Roman" w:hAnsi="Times New Roman" w:cs="Times New Roman"/>
          <w:lang w:eastAsia="hr-HR"/>
        </w:rPr>
      </w:pPr>
    </w:p>
    <w:p w14:paraId="77F0A915" w14:textId="0B233EC6" w:rsidR="001111BC" w:rsidRPr="00C954B3" w:rsidRDefault="00020B71" w:rsidP="007A13DF">
      <w:pPr>
        <w:pBdr>
          <w:top w:val="none" w:sz="0" w:space="0" w:color="000000"/>
          <w:left w:val="none" w:sz="0" w:space="0" w:color="000000"/>
          <w:bottom w:val="none" w:sz="0" w:space="0" w:color="000000"/>
          <w:right w:val="none" w:sz="0" w:space="0" w:color="000000"/>
        </w:pBdr>
        <w:spacing w:after="0" w:line="240" w:lineRule="auto"/>
        <w:jc w:val="both"/>
        <w:outlineLvl w:val="1"/>
        <w:rPr>
          <w:rFonts w:ascii="Times New Roman" w:eastAsia="Times New Roman" w:hAnsi="Times New Roman" w:cs="Times New Roman"/>
          <w:bCs/>
          <w:sz w:val="24"/>
          <w:szCs w:val="24"/>
          <w:lang w:eastAsia="hr-HR"/>
        </w:rPr>
      </w:pPr>
      <w:bookmarkStart w:id="49" w:name="_Toc3383248"/>
      <w:bookmarkStart w:id="50" w:name="_Toc3383346"/>
      <w:bookmarkStart w:id="51" w:name="_Toc85026329"/>
      <w:r w:rsidRPr="00C954B3">
        <w:rPr>
          <w:rFonts w:ascii="Times New Roman" w:eastAsia="Times New Roman" w:hAnsi="Times New Roman" w:cs="Times New Roman"/>
          <w:b/>
          <w:bCs/>
          <w:sz w:val="24"/>
          <w:szCs w:val="24"/>
          <w:lang w:eastAsia="hr-HR"/>
        </w:rPr>
        <w:t>4</w:t>
      </w:r>
      <w:r w:rsidR="007574A2" w:rsidRPr="00C954B3">
        <w:rPr>
          <w:rFonts w:ascii="Times New Roman" w:eastAsia="Times New Roman" w:hAnsi="Times New Roman" w:cs="Times New Roman"/>
          <w:b/>
          <w:bCs/>
          <w:sz w:val="24"/>
          <w:szCs w:val="24"/>
          <w:lang w:eastAsia="hr-HR"/>
        </w:rPr>
        <w:t>.1.4.</w:t>
      </w:r>
      <w:r w:rsidR="007574A2" w:rsidRPr="00C954B3">
        <w:rPr>
          <w:rFonts w:ascii="Times New Roman" w:eastAsia="Times New Roman" w:hAnsi="Times New Roman" w:cs="Times New Roman"/>
          <w:bCs/>
          <w:sz w:val="24"/>
          <w:szCs w:val="24"/>
          <w:lang w:eastAsia="hr-HR"/>
        </w:rPr>
        <w:t xml:space="preserve"> </w:t>
      </w:r>
      <w:r w:rsidR="001111BC" w:rsidRPr="00C954B3">
        <w:rPr>
          <w:rFonts w:ascii="Times New Roman" w:eastAsia="Times New Roman" w:hAnsi="Times New Roman" w:cs="Times New Roman"/>
          <w:bCs/>
          <w:sz w:val="24"/>
          <w:szCs w:val="24"/>
          <w:lang w:eastAsia="hr-HR"/>
        </w:rPr>
        <w:t xml:space="preserve">Ako je </w:t>
      </w:r>
      <w:r w:rsidR="00F3306B" w:rsidRPr="00C954B3">
        <w:rPr>
          <w:rFonts w:ascii="Times New Roman" w:eastAsia="Times New Roman" w:hAnsi="Times New Roman" w:cs="Times New Roman"/>
          <w:bCs/>
          <w:sz w:val="24"/>
          <w:szCs w:val="24"/>
          <w:lang w:eastAsia="hr-HR"/>
        </w:rPr>
        <w:t>PT-u</w:t>
      </w:r>
      <w:r w:rsidR="001111BC" w:rsidRPr="00C954B3">
        <w:rPr>
          <w:rFonts w:ascii="Times New Roman" w:eastAsia="Times New Roman" w:hAnsi="Times New Roman" w:cs="Times New Roman"/>
          <w:bCs/>
          <w:sz w:val="24"/>
          <w:szCs w:val="24"/>
          <w:lang w:eastAsia="hr-HR"/>
        </w:rPr>
        <w:t xml:space="preserve"> potrebno stručno znanje iz AFCOS mreže, a riječ je o sumnji na prijevaru</w:t>
      </w:r>
      <w:r w:rsidR="00066B0A" w:rsidRPr="00C954B3">
        <w:rPr>
          <w:rFonts w:ascii="Times New Roman" w:eastAsia="Times New Roman" w:hAnsi="Times New Roman" w:cs="Times New Roman"/>
          <w:bCs/>
          <w:sz w:val="24"/>
          <w:szCs w:val="24"/>
          <w:lang w:eastAsia="hr-HR"/>
        </w:rPr>
        <w:t xml:space="preserve"> ili nekim drugim složenijim slučajevima</w:t>
      </w:r>
      <w:r w:rsidR="001111BC" w:rsidRPr="00C954B3">
        <w:rPr>
          <w:rFonts w:ascii="Times New Roman" w:eastAsia="Times New Roman" w:hAnsi="Times New Roman" w:cs="Times New Roman"/>
          <w:bCs/>
          <w:sz w:val="24"/>
          <w:szCs w:val="24"/>
          <w:lang w:eastAsia="hr-HR"/>
        </w:rPr>
        <w:t xml:space="preserve">, </w:t>
      </w:r>
      <w:r w:rsidR="009F5E5F" w:rsidRPr="00C954B3">
        <w:rPr>
          <w:rFonts w:ascii="Times New Roman" w:eastAsia="Times New Roman" w:hAnsi="Times New Roman" w:cs="Times New Roman"/>
          <w:bCs/>
          <w:sz w:val="24"/>
          <w:szCs w:val="24"/>
          <w:lang w:eastAsia="hr-HR"/>
        </w:rPr>
        <w:t xml:space="preserve">po potrebi će </w:t>
      </w:r>
      <w:r w:rsidR="001111BC" w:rsidRPr="00C954B3">
        <w:rPr>
          <w:rFonts w:ascii="Times New Roman" w:eastAsia="Times New Roman" w:hAnsi="Times New Roman" w:cs="Times New Roman"/>
          <w:bCs/>
          <w:sz w:val="24"/>
          <w:szCs w:val="24"/>
          <w:lang w:eastAsia="hr-HR"/>
        </w:rPr>
        <w:t>uputit</w:t>
      </w:r>
      <w:r w:rsidR="00277752" w:rsidRPr="00C954B3">
        <w:rPr>
          <w:rFonts w:ascii="Times New Roman" w:eastAsia="Times New Roman" w:hAnsi="Times New Roman" w:cs="Times New Roman"/>
          <w:bCs/>
          <w:sz w:val="24"/>
          <w:szCs w:val="24"/>
          <w:lang w:eastAsia="hr-HR"/>
        </w:rPr>
        <w:t>i</w:t>
      </w:r>
      <w:r w:rsidR="001111BC" w:rsidRPr="00C954B3">
        <w:rPr>
          <w:rFonts w:ascii="Times New Roman" w:eastAsia="Times New Roman" w:hAnsi="Times New Roman" w:cs="Times New Roman"/>
          <w:bCs/>
          <w:sz w:val="24"/>
          <w:szCs w:val="24"/>
          <w:lang w:eastAsia="hr-HR"/>
        </w:rPr>
        <w:t xml:space="preserve"> SSNIP-u</w:t>
      </w:r>
      <w:r w:rsidR="00F3306B" w:rsidRPr="00C954B3">
        <w:rPr>
          <w:rFonts w:ascii="Times New Roman" w:eastAsia="Times New Roman" w:hAnsi="Times New Roman" w:cs="Times New Roman"/>
          <w:bCs/>
          <w:sz w:val="24"/>
          <w:szCs w:val="24"/>
          <w:lang w:eastAsia="hr-HR"/>
        </w:rPr>
        <w:t xml:space="preserve"> (</w:t>
      </w:r>
      <w:r w:rsidR="00BF5E76" w:rsidRPr="00C954B3">
        <w:rPr>
          <w:rFonts w:ascii="Times New Roman" w:eastAsia="Times New Roman" w:hAnsi="Times New Roman" w:cs="Times New Roman"/>
          <w:bCs/>
          <w:sz w:val="24"/>
          <w:szCs w:val="24"/>
          <w:lang w:eastAsia="hr-HR"/>
        </w:rPr>
        <w:t>Samostalna s</w:t>
      </w:r>
      <w:r w:rsidR="00F3306B" w:rsidRPr="00C954B3">
        <w:rPr>
          <w:rFonts w:ascii="Times New Roman" w:eastAsia="Times New Roman" w:hAnsi="Times New Roman" w:cs="Times New Roman"/>
          <w:bCs/>
          <w:sz w:val="24"/>
          <w:szCs w:val="24"/>
          <w:lang w:eastAsia="hr-HR"/>
        </w:rPr>
        <w:t xml:space="preserve">lužba za suzbijanje nepravilnosti i prijevara, organizacijska jedinica unutar Ministarstva financija) zamolbu za sazivanje sastanka s predstavnicima tijela iz AFCOS mreže, </w:t>
      </w:r>
      <w:r w:rsidR="00D9119A" w:rsidRPr="00C954B3">
        <w:rPr>
          <w:rFonts w:ascii="Times New Roman" w:eastAsia="Times New Roman" w:hAnsi="Times New Roman" w:cs="Times New Roman"/>
          <w:bCs/>
          <w:sz w:val="24"/>
          <w:szCs w:val="24"/>
          <w:lang w:eastAsia="hr-HR"/>
        </w:rPr>
        <w:t>a</w:t>
      </w:r>
      <w:r w:rsidR="001111BC" w:rsidRPr="00C954B3">
        <w:rPr>
          <w:rFonts w:ascii="Times New Roman" w:eastAsia="Times New Roman" w:hAnsi="Times New Roman" w:cs="Times New Roman"/>
          <w:bCs/>
          <w:sz w:val="24"/>
          <w:szCs w:val="24"/>
          <w:lang w:eastAsia="hr-HR"/>
        </w:rPr>
        <w:t xml:space="preserve"> </w:t>
      </w:r>
      <w:r w:rsidR="00F86DB8" w:rsidRPr="00C954B3">
        <w:rPr>
          <w:rFonts w:ascii="Times New Roman" w:eastAsia="Times New Roman" w:hAnsi="Times New Roman" w:cs="Times New Roman"/>
          <w:bCs/>
          <w:sz w:val="24"/>
          <w:szCs w:val="24"/>
          <w:lang w:eastAsia="hr-HR"/>
        </w:rPr>
        <w:t>NT</w:t>
      </w:r>
      <w:r w:rsidR="00536EDF" w:rsidRPr="00C954B3">
        <w:rPr>
          <w:rFonts w:ascii="Times New Roman" w:eastAsia="Times New Roman" w:hAnsi="Times New Roman" w:cs="Times New Roman"/>
          <w:bCs/>
          <w:sz w:val="24"/>
          <w:szCs w:val="24"/>
          <w:lang w:eastAsia="hr-HR"/>
        </w:rPr>
        <w:t>-u</w:t>
      </w:r>
      <w:r w:rsidR="001111BC" w:rsidRPr="00C954B3">
        <w:rPr>
          <w:rFonts w:ascii="Times New Roman" w:eastAsia="Times New Roman" w:hAnsi="Times New Roman" w:cs="Times New Roman"/>
          <w:bCs/>
          <w:sz w:val="24"/>
          <w:szCs w:val="24"/>
          <w:lang w:eastAsia="hr-HR"/>
        </w:rPr>
        <w:t xml:space="preserve"> na znanje</w:t>
      </w:r>
      <w:r w:rsidR="00F3306B" w:rsidRPr="00C954B3">
        <w:rPr>
          <w:rFonts w:ascii="Times New Roman" w:eastAsia="Times New Roman" w:hAnsi="Times New Roman" w:cs="Times New Roman"/>
          <w:bCs/>
          <w:sz w:val="24"/>
          <w:szCs w:val="24"/>
          <w:lang w:eastAsia="hr-HR"/>
        </w:rPr>
        <w:t>.</w:t>
      </w:r>
      <w:r w:rsidR="001111BC" w:rsidRPr="00C954B3">
        <w:rPr>
          <w:rFonts w:ascii="Times New Roman" w:eastAsia="Times New Roman" w:hAnsi="Times New Roman" w:cs="Times New Roman"/>
          <w:bCs/>
          <w:sz w:val="24"/>
          <w:szCs w:val="24"/>
          <w:lang w:eastAsia="hr-HR"/>
        </w:rPr>
        <w:t xml:space="preserve"> </w:t>
      </w:r>
      <w:bookmarkEnd w:id="49"/>
      <w:bookmarkEnd w:id="50"/>
      <w:bookmarkEnd w:id="51"/>
    </w:p>
    <w:p w14:paraId="66937B18" w14:textId="77777777" w:rsidR="007574A2" w:rsidRPr="00C954B3" w:rsidRDefault="007574A2" w:rsidP="00EE19E3">
      <w:pPr>
        <w:spacing w:after="0"/>
        <w:rPr>
          <w:rFonts w:ascii="Times New Roman" w:hAnsi="Times New Roman" w:cs="Times New Roman"/>
          <w:lang w:eastAsia="hr-HR"/>
        </w:rPr>
      </w:pPr>
    </w:p>
    <w:p w14:paraId="42E63A49" w14:textId="6EE542AF" w:rsidR="001111BC" w:rsidRPr="00C954B3" w:rsidRDefault="00020B71" w:rsidP="007A13DF">
      <w:pPr>
        <w:pBdr>
          <w:top w:val="none" w:sz="0" w:space="0" w:color="000000"/>
          <w:left w:val="none" w:sz="0" w:space="0" w:color="000000"/>
          <w:bottom w:val="none" w:sz="0" w:space="0" w:color="000000"/>
          <w:right w:val="none" w:sz="0" w:space="0" w:color="000000"/>
        </w:pBdr>
        <w:spacing w:after="0" w:line="240" w:lineRule="auto"/>
        <w:jc w:val="both"/>
        <w:outlineLvl w:val="1"/>
        <w:rPr>
          <w:rFonts w:ascii="Times New Roman" w:eastAsia="Times New Roman" w:hAnsi="Times New Roman" w:cs="Times New Roman"/>
          <w:bCs/>
          <w:sz w:val="24"/>
          <w:szCs w:val="24"/>
          <w:lang w:eastAsia="hr-HR"/>
        </w:rPr>
      </w:pPr>
      <w:bookmarkStart w:id="52" w:name="_Toc3383249"/>
      <w:bookmarkStart w:id="53" w:name="_Toc3383347"/>
      <w:bookmarkStart w:id="54" w:name="_Toc85026330"/>
      <w:r w:rsidRPr="00C954B3">
        <w:rPr>
          <w:rFonts w:ascii="Times New Roman" w:eastAsia="Times New Roman" w:hAnsi="Times New Roman" w:cs="Times New Roman"/>
          <w:b/>
          <w:bCs/>
          <w:sz w:val="24"/>
          <w:szCs w:val="24"/>
          <w:lang w:eastAsia="hr-HR"/>
        </w:rPr>
        <w:t>4</w:t>
      </w:r>
      <w:r w:rsidR="007574A2" w:rsidRPr="00C954B3">
        <w:rPr>
          <w:rFonts w:ascii="Times New Roman" w:eastAsia="Times New Roman" w:hAnsi="Times New Roman" w:cs="Times New Roman"/>
          <w:b/>
          <w:bCs/>
          <w:sz w:val="24"/>
          <w:szCs w:val="24"/>
          <w:lang w:eastAsia="hr-HR"/>
        </w:rPr>
        <w:t>.1.5.</w:t>
      </w:r>
      <w:r w:rsidR="007574A2" w:rsidRPr="00C954B3">
        <w:rPr>
          <w:rFonts w:ascii="Times New Roman" w:eastAsia="Times New Roman" w:hAnsi="Times New Roman" w:cs="Times New Roman"/>
          <w:bCs/>
          <w:sz w:val="24"/>
          <w:szCs w:val="24"/>
          <w:lang w:eastAsia="hr-HR"/>
        </w:rPr>
        <w:t xml:space="preserve"> </w:t>
      </w:r>
      <w:r w:rsidR="001111BC" w:rsidRPr="00C954B3">
        <w:rPr>
          <w:rFonts w:ascii="Times New Roman" w:eastAsia="Times New Roman" w:hAnsi="Times New Roman" w:cs="Times New Roman"/>
          <w:bCs/>
          <w:sz w:val="24"/>
          <w:szCs w:val="24"/>
          <w:lang w:eastAsia="hr-HR"/>
        </w:rPr>
        <w:t>Nak</w:t>
      </w:r>
      <w:r w:rsidR="00A73C15" w:rsidRPr="00C954B3">
        <w:rPr>
          <w:rFonts w:ascii="Times New Roman" w:eastAsia="Times New Roman" w:hAnsi="Times New Roman" w:cs="Times New Roman"/>
          <w:bCs/>
          <w:sz w:val="24"/>
          <w:szCs w:val="24"/>
          <w:lang w:eastAsia="hr-HR"/>
        </w:rPr>
        <w:t xml:space="preserve">on primitka zamolbe od </w:t>
      </w:r>
      <w:r w:rsidR="00F3306B" w:rsidRPr="00C954B3">
        <w:rPr>
          <w:rFonts w:ascii="Times New Roman" w:eastAsia="Times New Roman" w:hAnsi="Times New Roman" w:cs="Times New Roman"/>
          <w:bCs/>
          <w:sz w:val="24"/>
          <w:szCs w:val="24"/>
          <w:lang w:eastAsia="hr-HR"/>
        </w:rPr>
        <w:t>PT-a</w:t>
      </w:r>
      <w:r w:rsidR="00A73C15" w:rsidRPr="00C954B3">
        <w:rPr>
          <w:rFonts w:ascii="Times New Roman" w:eastAsia="Times New Roman" w:hAnsi="Times New Roman" w:cs="Times New Roman"/>
          <w:bCs/>
          <w:sz w:val="24"/>
          <w:szCs w:val="24"/>
          <w:lang w:eastAsia="hr-HR"/>
        </w:rPr>
        <w:t xml:space="preserve">, </w:t>
      </w:r>
      <w:r w:rsidR="001111BC" w:rsidRPr="00C954B3">
        <w:rPr>
          <w:rFonts w:ascii="Times New Roman" w:eastAsia="Times New Roman" w:hAnsi="Times New Roman" w:cs="Times New Roman"/>
          <w:bCs/>
          <w:sz w:val="24"/>
          <w:szCs w:val="24"/>
          <w:lang w:eastAsia="hr-HR"/>
        </w:rPr>
        <w:t>SSNIP u što kraćem roku saziva sastanak s predstavnicima tijela AFCOS mreže,</w:t>
      </w:r>
      <w:r w:rsidR="00F711E8" w:rsidRPr="00C954B3">
        <w:rPr>
          <w:rFonts w:ascii="Times New Roman" w:eastAsia="Times New Roman" w:hAnsi="Times New Roman" w:cs="Times New Roman"/>
          <w:bCs/>
          <w:sz w:val="24"/>
          <w:szCs w:val="24"/>
          <w:lang w:eastAsia="hr-HR"/>
        </w:rPr>
        <w:t xml:space="preserve"> </w:t>
      </w:r>
      <w:r w:rsidR="00F3306B" w:rsidRPr="00C954B3">
        <w:rPr>
          <w:rFonts w:ascii="Times New Roman" w:eastAsia="Times New Roman" w:hAnsi="Times New Roman" w:cs="Times New Roman"/>
          <w:bCs/>
          <w:sz w:val="24"/>
          <w:szCs w:val="24"/>
          <w:lang w:eastAsia="hr-HR"/>
        </w:rPr>
        <w:t xml:space="preserve">PT-a, </w:t>
      </w:r>
      <w:r w:rsidR="00F86DB8" w:rsidRPr="00C954B3">
        <w:rPr>
          <w:rFonts w:ascii="Times New Roman" w:eastAsia="Times New Roman" w:hAnsi="Times New Roman" w:cs="Times New Roman"/>
          <w:bCs/>
          <w:sz w:val="24"/>
          <w:szCs w:val="24"/>
          <w:lang w:eastAsia="hr-HR"/>
        </w:rPr>
        <w:t>NT</w:t>
      </w:r>
      <w:r w:rsidR="00536EDF" w:rsidRPr="00C954B3">
        <w:rPr>
          <w:rFonts w:ascii="Times New Roman" w:eastAsia="Times New Roman" w:hAnsi="Times New Roman" w:cs="Times New Roman"/>
          <w:bCs/>
          <w:sz w:val="24"/>
          <w:szCs w:val="24"/>
          <w:lang w:eastAsia="hr-HR"/>
        </w:rPr>
        <w:t>-a</w:t>
      </w:r>
      <w:r w:rsidR="001111BC" w:rsidRPr="00C954B3">
        <w:rPr>
          <w:rFonts w:ascii="Times New Roman" w:eastAsia="Times New Roman" w:hAnsi="Times New Roman" w:cs="Times New Roman"/>
          <w:bCs/>
          <w:sz w:val="24"/>
          <w:szCs w:val="24"/>
          <w:lang w:eastAsia="hr-HR"/>
        </w:rPr>
        <w:t xml:space="preserve"> i/ili drugih nadležnih institucija. Na sastanku se donose zaključci koji mogu sadržavati preporuke za daljnje postupanje te se utvrđuje nadležnost pojedinih tijela u konkretnom slučaju, koja se izravno uključuju u postupak utvrđivanja nepravilnosti te pružaju </w:t>
      </w:r>
      <w:r w:rsidR="00F3306B" w:rsidRPr="00C954B3">
        <w:rPr>
          <w:rFonts w:ascii="Times New Roman" w:eastAsia="Times New Roman" w:hAnsi="Times New Roman" w:cs="Times New Roman"/>
          <w:bCs/>
          <w:sz w:val="24"/>
          <w:szCs w:val="24"/>
          <w:lang w:eastAsia="hr-HR"/>
        </w:rPr>
        <w:t>PT-u</w:t>
      </w:r>
      <w:r w:rsidR="001111BC" w:rsidRPr="00C954B3">
        <w:rPr>
          <w:rFonts w:ascii="Times New Roman" w:eastAsia="Times New Roman" w:hAnsi="Times New Roman" w:cs="Times New Roman"/>
          <w:bCs/>
          <w:sz w:val="24"/>
          <w:szCs w:val="24"/>
          <w:lang w:eastAsia="hr-HR"/>
        </w:rPr>
        <w:t xml:space="preserve"> podršku u skladu sa svojim specifičnim sektorskim i </w:t>
      </w:r>
      <w:r w:rsidR="001111BC" w:rsidRPr="00C954B3">
        <w:rPr>
          <w:rFonts w:ascii="Times New Roman" w:eastAsia="Times New Roman" w:hAnsi="Times New Roman" w:cs="Times New Roman"/>
          <w:bCs/>
          <w:sz w:val="24"/>
          <w:szCs w:val="24"/>
          <w:lang w:eastAsia="hr-HR"/>
        </w:rPr>
        <w:lastRenderedPageBreak/>
        <w:t>stručnim znanjima te informacijama. Na navedenim sastancima obvezno se vodi zapisnik o dnevnom redu te utvrđenim i dogovorenim daljnjim postupanjima i preporukama, koji se dostavlja svim tijelima koja sudjeluju na navedenim sastancima. Zapisnik se dostavlja relevantnom tijelu i u situacijama kada predstavnik tog tijela nije bio prisutan na sastanku.</w:t>
      </w:r>
      <w:bookmarkEnd w:id="52"/>
      <w:bookmarkEnd w:id="53"/>
      <w:bookmarkEnd w:id="54"/>
    </w:p>
    <w:p w14:paraId="1556D1F2" w14:textId="77777777" w:rsidR="007574A2" w:rsidRPr="00C954B3" w:rsidRDefault="007574A2" w:rsidP="00EE19E3">
      <w:pPr>
        <w:spacing w:after="0"/>
        <w:rPr>
          <w:rFonts w:ascii="Times New Roman" w:hAnsi="Times New Roman" w:cs="Times New Roman"/>
          <w:lang w:eastAsia="hr-HR"/>
        </w:rPr>
      </w:pPr>
    </w:p>
    <w:p w14:paraId="3EC0F912" w14:textId="566DD91C" w:rsidR="00F20A78" w:rsidRPr="00C954B3" w:rsidRDefault="00020B71" w:rsidP="007A13DF">
      <w:pPr>
        <w:pBdr>
          <w:top w:val="none" w:sz="0" w:space="0" w:color="000000"/>
          <w:left w:val="none" w:sz="0" w:space="0" w:color="000000"/>
          <w:bottom w:val="none" w:sz="0" w:space="0" w:color="000000"/>
          <w:right w:val="none" w:sz="0" w:space="0" w:color="000000"/>
        </w:pBdr>
        <w:spacing w:after="0" w:line="240" w:lineRule="auto"/>
        <w:jc w:val="both"/>
        <w:outlineLvl w:val="1"/>
        <w:rPr>
          <w:rFonts w:ascii="Times New Roman" w:eastAsia="Times New Roman" w:hAnsi="Times New Roman" w:cs="Times New Roman"/>
          <w:bCs/>
          <w:sz w:val="24"/>
          <w:szCs w:val="24"/>
          <w:lang w:eastAsia="hr-HR"/>
        </w:rPr>
      </w:pPr>
      <w:bookmarkStart w:id="55" w:name="_Toc85026331"/>
      <w:bookmarkStart w:id="56" w:name="_Toc3383250"/>
      <w:bookmarkStart w:id="57" w:name="_Toc3383348"/>
      <w:r w:rsidRPr="00C954B3">
        <w:rPr>
          <w:rFonts w:ascii="Times New Roman" w:eastAsia="Times New Roman" w:hAnsi="Times New Roman" w:cs="Times New Roman"/>
          <w:b/>
          <w:bCs/>
          <w:sz w:val="24"/>
          <w:szCs w:val="24"/>
          <w:lang w:eastAsia="hr-HR"/>
        </w:rPr>
        <w:t>4</w:t>
      </w:r>
      <w:r w:rsidR="007574A2" w:rsidRPr="00C954B3">
        <w:rPr>
          <w:rFonts w:ascii="Times New Roman" w:eastAsia="Times New Roman" w:hAnsi="Times New Roman" w:cs="Times New Roman"/>
          <w:b/>
          <w:bCs/>
          <w:sz w:val="24"/>
          <w:szCs w:val="24"/>
          <w:lang w:eastAsia="hr-HR"/>
        </w:rPr>
        <w:t>.1.6.</w:t>
      </w:r>
      <w:r w:rsidR="007574A2" w:rsidRPr="00C954B3">
        <w:rPr>
          <w:rFonts w:ascii="Times New Roman" w:eastAsia="Times New Roman" w:hAnsi="Times New Roman" w:cs="Times New Roman"/>
          <w:bCs/>
          <w:sz w:val="24"/>
          <w:szCs w:val="24"/>
          <w:lang w:eastAsia="hr-HR"/>
        </w:rPr>
        <w:t xml:space="preserve"> </w:t>
      </w:r>
      <w:r w:rsidR="001111BC" w:rsidRPr="00C954B3">
        <w:rPr>
          <w:rFonts w:ascii="Times New Roman" w:eastAsia="Times New Roman" w:hAnsi="Times New Roman" w:cs="Times New Roman"/>
          <w:bCs/>
          <w:sz w:val="24"/>
          <w:szCs w:val="24"/>
          <w:lang w:eastAsia="hr-HR"/>
        </w:rPr>
        <w:t xml:space="preserve">Nepravilnost se  utvrđuje u roku od </w:t>
      </w:r>
      <w:r w:rsidR="00243A6F" w:rsidRPr="00C954B3">
        <w:rPr>
          <w:rFonts w:ascii="Times New Roman" w:eastAsia="Times New Roman" w:hAnsi="Times New Roman" w:cs="Times New Roman"/>
          <w:bCs/>
          <w:sz w:val="24"/>
          <w:szCs w:val="24"/>
          <w:lang w:eastAsia="hr-HR"/>
        </w:rPr>
        <w:t>3</w:t>
      </w:r>
      <w:r w:rsidR="001111BC" w:rsidRPr="00C954B3">
        <w:rPr>
          <w:rFonts w:ascii="Times New Roman" w:eastAsia="Times New Roman" w:hAnsi="Times New Roman" w:cs="Times New Roman"/>
          <w:bCs/>
          <w:sz w:val="24"/>
          <w:szCs w:val="24"/>
          <w:lang w:eastAsia="hr-HR"/>
        </w:rPr>
        <w:t xml:space="preserve">0 dana od dana </w:t>
      </w:r>
      <w:r w:rsidR="00C11526" w:rsidRPr="00C954B3">
        <w:rPr>
          <w:rFonts w:ascii="Times New Roman" w:eastAsia="Times New Roman" w:hAnsi="Times New Roman" w:cs="Times New Roman"/>
          <w:bCs/>
          <w:sz w:val="24"/>
          <w:szCs w:val="24"/>
          <w:lang w:eastAsia="hr-HR"/>
        </w:rPr>
        <w:t xml:space="preserve">kada je osoba za nepravilnosti </w:t>
      </w:r>
      <w:r w:rsidR="00017186" w:rsidRPr="00C954B3">
        <w:rPr>
          <w:rFonts w:ascii="Times New Roman" w:eastAsia="Times New Roman" w:hAnsi="Times New Roman" w:cs="Times New Roman"/>
          <w:bCs/>
          <w:sz w:val="24"/>
          <w:szCs w:val="24"/>
          <w:lang w:eastAsia="hr-HR"/>
        </w:rPr>
        <w:t xml:space="preserve">zaprimila svu dokumentaciju i sva očitovanja potrebna za donošenje obrazložene Odluke. </w:t>
      </w:r>
      <w:r w:rsidR="00F3306B" w:rsidRPr="00C954B3">
        <w:rPr>
          <w:rFonts w:ascii="Times New Roman" w:eastAsia="Times New Roman" w:hAnsi="Times New Roman" w:cs="Times New Roman"/>
          <w:bCs/>
          <w:sz w:val="24"/>
          <w:szCs w:val="24"/>
          <w:lang w:eastAsia="hr-HR"/>
        </w:rPr>
        <w:t>PT</w:t>
      </w:r>
      <w:r w:rsidR="004571C6" w:rsidRPr="00C954B3">
        <w:rPr>
          <w:rFonts w:ascii="Times New Roman" w:eastAsia="Times New Roman" w:hAnsi="Times New Roman" w:cs="Times New Roman"/>
          <w:bCs/>
          <w:sz w:val="24"/>
          <w:szCs w:val="24"/>
          <w:lang w:eastAsia="hr-HR"/>
        </w:rPr>
        <w:t xml:space="preserve"> </w:t>
      </w:r>
      <w:r w:rsidR="00337DF5" w:rsidRPr="00C954B3">
        <w:rPr>
          <w:rFonts w:ascii="Times New Roman" w:eastAsia="Times New Roman" w:hAnsi="Times New Roman" w:cs="Times New Roman"/>
          <w:bCs/>
          <w:sz w:val="24"/>
          <w:szCs w:val="24"/>
          <w:lang w:eastAsia="hr-HR"/>
        </w:rPr>
        <w:t xml:space="preserve">je </w:t>
      </w:r>
      <w:r w:rsidR="004571C6" w:rsidRPr="00C954B3">
        <w:rPr>
          <w:rFonts w:ascii="Times New Roman" w:eastAsia="Times New Roman" w:hAnsi="Times New Roman" w:cs="Times New Roman"/>
          <w:bCs/>
          <w:sz w:val="24"/>
          <w:szCs w:val="24"/>
          <w:lang w:eastAsia="hr-HR"/>
        </w:rPr>
        <w:t>duž</w:t>
      </w:r>
      <w:r w:rsidR="00337DF5" w:rsidRPr="00C954B3">
        <w:rPr>
          <w:rFonts w:ascii="Times New Roman" w:eastAsia="Times New Roman" w:hAnsi="Times New Roman" w:cs="Times New Roman"/>
          <w:bCs/>
          <w:sz w:val="24"/>
          <w:szCs w:val="24"/>
          <w:lang w:eastAsia="hr-HR"/>
        </w:rPr>
        <w:t>n</w:t>
      </w:r>
      <w:r w:rsidR="00F711E8" w:rsidRPr="00C954B3">
        <w:rPr>
          <w:rFonts w:ascii="Times New Roman" w:eastAsia="Times New Roman" w:hAnsi="Times New Roman" w:cs="Times New Roman"/>
          <w:bCs/>
          <w:sz w:val="24"/>
          <w:szCs w:val="24"/>
          <w:lang w:eastAsia="hr-HR"/>
        </w:rPr>
        <w:t>o</w:t>
      </w:r>
      <w:r w:rsidR="004571C6" w:rsidRPr="00C954B3">
        <w:rPr>
          <w:rFonts w:ascii="Times New Roman" w:eastAsia="Times New Roman" w:hAnsi="Times New Roman" w:cs="Times New Roman"/>
          <w:bCs/>
          <w:sz w:val="24"/>
          <w:szCs w:val="24"/>
          <w:lang w:eastAsia="hr-HR"/>
        </w:rPr>
        <w:t xml:space="preserve"> u slučaju prekoračenja </w:t>
      </w:r>
      <w:r w:rsidR="00337DF5" w:rsidRPr="00C954B3">
        <w:rPr>
          <w:rFonts w:ascii="Times New Roman" w:eastAsia="Times New Roman" w:hAnsi="Times New Roman" w:cs="Times New Roman"/>
          <w:bCs/>
          <w:sz w:val="24"/>
          <w:szCs w:val="24"/>
          <w:lang w:eastAsia="hr-HR"/>
        </w:rPr>
        <w:t xml:space="preserve">roka </w:t>
      </w:r>
      <w:r w:rsidR="004571C6" w:rsidRPr="00C954B3">
        <w:rPr>
          <w:rFonts w:ascii="Times New Roman" w:eastAsia="Times New Roman" w:hAnsi="Times New Roman" w:cs="Times New Roman"/>
          <w:bCs/>
          <w:sz w:val="24"/>
          <w:szCs w:val="24"/>
          <w:lang w:eastAsia="hr-HR"/>
        </w:rPr>
        <w:t>navedenu činjenicu evide</w:t>
      </w:r>
      <w:r w:rsidR="00F3306B" w:rsidRPr="00C954B3">
        <w:rPr>
          <w:rFonts w:ascii="Times New Roman" w:eastAsia="Times New Roman" w:hAnsi="Times New Roman" w:cs="Times New Roman"/>
          <w:bCs/>
          <w:sz w:val="24"/>
          <w:szCs w:val="24"/>
          <w:lang w:eastAsia="hr-HR"/>
        </w:rPr>
        <w:t>ntirati u R</w:t>
      </w:r>
      <w:r w:rsidR="004571C6" w:rsidRPr="00C954B3">
        <w:rPr>
          <w:rFonts w:ascii="Times New Roman" w:eastAsia="Times New Roman" w:hAnsi="Times New Roman" w:cs="Times New Roman"/>
          <w:bCs/>
          <w:sz w:val="24"/>
          <w:szCs w:val="24"/>
          <w:lang w:eastAsia="hr-HR"/>
        </w:rPr>
        <w:t>egistru nepravilnosti</w:t>
      </w:r>
      <w:r w:rsidR="00017186" w:rsidRPr="00C954B3">
        <w:rPr>
          <w:rFonts w:ascii="Times New Roman" w:eastAsia="Times New Roman" w:hAnsi="Times New Roman" w:cs="Times New Roman"/>
          <w:bCs/>
          <w:sz w:val="24"/>
          <w:szCs w:val="24"/>
          <w:lang w:eastAsia="hr-HR"/>
        </w:rPr>
        <w:t>.</w:t>
      </w:r>
      <w:bookmarkEnd w:id="55"/>
      <w:r w:rsidR="004571C6" w:rsidRPr="00C954B3">
        <w:rPr>
          <w:rFonts w:ascii="Times New Roman" w:eastAsia="Times New Roman" w:hAnsi="Times New Roman" w:cs="Times New Roman"/>
          <w:bCs/>
          <w:sz w:val="24"/>
          <w:szCs w:val="24"/>
          <w:lang w:eastAsia="hr-HR"/>
        </w:rPr>
        <w:t xml:space="preserve"> </w:t>
      </w:r>
      <w:r w:rsidR="001111BC" w:rsidRPr="00C954B3">
        <w:rPr>
          <w:rFonts w:ascii="Times New Roman" w:eastAsia="Times New Roman" w:hAnsi="Times New Roman" w:cs="Times New Roman"/>
          <w:bCs/>
          <w:sz w:val="24"/>
          <w:szCs w:val="24"/>
          <w:lang w:eastAsia="hr-HR"/>
        </w:rPr>
        <w:t xml:space="preserve"> </w:t>
      </w:r>
      <w:bookmarkEnd w:id="56"/>
      <w:bookmarkEnd w:id="57"/>
      <w:r w:rsidR="0019712F" w:rsidRPr="00C954B3">
        <w:rPr>
          <w:rFonts w:ascii="Times New Roman" w:hAnsi="Times New Roman" w:cs="Times New Roman"/>
          <w:sz w:val="24"/>
          <w:szCs w:val="24"/>
        </w:rPr>
        <w:t>U iznimnim, posebno zahtjevnim slučajevima, koji zahtijevaju produljenje roka z</w:t>
      </w:r>
      <w:r w:rsidR="00F52EE4" w:rsidRPr="00C954B3">
        <w:rPr>
          <w:rFonts w:ascii="Times New Roman" w:hAnsi="Times New Roman" w:cs="Times New Roman"/>
          <w:sz w:val="24"/>
          <w:szCs w:val="24"/>
        </w:rPr>
        <w:t xml:space="preserve">a utvrđivanje nepravilnosti, PT </w:t>
      </w:r>
      <w:r w:rsidR="0019712F" w:rsidRPr="00C954B3">
        <w:rPr>
          <w:rFonts w:ascii="Times New Roman" w:hAnsi="Times New Roman" w:cs="Times New Roman"/>
          <w:sz w:val="24"/>
          <w:szCs w:val="24"/>
        </w:rPr>
        <w:t xml:space="preserve">(OzN) je dužan razloge za prekoračenje roka za donošenje odluke o nepravilnosti </w:t>
      </w:r>
      <w:r w:rsidR="0019712F" w:rsidRPr="00C954B3">
        <w:rPr>
          <w:rFonts w:ascii="Times New Roman" w:hAnsi="Times New Roman" w:cs="Times New Roman"/>
          <w:b/>
          <w:bCs/>
          <w:sz w:val="24"/>
          <w:szCs w:val="24"/>
        </w:rPr>
        <w:t>obrazložiti</w:t>
      </w:r>
      <w:r w:rsidR="0019712F" w:rsidRPr="00C954B3">
        <w:rPr>
          <w:rFonts w:ascii="Times New Roman" w:hAnsi="Times New Roman" w:cs="Times New Roman"/>
          <w:sz w:val="24"/>
          <w:szCs w:val="24"/>
        </w:rPr>
        <w:t xml:space="preserve"> u obrascu Odluke o nepravilnosti, ako se ona donosi, i </w:t>
      </w:r>
      <w:r w:rsidR="0019712F" w:rsidRPr="00C954B3">
        <w:rPr>
          <w:rFonts w:ascii="Times New Roman" w:hAnsi="Times New Roman" w:cs="Times New Roman"/>
          <w:b/>
          <w:bCs/>
          <w:sz w:val="24"/>
          <w:szCs w:val="24"/>
        </w:rPr>
        <w:t>evidentirati</w:t>
      </w:r>
      <w:r w:rsidR="0019712F" w:rsidRPr="00C954B3">
        <w:rPr>
          <w:rFonts w:ascii="Times New Roman" w:hAnsi="Times New Roman" w:cs="Times New Roman"/>
          <w:sz w:val="24"/>
          <w:szCs w:val="24"/>
        </w:rPr>
        <w:t xml:space="preserve"> u Registru nepravilnosti. Ukoliko se donosi Odluka o nepravilnosti, PT je, u elektroničkoj poruci kojom dostavlja Odluku, dužan u okviru te poruke obavijestiti </w:t>
      </w:r>
      <w:r w:rsidR="00F86DB8" w:rsidRPr="00C954B3">
        <w:rPr>
          <w:rFonts w:ascii="Times New Roman" w:hAnsi="Times New Roman" w:cs="Times New Roman"/>
          <w:sz w:val="24"/>
          <w:szCs w:val="24"/>
        </w:rPr>
        <w:t>NT</w:t>
      </w:r>
      <w:r w:rsidR="00F3306B" w:rsidRPr="00C954B3">
        <w:rPr>
          <w:rFonts w:ascii="Times New Roman" w:hAnsi="Times New Roman" w:cs="Times New Roman"/>
          <w:sz w:val="24"/>
          <w:szCs w:val="24"/>
        </w:rPr>
        <w:t xml:space="preserve">, </w:t>
      </w:r>
      <w:r w:rsidR="00F86DB8" w:rsidRPr="00C954B3">
        <w:rPr>
          <w:rFonts w:ascii="Times New Roman" w:hAnsi="Times New Roman" w:cs="Times New Roman"/>
          <w:sz w:val="24"/>
          <w:szCs w:val="24"/>
        </w:rPr>
        <w:t>NF</w:t>
      </w:r>
      <w:r w:rsidR="009F5E5F" w:rsidRPr="00C954B3">
        <w:rPr>
          <w:rFonts w:ascii="Times New Roman" w:hAnsi="Times New Roman" w:cs="Times New Roman"/>
          <w:sz w:val="24"/>
          <w:szCs w:val="24"/>
        </w:rPr>
        <w:t xml:space="preserve"> i TR</w:t>
      </w:r>
      <w:r w:rsidR="0019712F" w:rsidRPr="00C954B3">
        <w:rPr>
          <w:rFonts w:ascii="Times New Roman" w:hAnsi="Times New Roman" w:cs="Times New Roman"/>
          <w:sz w:val="24"/>
          <w:szCs w:val="24"/>
        </w:rPr>
        <w:t xml:space="preserve"> o prekoračenju roka te razlozima tog prekoračenja.</w:t>
      </w:r>
    </w:p>
    <w:p w14:paraId="0C1FFE4F" w14:textId="077062D2" w:rsidR="00570FC8" w:rsidRPr="00C954B3" w:rsidRDefault="00570FC8" w:rsidP="00EE19E3">
      <w:pPr>
        <w:rPr>
          <w:rFonts w:ascii="Times New Roman" w:hAnsi="Times New Roman" w:cs="Times New Roman"/>
          <w:lang w:eastAsia="hr-HR"/>
        </w:rPr>
      </w:pPr>
    </w:p>
    <w:p w14:paraId="7D8BD3B3" w14:textId="77777777" w:rsidR="00B745D6" w:rsidRPr="00C954B3" w:rsidRDefault="00B745D6" w:rsidP="00EE19E3">
      <w:pPr>
        <w:rPr>
          <w:rFonts w:ascii="Times New Roman" w:hAnsi="Times New Roman" w:cs="Times New Roman"/>
          <w:lang w:eastAsia="hr-HR"/>
        </w:rPr>
      </w:pPr>
    </w:p>
    <w:p w14:paraId="426BDD36" w14:textId="137E69E1" w:rsidR="001111BC" w:rsidRPr="00C954B3" w:rsidRDefault="00020B71" w:rsidP="00624071">
      <w:pPr>
        <w:pBdr>
          <w:top w:val="single" w:sz="4" w:space="0" w:color="auto"/>
          <w:left w:val="single" w:sz="4" w:space="0" w:color="auto"/>
          <w:bottom w:val="single" w:sz="4" w:space="0" w:color="auto"/>
          <w:right w:val="single" w:sz="4" w:space="0" w:color="auto"/>
        </w:pBdr>
        <w:spacing w:after="0" w:line="240" w:lineRule="auto"/>
        <w:jc w:val="both"/>
        <w:outlineLvl w:val="1"/>
        <w:rPr>
          <w:rFonts w:ascii="Times New Roman" w:eastAsia="Times New Roman" w:hAnsi="Times New Roman" w:cs="Times New Roman"/>
          <w:sz w:val="24"/>
          <w:szCs w:val="24"/>
          <w:lang w:eastAsia="hr-HR"/>
        </w:rPr>
      </w:pPr>
      <w:bookmarkStart w:id="58" w:name="_Toc3383349"/>
      <w:bookmarkStart w:id="59" w:name="_Toc85026332"/>
      <w:r w:rsidRPr="00C954B3">
        <w:rPr>
          <w:rFonts w:ascii="Times New Roman" w:eastAsia="Times New Roman" w:hAnsi="Times New Roman" w:cs="Times New Roman"/>
          <w:b/>
          <w:bCs/>
          <w:sz w:val="24"/>
          <w:szCs w:val="24"/>
          <w:lang w:eastAsia="hr-HR"/>
        </w:rPr>
        <w:t>4</w:t>
      </w:r>
      <w:r w:rsidR="007574A2" w:rsidRPr="00C954B3">
        <w:rPr>
          <w:rFonts w:ascii="Times New Roman" w:eastAsia="Times New Roman" w:hAnsi="Times New Roman" w:cs="Times New Roman"/>
          <w:b/>
          <w:bCs/>
          <w:sz w:val="24"/>
          <w:szCs w:val="24"/>
          <w:lang w:eastAsia="hr-HR"/>
        </w:rPr>
        <w:t xml:space="preserve">.2. </w:t>
      </w:r>
      <w:r w:rsidR="001111BC" w:rsidRPr="00C954B3">
        <w:rPr>
          <w:rFonts w:ascii="Times New Roman" w:eastAsia="Times New Roman" w:hAnsi="Times New Roman" w:cs="Times New Roman"/>
          <w:b/>
          <w:bCs/>
          <w:sz w:val="24"/>
          <w:szCs w:val="24"/>
          <w:lang w:eastAsia="hr-HR"/>
        </w:rPr>
        <w:t>Odluka o nepravilnosti</w:t>
      </w:r>
      <w:bookmarkEnd w:id="58"/>
      <w:bookmarkEnd w:id="59"/>
      <w:r w:rsidR="001111BC" w:rsidRPr="00C954B3">
        <w:rPr>
          <w:rFonts w:ascii="Times New Roman" w:eastAsia="Times New Roman" w:hAnsi="Times New Roman" w:cs="Times New Roman"/>
          <w:b/>
          <w:bCs/>
          <w:sz w:val="24"/>
          <w:szCs w:val="24"/>
          <w:lang w:eastAsia="hr-HR"/>
        </w:rPr>
        <w:t xml:space="preserve">  </w:t>
      </w:r>
    </w:p>
    <w:p w14:paraId="3F124984" w14:textId="77777777" w:rsidR="007574A2" w:rsidRPr="00C954B3" w:rsidRDefault="007574A2" w:rsidP="00624071">
      <w:pPr>
        <w:pBdr>
          <w:top w:val="none" w:sz="0" w:space="0" w:color="000000"/>
          <w:left w:val="none" w:sz="0" w:space="0" w:color="000000"/>
          <w:bottom w:val="none" w:sz="0" w:space="0" w:color="000000"/>
          <w:right w:val="none" w:sz="0" w:space="0" w:color="000000"/>
        </w:pBdr>
        <w:spacing w:after="0" w:line="240" w:lineRule="auto"/>
        <w:jc w:val="both"/>
        <w:rPr>
          <w:rFonts w:ascii="Times New Roman" w:eastAsia="Times New Roman" w:hAnsi="Times New Roman" w:cs="Times New Roman"/>
          <w:sz w:val="24"/>
          <w:szCs w:val="24"/>
          <w:lang w:eastAsia="hr-HR"/>
        </w:rPr>
      </w:pPr>
    </w:p>
    <w:p w14:paraId="3B9B322F" w14:textId="62193632" w:rsidR="001111BC" w:rsidRPr="00C954B3" w:rsidRDefault="00020B71" w:rsidP="00624071">
      <w:pPr>
        <w:pBdr>
          <w:top w:val="none" w:sz="0" w:space="0" w:color="000000"/>
          <w:left w:val="none" w:sz="0" w:space="0" w:color="000000"/>
          <w:bottom w:val="none" w:sz="0" w:space="0" w:color="000000"/>
          <w:right w:val="none" w:sz="0" w:space="0" w:color="000000"/>
        </w:pBdr>
        <w:spacing w:after="0" w:line="240" w:lineRule="auto"/>
        <w:jc w:val="both"/>
        <w:rPr>
          <w:rFonts w:ascii="Times New Roman" w:eastAsia="Times New Roman" w:hAnsi="Times New Roman" w:cs="Times New Roman"/>
          <w:sz w:val="24"/>
          <w:szCs w:val="24"/>
          <w:lang w:eastAsia="hr-HR"/>
        </w:rPr>
      </w:pPr>
      <w:r w:rsidRPr="00C954B3">
        <w:rPr>
          <w:rFonts w:ascii="Times New Roman" w:eastAsia="Times New Roman" w:hAnsi="Times New Roman" w:cs="Times New Roman"/>
          <w:b/>
          <w:sz w:val="24"/>
          <w:szCs w:val="24"/>
          <w:lang w:eastAsia="hr-HR"/>
        </w:rPr>
        <w:t>4</w:t>
      </w:r>
      <w:r w:rsidR="007574A2" w:rsidRPr="00C954B3">
        <w:rPr>
          <w:rFonts w:ascii="Times New Roman" w:eastAsia="Times New Roman" w:hAnsi="Times New Roman" w:cs="Times New Roman"/>
          <w:b/>
          <w:sz w:val="24"/>
          <w:szCs w:val="24"/>
          <w:lang w:eastAsia="hr-HR"/>
        </w:rPr>
        <w:t>.2.1.</w:t>
      </w:r>
      <w:r w:rsidR="007574A2" w:rsidRPr="00C954B3">
        <w:rPr>
          <w:rFonts w:ascii="Times New Roman" w:eastAsia="Times New Roman" w:hAnsi="Times New Roman" w:cs="Times New Roman"/>
          <w:sz w:val="24"/>
          <w:szCs w:val="24"/>
          <w:lang w:eastAsia="hr-HR"/>
        </w:rPr>
        <w:t xml:space="preserve"> </w:t>
      </w:r>
      <w:r w:rsidR="001111BC" w:rsidRPr="00C954B3">
        <w:rPr>
          <w:rFonts w:ascii="Times New Roman" w:eastAsia="Times New Roman" w:hAnsi="Times New Roman" w:cs="Times New Roman"/>
          <w:sz w:val="24"/>
          <w:szCs w:val="24"/>
          <w:lang w:eastAsia="hr-HR"/>
        </w:rPr>
        <w:t xml:space="preserve">Nakon što </w:t>
      </w:r>
      <w:r w:rsidR="00F3306B" w:rsidRPr="00C954B3">
        <w:rPr>
          <w:rFonts w:ascii="Times New Roman" w:eastAsia="Times New Roman" w:hAnsi="Times New Roman" w:cs="Times New Roman"/>
          <w:bCs/>
          <w:sz w:val="24"/>
          <w:szCs w:val="24"/>
          <w:lang w:eastAsia="hr-HR"/>
        </w:rPr>
        <w:t>PT</w:t>
      </w:r>
      <w:r w:rsidR="001111BC" w:rsidRPr="00C954B3">
        <w:rPr>
          <w:rFonts w:ascii="Times New Roman" w:eastAsia="Times New Roman" w:hAnsi="Times New Roman" w:cs="Times New Roman"/>
          <w:sz w:val="24"/>
          <w:szCs w:val="24"/>
          <w:lang w:eastAsia="hr-HR"/>
        </w:rPr>
        <w:t xml:space="preserve"> dovrši postupak utvrđivanja postojanja nepravilnosti, donosi jednu od sljedećih odluka: </w:t>
      </w:r>
    </w:p>
    <w:p w14:paraId="4BE0F7C3" w14:textId="77777777" w:rsidR="007574A2" w:rsidRPr="00C954B3" w:rsidRDefault="007574A2" w:rsidP="00624071">
      <w:pPr>
        <w:pBdr>
          <w:top w:val="none" w:sz="0" w:space="0" w:color="000000"/>
          <w:left w:val="none" w:sz="0" w:space="0" w:color="000000"/>
          <w:bottom w:val="none" w:sz="0" w:space="0" w:color="000000"/>
          <w:right w:val="none" w:sz="0" w:space="0" w:color="000000"/>
        </w:pBdr>
        <w:spacing w:after="0" w:line="240" w:lineRule="auto"/>
        <w:jc w:val="both"/>
        <w:rPr>
          <w:rFonts w:ascii="Times New Roman" w:eastAsia="Times New Roman" w:hAnsi="Times New Roman" w:cs="Times New Roman"/>
          <w:b/>
          <w:sz w:val="24"/>
          <w:szCs w:val="24"/>
          <w:lang w:eastAsia="hr-HR"/>
        </w:rPr>
      </w:pPr>
    </w:p>
    <w:p w14:paraId="108DC0A5" w14:textId="77777777" w:rsidR="001111BC" w:rsidRPr="00C954B3" w:rsidRDefault="007574A2" w:rsidP="00624071">
      <w:pPr>
        <w:pBdr>
          <w:top w:val="none" w:sz="0" w:space="0" w:color="000000"/>
          <w:left w:val="none" w:sz="0" w:space="0" w:color="000000"/>
          <w:bottom w:val="none" w:sz="0" w:space="0" w:color="000000"/>
          <w:right w:val="none" w:sz="0" w:space="0" w:color="000000"/>
        </w:pBdr>
        <w:spacing w:after="0" w:line="240" w:lineRule="auto"/>
        <w:jc w:val="both"/>
        <w:rPr>
          <w:rFonts w:ascii="Times New Roman" w:eastAsia="Times New Roman" w:hAnsi="Times New Roman" w:cs="Times New Roman"/>
          <w:sz w:val="24"/>
          <w:szCs w:val="24"/>
          <w:lang w:eastAsia="hr-HR"/>
        </w:rPr>
      </w:pPr>
      <w:r w:rsidRPr="00C954B3">
        <w:rPr>
          <w:rFonts w:ascii="Times New Roman" w:eastAsia="Times New Roman" w:hAnsi="Times New Roman" w:cs="Times New Roman"/>
          <w:b/>
          <w:sz w:val="24"/>
          <w:szCs w:val="24"/>
          <w:lang w:eastAsia="hr-HR"/>
        </w:rPr>
        <w:t xml:space="preserve">a) </w:t>
      </w:r>
      <w:r w:rsidR="001111BC" w:rsidRPr="00C954B3">
        <w:rPr>
          <w:rFonts w:ascii="Times New Roman" w:eastAsia="Times New Roman" w:hAnsi="Times New Roman" w:cs="Times New Roman"/>
          <w:b/>
          <w:sz w:val="24"/>
          <w:szCs w:val="24"/>
          <w:lang w:eastAsia="hr-HR"/>
        </w:rPr>
        <w:t>Odluku o utvrđenoj nepravilnosti</w:t>
      </w:r>
      <w:r w:rsidRPr="00C954B3">
        <w:rPr>
          <w:rFonts w:ascii="Times New Roman" w:eastAsia="Times New Roman" w:hAnsi="Times New Roman" w:cs="Times New Roman"/>
          <w:b/>
          <w:sz w:val="24"/>
          <w:szCs w:val="24"/>
          <w:lang w:eastAsia="hr-HR"/>
        </w:rPr>
        <w:t>,</w:t>
      </w:r>
      <w:r w:rsidR="001111BC" w:rsidRPr="00C954B3">
        <w:rPr>
          <w:rFonts w:ascii="Times New Roman" w:eastAsia="Times New Roman" w:hAnsi="Times New Roman" w:cs="Times New Roman"/>
          <w:sz w:val="24"/>
          <w:szCs w:val="24"/>
          <w:lang w:eastAsia="hr-HR"/>
        </w:rPr>
        <w:t xml:space="preserve"> ili</w:t>
      </w:r>
    </w:p>
    <w:p w14:paraId="29243463" w14:textId="77777777" w:rsidR="001111BC" w:rsidRPr="00C954B3" w:rsidRDefault="007574A2" w:rsidP="00624071">
      <w:pPr>
        <w:pBdr>
          <w:top w:val="none" w:sz="0" w:space="0" w:color="000000"/>
          <w:left w:val="none" w:sz="0" w:space="0" w:color="000000"/>
          <w:bottom w:val="none" w:sz="0" w:space="0" w:color="000000"/>
          <w:right w:val="none" w:sz="0" w:space="0" w:color="000000"/>
        </w:pBdr>
        <w:spacing w:after="0" w:line="240" w:lineRule="auto"/>
        <w:jc w:val="both"/>
        <w:rPr>
          <w:rFonts w:ascii="Times New Roman" w:eastAsia="Times New Roman" w:hAnsi="Times New Roman" w:cs="Times New Roman"/>
          <w:sz w:val="24"/>
          <w:szCs w:val="24"/>
          <w:lang w:eastAsia="hr-HR"/>
        </w:rPr>
      </w:pPr>
      <w:r w:rsidRPr="00C954B3">
        <w:rPr>
          <w:rFonts w:ascii="Times New Roman" w:eastAsia="Times New Roman" w:hAnsi="Times New Roman" w:cs="Times New Roman"/>
          <w:b/>
          <w:sz w:val="24"/>
          <w:szCs w:val="24"/>
          <w:lang w:eastAsia="hr-HR"/>
        </w:rPr>
        <w:t xml:space="preserve">b) </w:t>
      </w:r>
      <w:r w:rsidR="001111BC" w:rsidRPr="00C954B3">
        <w:rPr>
          <w:rFonts w:ascii="Times New Roman" w:eastAsia="Times New Roman" w:hAnsi="Times New Roman" w:cs="Times New Roman"/>
          <w:b/>
          <w:sz w:val="24"/>
          <w:szCs w:val="24"/>
          <w:lang w:eastAsia="hr-HR"/>
        </w:rPr>
        <w:t>Odluku o nepostojanju nepravilnosti</w:t>
      </w:r>
      <w:r w:rsidR="001111BC" w:rsidRPr="00C954B3">
        <w:rPr>
          <w:rFonts w:ascii="Times New Roman" w:eastAsia="Times New Roman" w:hAnsi="Times New Roman" w:cs="Times New Roman"/>
          <w:sz w:val="24"/>
          <w:szCs w:val="24"/>
          <w:lang w:eastAsia="hr-HR"/>
        </w:rPr>
        <w:t xml:space="preserve">.  </w:t>
      </w:r>
    </w:p>
    <w:p w14:paraId="6CFA8783" w14:textId="77777777" w:rsidR="007574A2" w:rsidRPr="00C954B3" w:rsidRDefault="007574A2" w:rsidP="00624071">
      <w:pPr>
        <w:pBdr>
          <w:top w:val="none" w:sz="0" w:space="0" w:color="000000"/>
          <w:left w:val="none" w:sz="0" w:space="0" w:color="000000"/>
          <w:bottom w:val="none" w:sz="0" w:space="0" w:color="000000"/>
          <w:right w:val="none" w:sz="0" w:space="0" w:color="000000"/>
        </w:pBdr>
        <w:spacing w:after="0" w:line="240" w:lineRule="auto"/>
        <w:jc w:val="both"/>
        <w:rPr>
          <w:rFonts w:ascii="Times New Roman" w:eastAsia="Times New Roman" w:hAnsi="Times New Roman" w:cs="Times New Roman"/>
          <w:sz w:val="24"/>
          <w:szCs w:val="24"/>
          <w:lang w:eastAsia="hr-HR"/>
        </w:rPr>
      </w:pPr>
    </w:p>
    <w:p w14:paraId="622DACB7" w14:textId="7C401F8E" w:rsidR="00436F1F" w:rsidRPr="00C954B3" w:rsidRDefault="001111BC" w:rsidP="00436F1F">
      <w:pPr>
        <w:pBdr>
          <w:top w:val="none" w:sz="0" w:space="0" w:color="000000"/>
          <w:left w:val="none" w:sz="0" w:space="0" w:color="000000"/>
          <w:bottom w:val="none" w:sz="0" w:space="0" w:color="000000"/>
          <w:right w:val="none" w:sz="0" w:space="0" w:color="000000"/>
        </w:pBdr>
        <w:spacing w:after="0" w:line="240" w:lineRule="auto"/>
        <w:jc w:val="both"/>
        <w:rPr>
          <w:rFonts w:ascii="Times New Roman" w:eastAsia="Times New Roman" w:hAnsi="Times New Roman" w:cs="Times New Roman"/>
          <w:sz w:val="24"/>
          <w:szCs w:val="24"/>
          <w:lang w:eastAsia="hr-HR"/>
        </w:rPr>
      </w:pPr>
      <w:r w:rsidRPr="00C954B3">
        <w:rPr>
          <w:rFonts w:ascii="Times New Roman" w:eastAsia="Times New Roman" w:hAnsi="Times New Roman" w:cs="Times New Roman"/>
          <w:sz w:val="24"/>
          <w:szCs w:val="24"/>
          <w:lang w:eastAsia="hr-HR"/>
        </w:rPr>
        <w:t xml:space="preserve">Odluka </w:t>
      </w:r>
      <w:r w:rsidR="00F3306B" w:rsidRPr="00C954B3">
        <w:rPr>
          <w:rFonts w:ascii="Times New Roman" w:eastAsia="Times New Roman" w:hAnsi="Times New Roman" w:cs="Times New Roman"/>
          <w:bCs/>
          <w:sz w:val="24"/>
          <w:szCs w:val="24"/>
          <w:lang w:eastAsia="hr-HR"/>
        </w:rPr>
        <w:t>PT</w:t>
      </w:r>
      <w:r w:rsidRPr="00C954B3">
        <w:rPr>
          <w:rFonts w:ascii="Times New Roman" w:eastAsia="Times New Roman" w:hAnsi="Times New Roman" w:cs="Times New Roman"/>
          <w:sz w:val="24"/>
          <w:szCs w:val="24"/>
          <w:lang w:eastAsia="hr-HR"/>
        </w:rPr>
        <w:t xml:space="preserve"> opisuje nalaze i zaključke vezane uz postupak utvrđivanja nepravilnosti</w:t>
      </w:r>
      <w:r w:rsidR="00436F1F" w:rsidRPr="00C954B3">
        <w:rPr>
          <w:rFonts w:ascii="Times New Roman" w:eastAsia="Times New Roman" w:hAnsi="Times New Roman" w:cs="Times New Roman"/>
          <w:sz w:val="24"/>
          <w:szCs w:val="24"/>
          <w:lang w:eastAsia="hr-HR"/>
        </w:rPr>
        <w:t>.</w:t>
      </w:r>
      <w:r w:rsidRPr="00C954B3">
        <w:rPr>
          <w:rFonts w:ascii="Times New Roman" w:eastAsia="Times New Roman" w:hAnsi="Times New Roman" w:cs="Times New Roman"/>
          <w:sz w:val="24"/>
          <w:szCs w:val="24"/>
          <w:lang w:eastAsia="hr-HR"/>
        </w:rPr>
        <w:t xml:space="preserve"> </w:t>
      </w:r>
    </w:p>
    <w:p w14:paraId="0D47D9B3" w14:textId="77777777" w:rsidR="00436F1F" w:rsidRPr="00C954B3" w:rsidRDefault="00436F1F" w:rsidP="00436F1F">
      <w:pPr>
        <w:pBdr>
          <w:top w:val="none" w:sz="0" w:space="0" w:color="000000"/>
          <w:left w:val="none" w:sz="0" w:space="0" w:color="000000"/>
          <w:bottom w:val="none" w:sz="0" w:space="0" w:color="000000"/>
          <w:right w:val="none" w:sz="0" w:space="0" w:color="000000"/>
        </w:pBdr>
        <w:spacing w:after="0" w:line="240" w:lineRule="auto"/>
        <w:jc w:val="both"/>
        <w:rPr>
          <w:rFonts w:ascii="Times New Roman" w:eastAsia="Times New Roman" w:hAnsi="Times New Roman" w:cs="Times New Roman"/>
          <w:sz w:val="24"/>
          <w:szCs w:val="24"/>
          <w:lang w:eastAsia="hr-HR"/>
        </w:rPr>
      </w:pPr>
    </w:p>
    <w:p w14:paraId="18776D1D" w14:textId="7278D0A3" w:rsidR="001111BC" w:rsidRPr="00C954B3" w:rsidRDefault="00436F1F" w:rsidP="00436F1F">
      <w:pPr>
        <w:pBdr>
          <w:top w:val="none" w:sz="0" w:space="0" w:color="000000"/>
          <w:left w:val="none" w:sz="0" w:space="0" w:color="000000"/>
          <w:bottom w:val="none" w:sz="0" w:space="0" w:color="000000"/>
          <w:right w:val="none" w:sz="0" w:space="0" w:color="000000"/>
        </w:pBdr>
        <w:spacing w:after="0" w:line="240" w:lineRule="auto"/>
        <w:jc w:val="both"/>
        <w:rPr>
          <w:rFonts w:ascii="Times New Roman" w:eastAsia="Times New Roman" w:hAnsi="Times New Roman" w:cs="Times New Roman"/>
          <w:sz w:val="24"/>
          <w:szCs w:val="24"/>
          <w:lang w:eastAsia="hr-HR"/>
        </w:rPr>
      </w:pPr>
      <w:r w:rsidRPr="00C954B3">
        <w:rPr>
          <w:rFonts w:ascii="Times New Roman" w:eastAsia="Times New Roman" w:hAnsi="Times New Roman" w:cs="Times New Roman"/>
          <w:sz w:val="24"/>
          <w:szCs w:val="24"/>
          <w:lang w:eastAsia="hr-HR"/>
        </w:rPr>
        <w:t xml:space="preserve">Odluka o nepravilnosti izrađuje se koristeći obrazac iz Priloga </w:t>
      </w:r>
      <w:r w:rsidR="00C33857" w:rsidRPr="00C954B3">
        <w:rPr>
          <w:rFonts w:ascii="Times New Roman" w:eastAsia="Times New Roman" w:hAnsi="Times New Roman" w:cs="Times New Roman"/>
          <w:sz w:val="24"/>
          <w:szCs w:val="24"/>
          <w:lang w:eastAsia="hr-HR"/>
        </w:rPr>
        <w:t>0</w:t>
      </w:r>
      <w:r w:rsidRPr="00C954B3">
        <w:rPr>
          <w:rFonts w:ascii="Times New Roman" w:eastAsia="Times New Roman" w:hAnsi="Times New Roman" w:cs="Times New Roman"/>
          <w:sz w:val="24"/>
          <w:szCs w:val="24"/>
          <w:lang w:eastAsia="hr-HR"/>
        </w:rPr>
        <w:t>3.</w:t>
      </w:r>
    </w:p>
    <w:p w14:paraId="38A1B725" w14:textId="77777777" w:rsidR="007574A2" w:rsidRPr="00C954B3" w:rsidRDefault="007574A2" w:rsidP="00624071">
      <w:pPr>
        <w:pBdr>
          <w:top w:val="none" w:sz="0" w:space="0" w:color="000000"/>
          <w:left w:val="none" w:sz="0" w:space="0" w:color="000000"/>
          <w:bottom w:val="none" w:sz="0" w:space="0" w:color="000000"/>
          <w:right w:val="none" w:sz="0" w:space="0" w:color="000000"/>
        </w:pBdr>
        <w:spacing w:after="0" w:line="240" w:lineRule="auto"/>
        <w:jc w:val="both"/>
        <w:rPr>
          <w:rFonts w:ascii="Times New Roman" w:eastAsia="Times New Roman" w:hAnsi="Times New Roman" w:cs="Times New Roman"/>
          <w:i/>
          <w:sz w:val="24"/>
          <w:szCs w:val="24"/>
          <w:lang w:eastAsia="hr-HR"/>
        </w:rPr>
      </w:pPr>
    </w:p>
    <w:p w14:paraId="2EFBD677" w14:textId="11348072" w:rsidR="001111BC" w:rsidRPr="00C954B3" w:rsidRDefault="00F3306B" w:rsidP="00624071">
      <w:pPr>
        <w:pBdr>
          <w:top w:val="none" w:sz="0" w:space="0" w:color="000000"/>
          <w:left w:val="none" w:sz="0" w:space="0" w:color="000000"/>
          <w:bottom w:val="none" w:sz="0" w:space="0" w:color="000000"/>
          <w:right w:val="none" w:sz="0" w:space="0" w:color="000000"/>
        </w:pBdr>
        <w:spacing w:after="0" w:line="240" w:lineRule="auto"/>
        <w:jc w:val="both"/>
        <w:rPr>
          <w:rFonts w:ascii="Times New Roman" w:eastAsia="Times New Roman" w:hAnsi="Times New Roman" w:cs="Times New Roman"/>
          <w:sz w:val="24"/>
          <w:szCs w:val="24"/>
          <w:lang w:eastAsia="hr-HR"/>
        </w:rPr>
      </w:pPr>
      <w:r w:rsidRPr="00C954B3">
        <w:rPr>
          <w:rFonts w:ascii="Times New Roman" w:eastAsia="Times New Roman" w:hAnsi="Times New Roman" w:cs="Times New Roman"/>
          <w:bCs/>
          <w:sz w:val="24"/>
          <w:szCs w:val="24"/>
          <w:lang w:eastAsia="hr-HR"/>
        </w:rPr>
        <w:t>PT</w:t>
      </w:r>
      <w:r w:rsidR="001111BC" w:rsidRPr="00C954B3">
        <w:rPr>
          <w:rFonts w:ascii="Times New Roman" w:eastAsia="Times New Roman" w:hAnsi="Times New Roman" w:cs="Times New Roman"/>
          <w:sz w:val="24"/>
          <w:szCs w:val="24"/>
          <w:lang w:eastAsia="hr-HR"/>
        </w:rPr>
        <w:t xml:space="preserve">, i u slučajevima ako smatra da određena, utvrđena nepravilnost sadrži elemente kaznenog djela, donosi Odluku o utvrđenoj nepravilnosti uz napomenu da se sumnja na počinjenje kaznenog djela odnosno na prijevaru. Navedenu Odluku, zajedno sa svom relevantnom dokumentacijom </w:t>
      </w:r>
      <w:r w:rsidRPr="00C954B3">
        <w:rPr>
          <w:rFonts w:ascii="Times New Roman" w:eastAsia="Times New Roman" w:hAnsi="Times New Roman" w:cs="Times New Roman"/>
          <w:bCs/>
          <w:sz w:val="24"/>
          <w:szCs w:val="24"/>
          <w:lang w:eastAsia="hr-HR"/>
        </w:rPr>
        <w:t xml:space="preserve">PT </w:t>
      </w:r>
      <w:r w:rsidR="00E716BC" w:rsidRPr="00C954B3">
        <w:rPr>
          <w:rFonts w:ascii="Times New Roman" w:eastAsia="Times New Roman" w:hAnsi="Times New Roman" w:cs="Times New Roman"/>
          <w:bCs/>
          <w:sz w:val="24"/>
          <w:szCs w:val="24"/>
          <w:lang w:eastAsia="hr-HR"/>
        </w:rPr>
        <w:t>bez odgađanja</w:t>
      </w:r>
      <w:r w:rsidR="00F73A23" w:rsidRPr="00C954B3">
        <w:rPr>
          <w:rFonts w:ascii="Times New Roman" w:eastAsia="Times New Roman" w:hAnsi="Times New Roman" w:cs="Times New Roman"/>
          <w:bCs/>
          <w:sz w:val="24"/>
          <w:szCs w:val="24"/>
          <w:lang w:eastAsia="hr-HR"/>
        </w:rPr>
        <w:t xml:space="preserve"> </w:t>
      </w:r>
      <w:r w:rsidR="00F73A23" w:rsidRPr="00C954B3">
        <w:rPr>
          <w:rFonts w:ascii="Times New Roman" w:eastAsia="Times New Roman" w:hAnsi="Times New Roman" w:cs="Times New Roman"/>
          <w:sz w:val="24"/>
          <w:szCs w:val="24"/>
          <w:lang w:eastAsia="hr-HR"/>
        </w:rPr>
        <w:t>dostavlja DORH-u</w:t>
      </w:r>
      <w:r w:rsidR="00337DF5" w:rsidRPr="00C954B3">
        <w:rPr>
          <w:rFonts w:ascii="Times New Roman" w:eastAsia="Times New Roman" w:hAnsi="Times New Roman" w:cs="Times New Roman"/>
          <w:sz w:val="24"/>
          <w:szCs w:val="24"/>
          <w:lang w:eastAsia="hr-HR"/>
        </w:rPr>
        <w:t>,</w:t>
      </w:r>
      <w:r w:rsidR="001111BC" w:rsidRPr="00C954B3">
        <w:rPr>
          <w:rFonts w:ascii="Times New Roman" w:eastAsia="Times New Roman" w:hAnsi="Times New Roman" w:cs="Times New Roman"/>
          <w:sz w:val="24"/>
          <w:szCs w:val="24"/>
          <w:lang w:eastAsia="hr-HR"/>
        </w:rPr>
        <w:t xml:space="preserve"> </w:t>
      </w:r>
      <w:r w:rsidR="00CB2DF6" w:rsidRPr="00C954B3">
        <w:rPr>
          <w:rFonts w:ascii="Times New Roman" w:eastAsia="Times New Roman" w:hAnsi="Times New Roman" w:cs="Times New Roman"/>
          <w:sz w:val="24"/>
          <w:szCs w:val="24"/>
          <w:lang w:eastAsia="hr-HR"/>
        </w:rPr>
        <w:t>kao i svu relevantnu dokumentaciju</w:t>
      </w:r>
      <w:r w:rsidR="001111BC" w:rsidRPr="00C954B3">
        <w:rPr>
          <w:rFonts w:ascii="Times New Roman" w:eastAsia="Times New Roman" w:hAnsi="Times New Roman" w:cs="Times New Roman"/>
          <w:sz w:val="24"/>
          <w:szCs w:val="24"/>
          <w:lang w:eastAsia="hr-HR"/>
        </w:rPr>
        <w:t xml:space="preserve">. </w:t>
      </w:r>
      <w:r w:rsidR="00555B31" w:rsidRPr="00C954B3">
        <w:rPr>
          <w:rFonts w:ascii="Times New Roman" w:eastAsia="Times New Roman" w:hAnsi="Times New Roman" w:cs="Times New Roman"/>
          <w:sz w:val="24"/>
          <w:szCs w:val="24"/>
          <w:lang w:eastAsia="hr-HR"/>
        </w:rPr>
        <w:t xml:space="preserve">U razumnom roku od </w:t>
      </w:r>
      <w:r w:rsidR="001111BC" w:rsidRPr="00C954B3">
        <w:rPr>
          <w:rFonts w:ascii="Times New Roman" w:eastAsia="Times New Roman" w:hAnsi="Times New Roman" w:cs="Times New Roman"/>
          <w:sz w:val="24"/>
          <w:szCs w:val="24"/>
          <w:lang w:eastAsia="hr-HR"/>
        </w:rPr>
        <w:t xml:space="preserve">saznanja za činjenicu da je počinjenje kaznenog djela utvrđeno pravomoćnom odlukom suda, </w:t>
      </w:r>
      <w:r w:rsidRPr="00C954B3">
        <w:rPr>
          <w:rFonts w:ascii="Times New Roman" w:eastAsia="Times New Roman" w:hAnsi="Times New Roman" w:cs="Times New Roman"/>
          <w:bCs/>
          <w:sz w:val="24"/>
          <w:szCs w:val="24"/>
          <w:lang w:eastAsia="hr-HR"/>
        </w:rPr>
        <w:t>PT</w:t>
      </w:r>
      <w:r w:rsidR="001111BC" w:rsidRPr="00C954B3">
        <w:rPr>
          <w:rFonts w:ascii="Times New Roman" w:eastAsia="Times New Roman" w:hAnsi="Times New Roman" w:cs="Times New Roman"/>
          <w:sz w:val="24"/>
          <w:szCs w:val="24"/>
          <w:lang w:eastAsia="hr-HR"/>
        </w:rPr>
        <w:t xml:space="preserve"> </w:t>
      </w:r>
      <w:r w:rsidR="00555B31" w:rsidRPr="00C954B3">
        <w:rPr>
          <w:rFonts w:ascii="Times New Roman" w:eastAsia="Times New Roman" w:hAnsi="Times New Roman" w:cs="Times New Roman"/>
          <w:sz w:val="24"/>
          <w:szCs w:val="24"/>
          <w:lang w:eastAsia="hr-HR"/>
        </w:rPr>
        <w:t>donosi Odluku o utvrđenoj prijevari</w:t>
      </w:r>
      <w:r w:rsidR="001111BC" w:rsidRPr="00C954B3">
        <w:rPr>
          <w:rFonts w:ascii="Times New Roman" w:eastAsia="Times New Roman" w:hAnsi="Times New Roman" w:cs="Times New Roman"/>
          <w:sz w:val="24"/>
          <w:szCs w:val="24"/>
          <w:lang w:eastAsia="hr-HR"/>
        </w:rPr>
        <w:t xml:space="preserve"> koju evidentira u Registru nepravilnosti (Prilog 02) i pohranjuje je u zajedničku mapu i/ili </w:t>
      </w:r>
      <w:r w:rsidR="00FE1A1C" w:rsidRPr="00C954B3">
        <w:rPr>
          <w:rFonts w:ascii="Times New Roman" w:eastAsia="Times New Roman" w:hAnsi="Times New Roman" w:cs="Times New Roman"/>
          <w:sz w:val="24"/>
          <w:szCs w:val="24"/>
          <w:lang w:eastAsia="hr-HR"/>
        </w:rPr>
        <w:t>sustav</w:t>
      </w:r>
      <w:r w:rsidR="00C50B4B" w:rsidRPr="00C954B3">
        <w:rPr>
          <w:rFonts w:ascii="Times New Roman" w:eastAsia="Times New Roman" w:hAnsi="Times New Roman" w:cs="Times New Roman"/>
          <w:sz w:val="24"/>
          <w:szCs w:val="24"/>
          <w:lang w:eastAsia="hr-HR"/>
        </w:rPr>
        <w:t>u</w:t>
      </w:r>
      <w:r w:rsidR="00FE1A1C" w:rsidRPr="00C954B3">
        <w:rPr>
          <w:rFonts w:ascii="Times New Roman" w:eastAsia="Times New Roman" w:hAnsi="Times New Roman" w:cs="Times New Roman"/>
          <w:sz w:val="24"/>
          <w:szCs w:val="24"/>
          <w:lang w:eastAsia="hr-HR"/>
        </w:rPr>
        <w:t xml:space="preserve"> </w:t>
      </w:r>
      <w:r w:rsidR="00174152" w:rsidRPr="00C954B3">
        <w:rPr>
          <w:rFonts w:ascii="Times New Roman" w:eastAsia="Times New Roman" w:hAnsi="Times New Roman" w:cs="Times New Roman"/>
          <w:sz w:val="24"/>
          <w:szCs w:val="24"/>
          <w:lang w:eastAsia="hr-HR"/>
        </w:rPr>
        <w:t xml:space="preserve">eNPOO </w:t>
      </w:r>
      <w:r w:rsidR="001111BC" w:rsidRPr="00C954B3">
        <w:rPr>
          <w:rFonts w:ascii="Times New Roman" w:eastAsia="Times New Roman" w:hAnsi="Times New Roman" w:cs="Times New Roman"/>
          <w:sz w:val="24"/>
          <w:szCs w:val="24"/>
          <w:lang w:eastAsia="hr-HR"/>
        </w:rPr>
        <w:t xml:space="preserve">(ako funkcionalnosti to dopuštaju), zajedno sa preslikom pravomoćne sudske odluke koju je prethodno pribavio od DORH-a ili suda (ako je bio u mogućnosti). </w:t>
      </w:r>
    </w:p>
    <w:p w14:paraId="0E5F6CC6" w14:textId="77777777" w:rsidR="007574A2" w:rsidRPr="00C954B3" w:rsidRDefault="007574A2" w:rsidP="00624071">
      <w:pPr>
        <w:pBdr>
          <w:top w:val="none" w:sz="0" w:space="0" w:color="000000"/>
          <w:left w:val="none" w:sz="0" w:space="0" w:color="000000"/>
          <w:bottom w:val="none" w:sz="0" w:space="0" w:color="000000"/>
          <w:right w:val="none" w:sz="0" w:space="0" w:color="000000"/>
        </w:pBdr>
        <w:spacing w:after="0" w:line="240" w:lineRule="auto"/>
        <w:jc w:val="both"/>
        <w:rPr>
          <w:rFonts w:ascii="Times New Roman" w:eastAsia="Times New Roman" w:hAnsi="Times New Roman" w:cs="Times New Roman"/>
          <w:sz w:val="24"/>
          <w:szCs w:val="24"/>
          <w:lang w:eastAsia="hr-HR"/>
        </w:rPr>
      </w:pPr>
    </w:p>
    <w:p w14:paraId="7DDC9DBA" w14:textId="5B19408C" w:rsidR="00361702" w:rsidRPr="00C954B3" w:rsidRDefault="004C6708" w:rsidP="00624071">
      <w:pPr>
        <w:pBdr>
          <w:top w:val="none" w:sz="0" w:space="0" w:color="000000"/>
          <w:left w:val="none" w:sz="0" w:space="0" w:color="000000"/>
          <w:bottom w:val="none" w:sz="0" w:space="0" w:color="000000"/>
          <w:right w:val="none" w:sz="0" w:space="0" w:color="000000"/>
        </w:pBdr>
        <w:spacing w:after="0" w:line="240" w:lineRule="auto"/>
        <w:jc w:val="both"/>
        <w:rPr>
          <w:rFonts w:ascii="Times New Roman" w:eastAsia="Times New Roman" w:hAnsi="Times New Roman" w:cs="Times New Roman"/>
          <w:sz w:val="24"/>
          <w:szCs w:val="24"/>
          <w:lang w:eastAsia="hr-HR"/>
        </w:rPr>
      </w:pPr>
      <w:r w:rsidRPr="00C954B3">
        <w:rPr>
          <w:rFonts w:ascii="Times New Roman" w:eastAsia="Times New Roman" w:hAnsi="Times New Roman" w:cs="Times New Roman"/>
          <w:sz w:val="24"/>
          <w:szCs w:val="24"/>
          <w:lang w:eastAsia="hr-HR"/>
        </w:rPr>
        <w:t xml:space="preserve">Odluka o </w:t>
      </w:r>
      <w:r w:rsidR="00C40101" w:rsidRPr="00C954B3">
        <w:rPr>
          <w:rFonts w:ascii="Times New Roman" w:eastAsia="Times New Roman" w:hAnsi="Times New Roman" w:cs="Times New Roman"/>
          <w:sz w:val="24"/>
          <w:szCs w:val="24"/>
          <w:lang w:eastAsia="hr-HR"/>
        </w:rPr>
        <w:t xml:space="preserve">donošenju </w:t>
      </w:r>
      <w:r w:rsidRPr="00C954B3">
        <w:rPr>
          <w:rFonts w:ascii="Times New Roman" w:eastAsia="Times New Roman" w:hAnsi="Times New Roman" w:cs="Times New Roman"/>
          <w:sz w:val="24"/>
          <w:szCs w:val="24"/>
          <w:lang w:eastAsia="hr-HR"/>
        </w:rPr>
        <w:t>privremen</w:t>
      </w:r>
      <w:r w:rsidR="00C40101" w:rsidRPr="00C954B3">
        <w:rPr>
          <w:rFonts w:ascii="Times New Roman" w:eastAsia="Times New Roman" w:hAnsi="Times New Roman" w:cs="Times New Roman"/>
          <w:sz w:val="24"/>
          <w:szCs w:val="24"/>
          <w:lang w:eastAsia="hr-HR"/>
        </w:rPr>
        <w:t>ih</w:t>
      </w:r>
      <w:r w:rsidRPr="00C954B3">
        <w:rPr>
          <w:rFonts w:ascii="Times New Roman" w:eastAsia="Times New Roman" w:hAnsi="Times New Roman" w:cs="Times New Roman"/>
          <w:sz w:val="24"/>
          <w:szCs w:val="24"/>
          <w:lang w:eastAsia="hr-HR"/>
        </w:rPr>
        <w:t xml:space="preserve"> mjer</w:t>
      </w:r>
      <w:r w:rsidR="00C40101" w:rsidRPr="00C954B3">
        <w:rPr>
          <w:rFonts w:ascii="Times New Roman" w:eastAsia="Times New Roman" w:hAnsi="Times New Roman" w:cs="Times New Roman"/>
          <w:sz w:val="24"/>
          <w:szCs w:val="24"/>
          <w:lang w:eastAsia="hr-HR"/>
        </w:rPr>
        <w:t xml:space="preserve">a </w:t>
      </w:r>
      <w:r w:rsidRPr="00C954B3">
        <w:rPr>
          <w:rFonts w:ascii="Times New Roman" w:eastAsia="Times New Roman" w:hAnsi="Times New Roman" w:cs="Times New Roman"/>
          <w:sz w:val="24"/>
          <w:szCs w:val="24"/>
          <w:lang w:eastAsia="hr-HR"/>
        </w:rPr>
        <w:t xml:space="preserve">obustave </w:t>
      </w:r>
      <w:r w:rsidR="00520799" w:rsidRPr="00C954B3">
        <w:rPr>
          <w:rFonts w:ascii="Times New Roman" w:eastAsia="Times New Roman" w:hAnsi="Times New Roman" w:cs="Times New Roman"/>
          <w:sz w:val="24"/>
          <w:szCs w:val="24"/>
          <w:lang w:eastAsia="hr-HR"/>
        </w:rPr>
        <w:t>daljnjih</w:t>
      </w:r>
      <w:r w:rsidRPr="00C954B3">
        <w:rPr>
          <w:rFonts w:ascii="Times New Roman" w:eastAsia="Times New Roman" w:hAnsi="Times New Roman" w:cs="Times New Roman"/>
          <w:sz w:val="24"/>
          <w:szCs w:val="24"/>
          <w:lang w:eastAsia="hr-HR"/>
        </w:rPr>
        <w:t xml:space="preserve"> plaćanja je obavezna</w:t>
      </w:r>
      <w:r w:rsidR="000752E3" w:rsidRPr="00C954B3">
        <w:rPr>
          <w:rFonts w:ascii="Times New Roman" w:eastAsia="Times New Roman" w:hAnsi="Times New Roman" w:cs="Times New Roman"/>
          <w:sz w:val="24"/>
          <w:szCs w:val="24"/>
          <w:lang w:eastAsia="hr-HR"/>
        </w:rPr>
        <w:t xml:space="preserve"> </w:t>
      </w:r>
      <w:r w:rsidRPr="00C954B3">
        <w:rPr>
          <w:rFonts w:ascii="Times New Roman" w:eastAsia="Times New Roman" w:hAnsi="Times New Roman" w:cs="Times New Roman"/>
          <w:sz w:val="24"/>
          <w:szCs w:val="24"/>
          <w:lang w:eastAsia="hr-HR"/>
        </w:rPr>
        <w:t xml:space="preserve">u slučaju kada </w:t>
      </w:r>
      <w:r w:rsidR="00361702" w:rsidRPr="00C954B3">
        <w:rPr>
          <w:rFonts w:ascii="Times New Roman" w:eastAsia="Times New Roman" w:hAnsi="Times New Roman" w:cs="Times New Roman"/>
          <w:sz w:val="24"/>
          <w:szCs w:val="24"/>
          <w:lang w:eastAsia="hr-HR"/>
        </w:rPr>
        <w:t>je nadležno pravosudno tijelo napravilo određenu formalnu radnju u tom pogledu (formalne radnje pokretanja kaznenog postupka</w:t>
      </w:r>
      <w:r w:rsidR="000752E3" w:rsidRPr="00C954B3">
        <w:rPr>
          <w:rFonts w:ascii="Times New Roman" w:eastAsia="Times New Roman" w:hAnsi="Times New Roman" w:cs="Times New Roman"/>
          <w:sz w:val="24"/>
          <w:szCs w:val="24"/>
          <w:lang w:eastAsia="hr-HR"/>
        </w:rPr>
        <w:t>, u s</w:t>
      </w:r>
      <w:r w:rsidR="0035749F" w:rsidRPr="00C954B3">
        <w:rPr>
          <w:rFonts w:ascii="Times New Roman" w:eastAsia="Times New Roman" w:hAnsi="Times New Roman" w:cs="Times New Roman"/>
          <w:sz w:val="24"/>
          <w:szCs w:val="24"/>
          <w:lang w:eastAsia="hr-HR"/>
        </w:rPr>
        <w:t>kladu s nacionalnim zakonodavstvom</w:t>
      </w:r>
      <w:r w:rsidR="00EE6A52" w:rsidRPr="00C954B3">
        <w:rPr>
          <w:rFonts w:ascii="Times New Roman" w:eastAsia="Times New Roman" w:hAnsi="Times New Roman" w:cs="Times New Roman"/>
          <w:sz w:val="24"/>
          <w:szCs w:val="24"/>
          <w:lang w:eastAsia="hr-HR"/>
        </w:rPr>
        <w:t>)</w:t>
      </w:r>
      <w:r w:rsidR="0035749F" w:rsidRPr="00C954B3">
        <w:rPr>
          <w:rFonts w:ascii="Times New Roman" w:eastAsia="Times New Roman" w:hAnsi="Times New Roman" w:cs="Times New Roman"/>
          <w:sz w:val="24"/>
          <w:szCs w:val="24"/>
          <w:lang w:eastAsia="hr-HR"/>
        </w:rPr>
        <w:t>.</w:t>
      </w:r>
      <w:r w:rsidR="0011579A" w:rsidRPr="00C954B3">
        <w:rPr>
          <w:rFonts w:ascii="Times New Roman" w:eastAsia="Times New Roman" w:hAnsi="Times New Roman" w:cs="Times New Roman"/>
          <w:sz w:val="24"/>
          <w:szCs w:val="24"/>
          <w:lang w:eastAsia="hr-HR"/>
        </w:rPr>
        <w:t xml:space="preserve"> Također, nadležno tijelo može odrediti privremenu mjeru obustave daljnjih isplata korisniku, bez obzira što još nije </w:t>
      </w:r>
      <w:r w:rsidR="0011579A" w:rsidRPr="00C954B3">
        <w:rPr>
          <w:rFonts w:ascii="Times New Roman" w:eastAsia="Times New Roman" w:hAnsi="Times New Roman" w:cs="Times New Roman"/>
          <w:sz w:val="24"/>
          <w:szCs w:val="24"/>
          <w:lang w:eastAsia="hr-HR"/>
        </w:rPr>
        <w:lastRenderedPageBreak/>
        <w:t>donesena odluka o pokretanju istrage u kaznenom predmetu na temelju odredaba Zakona o kaznenom postupku</w:t>
      </w:r>
      <w:r w:rsidR="00DA4C57" w:rsidRPr="00C954B3">
        <w:rPr>
          <w:rFonts w:ascii="Times New Roman" w:eastAsia="Times New Roman" w:hAnsi="Times New Roman" w:cs="Times New Roman"/>
          <w:sz w:val="24"/>
          <w:szCs w:val="24"/>
          <w:lang w:eastAsia="hr-HR"/>
        </w:rPr>
        <w:t>(</w:t>
      </w:r>
      <w:r w:rsidR="0011579A" w:rsidRPr="00C954B3">
        <w:rPr>
          <w:rFonts w:ascii="Times New Roman" w:eastAsia="Times New Roman" w:hAnsi="Times New Roman" w:cs="Times New Roman"/>
          <w:sz w:val="24"/>
          <w:szCs w:val="24"/>
          <w:lang w:eastAsia="hr-HR"/>
        </w:rPr>
        <w:t>ZKP) ili, u slučaju u kojem sukladno ZKP-u nije propisana obveza provođenja istrage, drugom radnjom nadležnog tijela kojom se započinje kazneni progon, odnosno u trenutku pravomoćnosti rješenja o provođenju istrage, potvrđivanjem optužnice ako istraga nije provedena, određivanjem rasprave na temelju privatne tužbe te donošenjem presude o izdavanju kaznenog naloga.</w:t>
      </w:r>
    </w:p>
    <w:p w14:paraId="139BD272" w14:textId="77777777" w:rsidR="0011579A" w:rsidRPr="00C954B3" w:rsidRDefault="0011579A" w:rsidP="00624071">
      <w:pPr>
        <w:pBdr>
          <w:top w:val="none" w:sz="0" w:space="0" w:color="000000"/>
          <w:left w:val="none" w:sz="0" w:space="0" w:color="000000"/>
          <w:bottom w:val="none" w:sz="0" w:space="0" w:color="000000"/>
          <w:right w:val="none" w:sz="0" w:space="0" w:color="000000"/>
        </w:pBdr>
        <w:spacing w:after="0" w:line="240" w:lineRule="auto"/>
        <w:jc w:val="both"/>
        <w:rPr>
          <w:rFonts w:ascii="Times New Roman" w:eastAsia="Times New Roman" w:hAnsi="Times New Roman" w:cs="Times New Roman"/>
          <w:sz w:val="24"/>
          <w:szCs w:val="24"/>
          <w:lang w:eastAsia="hr-HR"/>
        </w:rPr>
      </w:pPr>
    </w:p>
    <w:p w14:paraId="5BE52C37" w14:textId="1BFD90EA" w:rsidR="0011579A" w:rsidRPr="00C954B3" w:rsidRDefault="00F3306B" w:rsidP="00624071">
      <w:pPr>
        <w:pBdr>
          <w:top w:val="none" w:sz="0" w:space="0" w:color="000000"/>
          <w:left w:val="none" w:sz="0" w:space="0" w:color="000000"/>
          <w:bottom w:val="none" w:sz="0" w:space="0" w:color="000000"/>
          <w:right w:val="none" w:sz="0" w:space="0" w:color="000000"/>
        </w:pBdr>
        <w:spacing w:after="0" w:line="240" w:lineRule="auto"/>
        <w:jc w:val="both"/>
        <w:rPr>
          <w:rFonts w:ascii="Times New Roman" w:eastAsia="Times New Roman" w:hAnsi="Times New Roman" w:cs="Times New Roman"/>
          <w:sz w:val="24"/>
          <w:szCs w:val="24"/>
          <w:lang w:eastAsia="hr-HR"/>
        </w:rPr>
      </w:pPr>
      <w:r w:rsidRPr="00C954B3">
        <w:rPr>
          <w:rFonts w:ascii="Times New Roman" w:eastAsia="Times New Roman" w:hAnsi="Times New Roman" w:cs="Times New Roman"/>
          <w:bCs/>
          <w:sz w:val="24"/>
          <w:szCs w:val="24"/>
          <w:lang w:eastAsia="hr-HR"/>
        </w:rPr>
        <w:t>PT</w:t>
      </w:r>
      <w:r w:rsidR="0011579A" w:rsidRPr="00C954B3">
        <w:rPr>
          <w:rFonts w:ascii="Times New Roman" w:eastAsia="Times New Roman" w:hAnsi="Times New Roman" w:cs="Times New Roman"/>
          <w:sz w:val="24"/>
          <w:szCs w:val="24"/>
          <w:lang w:eastAsia="hr-HR"/>
        </w:rPr>
        <w:t xml:space="preserve"> o sumnji na prijevaru</w:t>
      </w:r>
      <w:r w:rsidR="00215535" w:rsidRPr="00C954B3">
        <w:rPr>
          <w:rFonts w:ascii="Times New Roman" w:eastAsia="Times New Roman" w:hAnsi="Times New Roman" w:cs="Times New Roman"/>
          <w:sz w:val="24"/>
          <w:szCs w:val="24"/>
          <w:lang w:eastAsia="hr-HR"/>
        </w:rPr>
        <w:t xml:space="preserve"> u vrijeme pripreme Izjave o upravljanju i Zahtjeva za plaćanje prema EK</w:t>
      </w:r>
      <w:r w:rsidR="0011579A" w:rsidRPr="00C954B3">
        <w:rPr>
          <w:rFonts w:ascii="Times New Roman" w:eastAsia="Times New Roman" w:hAnsi="Times New Roman" w:cs="Times New Roman"/>
          <w:sz w:val="24"/>
          <w:szCs w:val="24"/>
          <w:lang w:eastAsia="hr-HR"/>
        </w:rPr>
        <w:t xml:space="preserve"> obavještava</w:t>
      </w:r>
      <w:r w:rsidR="00E57CA1" w:rsidRPr="00C954B3">
        <w:rPr>
          <w:rFonts w:ascii="Times New Roman" w:eastAsia="Times New Roman" w:hAnsi="Times New Roman" w:cs="Times New Roman"/>
          <w:sz w:val="24"/>
          <w:szCs w:val="24"/>
          <w:lang w:eastAsia="hr-HR"/>
        </w:rPr>
        <w:t xml:space="preserve"> </w:t>
      </w:r>
      <w:r w:rsidR="00F86DB8" w:rsidRPr="00C954B3">
        <w:rPr>
          <w:rFonts w:ascii="Times New Roman" w:eastAsia="Times New Roman" w:hAnsi="Times New Roman" w:cs="Times New Roman"/>
          <w:sz w:val="24"/>
          <w:szCs w:val="24"/>
          <w:lang w:eastAsia="hr-HR"/>
        </w:rPr>
        <w:t>NT</w:t>
      </w:r>
      <w:r w:rsidR="00215535" w:rsidRPr="00C954B3">
        <w:rPr>
          <w:rFonts w:ascii="Times New Roman" w:eastAsia="Times New Roman" w:hAnsi="Times New Roman" w:cs="Times New Roman"/>
          <w:sz w:val="24"/>
          <w:szCs w:val="24"/>
          <w:lang w:eastAsia="hr-HR"/>
        </w:rPr>
        <w:t xml:space="preserve">, </w:t>
      </w:r>
      <w:r w:rsidR="00E57CA1" w:rsidRPr="00C954B3">
        <w:rPr>
          <w:rFonts w:ascii="Times New Roman" w:eastAsia="Times New Roman" w:hAnsi="Times New Roman" w:cs="Times New Roman"/>
          <w:sz w:val="24"/>
          <w:szCs w:val="24"/>
          <w:lang w:eastAsia="hr-HR"/>
        </w:rPr>
        <w:t>koji će obavijestiti</w:t>
      </w:r>
      <w:r w:rsidR="0011579A" w:rsidRPr="00C954B3">
        <w:rPr>
          <w:rFonts w:ascii="Times New Roman" w:eastAsia="Times New Roman" w:hAnsi="Times New Roman" w:cs="Times New Roman"/>
          <w:sz w:val="24"/>
          <w:szCs w:val="24"/>
          <w:lang w:eastAsia="hr-HR"/>
        </w:rPr>
        <w:t xml:space="preserve"> </w:t>
      </w:r>
      <w:r w:rsidR="00F86DB8" w:rsidRPr="00C954B3">
        <w:rPr>
          <w:rFonts w:ascii="Times New Roman" w:eastAsia="Times New Roman" w:hAnsi="Times New Roman" w:cs="Times New Roman"/>
          <w:sz w:val="24"/>
          <w:szCs w:val="24"/>
          <w:lang w:eastAsia="hr-HR"/>
        </w:rPr>
        <w:t>NF</w:t>
      </w:r>
      <w:r w:rsidR="008F47AC" w:rsidRPr="00C954B3">
        <w:rPr>
          <w:rFonts w:ascii="Times New Roman" w:eastAsia="Times New Roman" w:hAnsi="Times New Roman" w:cs="Times New Roman"/>
          <w:sz w:val="24"/>
          <w:szCs w:val="24"/>
          <w:lang w:eastAsia="hr-HR"/>
        </w:rPr>
        <w:t xml:space="preserve"> </w:t>
      </w:r>
      <w:r w:rsidR="00E74F63" w:rsidRPr="00C954B3">
        <w:rPr>
          <w:rFonts w:ascii="Times New Roman" w:eastAsia="Times New Roman" w:hAnsi="Times New Roman" w:cs="Times New Roman"/>
          <w:sz w:val="24"/>
          <w:szCs w:val="24"/>
          <w:lang w:eastAsia="hr-HR"/>
        </w:rPr>
        <w:t>u obliku izvješća koji je prilog</w:t>
      </w:r>
      <w:r w:rsidR="005F5238" w:rsidRPr="00C954B3">
        <w:rPr>
          <w:rFonts w:ascii="Times New Roman" w:eastAsia="Times New Roman" w:hAnsi="Times New Roman" w:cs="Times New Roman"/>
          <w:sz w:val="24"/>
          <w:szCs w:val="24"/>
          <w:lang w:eastAsia="hr-HR"/>
        </w:rPr>
        <w:t xml:space="preserve"> </w:t>
      </w:r>
      <w:r w:rsidR="00E74F63" w:rsidRPr="00C954B3">
        <w:rPr>
          <w:rFonts w:ascii="Times New Roman" w:eastAsia="Times New Roman" w:hAnsi="Times New Roman" w:cs="Times New Roman"/>
          <w:sz w:val="24"/>
          <w:szCs w:val="24"/>
          <w:lang w:eastAsia="hr-HR"/>
        </w:rPr>
        <w:t>Izjavi o upravljanju</w:t>
      </w:r>
      <w:r w:rsidR="0011579A" w:rsidRPr="00C954B3">
        <w:rPr>
          <w:rFonts w:ascii="Times New Roman" w:eastAsia="Times New Roman" w:hAnsi="Times New Roman" w:cs="Times New Roman"/>
          <w:sz w:val="24"/>
          <w:szCs w:val="24"/>
          <w:lang w:eastAsia="hr-HR"/>
        </w:rPr>
        <w:t xml:space="preserve"> </w:t>
      </w:r>
      <w:r w:rsidRPr="00C954B3">
        <w:rPr>
          <w:rFonts w:ascii="Times New Roman" w:eastAsia="Times New Roman" w:hAnsi="Times New Roman" w:cs="Times New Roman"/>
          <w:sz w:val="24"/>
          <w:szCs w:val="24"/>
          <w:lang w:eastAsia="hr-HR"/>
        </w:rPr>
        <w:t xml:space="preserve">u </w:t>
      </w:r>
      <w:r w:rsidR="0011579A" w:rsidRPr="00C954B3">
        <w:rPr>
          <w:rFonts w:ascii="Times New Roman" w:eastAsia="Times New Roman" w:hAnsi="Times New Roman" w:cs="Times New Roman"/>
          <w:sz w:val="24"/>
          <w:szCs w:val="24"/>
          <w:lang w:eastAsia="hr-HR"/>
        </w:rPr>
        <w:t xml:space="preserve">slučaju utvrđene nepravilnosti uz sumnju na prijevaru, ako postoje dokazi na temelju kojih daljnja plaćanja u okviru projekta ne bi bila opravdana i razumna u kontekstu obveze zaštite nacionalnih financijskih interesa i financijskih interesa Europske unije te je u tom kontekstu podnesena </w:t>
      </w:r>
      <w:r w:rsidR="00D53C36" w:rsidRPr="00C954B3">
        <w:rPr>
          <w:rFonts w:ascii="Times New Roman" w:eastAsia="Times New Roman" w:hAnsi="Times New Roman" w:cs="Times New Roman"/>
          <w:sz w:val="24"/>
          <w:szCs w:val="24"/>
          <w:lang w:eastAsia="hr-HR"/>
        </w:rPr>
        <w:t xml:space="preserve">ili se namjerava podnijeti </w:t>
      </w:r>
      <w:r w:rsidR="0011579A" w:rsidRPr="00C954B3">
        <w:rPr>
          <w:rFonts w:ascii="Times New Roman" w:eastAsia="Times New Roman" w:hAnsi="Times New Roman" w:cs="Times New Roman"/>
          <w:sz w:val="24"/>
          <w:szCs w:val="24"/>
          <w:lang w:eastAsia="hr-HR"/>
        </w:rPr>
        <w:t>kaznena prijava DORH-u.</w:t>
      </w:r>
    </w:p>
    <w:p w14:paraId="01DE1ACB" w14:textId="77777777" w:rsidR="0035749F" w:rsidRPr="00C954B3" w:rsidRDefault="0035749F" w:rsidP="00361702">
      <w:pPr>
        <w:pBdr>
          <w:top w:val="none" w:sz="0" w:space="0" w:color="000000"/>
          <w:left w:val="none" w:sz="0" w:space="0" w:color="000000"/>
          <w:bottom w:val="none" w:sz="0" w:space="0" w:color="000000"/>
          <w:right w:val="none" w:sz="0" w:space="0" w:color="000000"/>
        </w:pBdr>
        <w:spacing w:after="0" w:line="240" w:lineRule="auto"/>
        <w:ind w:left="2880"/>
        <w:jc w:val="both"/>
        <w:rPr>
          <w:rFonts w:ascii="Times New Roman" w:eastAsia="Times New Roman" w:hAnsi="Times New Roman" w:cs="Times New Roman"/>
          <w:sz w:val="24"/>
          <w:szCs w:val="24"/>
          <w:lang w:eastAsia="hr-HR"/>
        </w:rPr>
      </w:pPr>
    </w:p>
    <w:p w14:paraId="40B684EF" w14:textId="28C3D69B" w:rsidR="001111BC" w:rsidRPr="00C954B3" w:rsidRDefault="00020B71" w:rsidP="00624071">
      <w:pPr>
        <w:pBdr>
          <w:top w:val="none" w:sz="0" w:space="0" w:color="000000"/>
          <w:left w:val="none" w:sz="0" w:space="0" w:color="000000"/>
          <w:bottom w:val="none" w:sz="0" w:space="0" w:color="000000"/>
          <w:right w:val="none" w:sz="0" w:space="0" w:color="000000"/>
        </w:pBdr>
        <w:spacing w:after="0" w:line="240" w:lineRule="auto"/>
        <w:jc w:val="both"/>
        <w:rPr>
          <w:rFonts w:ascii="Times New Roman" w:eastAsia="Times New Roman" w:hAnsi="Times New Roman" w:cs="Times New Roman"/>
          <w:sz w:val="24"/>
          <w:szCs w:val="24"/>
          <w:lang w:eastAsia="hr-HR"/>
        </w:rPr>
      </w:pPr>
      <w:r w:rsidRPr="00C954B3">
        <w:rPr>
          <w:rFonts w:ascii="Times New Roman" w:eastAsia="Times New Roman" w:hAnsi="Times New Roman" w:cs="Times New Roman"/>
          <w:b/>
          <w:sz w:val="24"/>
          <w:szCs w:val="24"/>
          <w:lang w:eastAsia="hr-HR"/>
        </w:rPr>
        <w:t>4</w:t>
      </w:r>
      <w:r w:rsidR="007574A2" w:rsidRPr="00C954B3">
        <w:rPr>
          <w:rFonts w:ascii="Times New Roman" w:eastAsia="Times New Roman" w:hAnsi="Times New Roman" w:cs="Times New Roman"/>
          <w:b/>
          <w:sz w:val="24"/>
          <w:szCs w:val="24"/>
          <w:lang w:eastAsia="hr-HR"/>
        </w:rPr>
        <w:t>.2.2.</w:t>
      </w:r>
      <w:r w:rsidR="007574A2" w:rsidRPr="00C954B3">
        <w:rPr>
          <w:rFonts w:ascii="Times New Roman" w:eastAsia="Times New Roman" w:hAnsi="Times New Roman" w:cs="Times New Roman"/>
          <w:sz w:val="24"/>
          <w:szCs w:val="24"/>
          <w:lang w:eastAsia="hr-HR"/>
        </w:rPr>
        <w:t xml:space="preserve"> </w:t>
      </w:r>
      <w:r w:rsidR="001111BC" w:rsidRPr="00C954B3">
        <w:rPr>
          <w:rFonts w:ascii="Times New Roman" w:eastAsia="Times New Roman" w:hAnsi="Times New Roman" w:cs="Times New Roman"/>
          <w:sz w:val="24"/>
          <w:szCs w:val="24"/>
          <w:lang w:eastAsia="hr-HR"/>
        </w:rPr>
        <w:t xml:space="preserve">Podatke iz </w:t>
      </w:r>
      <w:r w:rsidR="00D95CC2" w:rsidRPr="00C954B3">
        <w:rPr>
          <w:rFonts w:ascii="Times New Roman" w:eastAsia="Times New Roman" w:hAnsi="Times New Roman" w:cs="Times New Roman"/>
          <w:sz w:val="24"/>
          <w:szCs w:val="24"/>
          <w:lang w:eastAsia="hr-HR"/>
        </w:rPr>
        <w:t>Odluke o postojanju nepravilnosti</w:t>
      </w:r>
      <w:r w:rsidR="00D95CC2" w:rsidRPr="00C954B3" w:rsidDel="00D95CC2">
        <w:rPr>
          <w:rFonts w:ascii="Times New Roman" w:eastAsia="Times New Roman" w:hAnsi="Times New Roman" w:cs="Times New Roman"/>
          <w:sz w:val="24"/>
          <w:szCs w:val="24"/>
          <w:lang w:eastAsia="hr-HR"/>
        </w:rPr>
        <w:t xml:space="preserve"> </w:t>
      </w:r>
      <w:r w:rsidR="00215535" w:rsidRPr="00C954B3">
        <w:rPr>
          <w:rFonts w:ascii="Times New Roman" w:eastAsia="Times New Roman" w:hAnsi="Times New Roman" w:cs="Times New Roman"/>
          <w:bCs/>
          <w:sz w:val="24"/>
          <w:szCs w:val="24"/>
          <w:lang w:eastAsia="hr-HR"/>
        </w:rPr>
        <w:t>PT</w:t>
      </w:r>
      <w:r w:rsidR="001111BC" w:rsidRPr="00C954B3">
        <w:rPr>
          <w:rFonts w:ascii="Times New Roman" w:eastAsia="Times New Roman" w:hAnsi="Times New Roman" w:cs="Times New Roman"/>
          <w:sz w:val="24"/>
          <w:szCs w:val="24"/>
          <w:lang w:eastAsia="hr-HR"/>
        </w:rPr>
        <w:t xml:space="preserve"> evidentira u Registru nepravilnosti (Prilog 02).</w:t>
      </w:r>
    </w:p>
    <w:p w14:paraId="35169E97" w14:textId="77777777" w:rsidR="001F3B4F" w:rsidRPr="00C954B3" w:rsidRDefault="001F3B4F" w:rsidP="00624071">
      <w:pPr>
        <w:pBdr>
          <w:top w:val="none" w:sz="0" w:space="0" w:color="000000"/>
          <w:left w:val="none" w:sz="0" w:space="0" w:color="000000"/>
          <w:bottom w:val="none" w:sz="0" w:space="0" w:color="000000"/>
          <w:right w:val="none" w:sz="0" w:space="0" w:color="000000"/>
        </w:pBdr>
        <w:spacing w:after="0" w:line="240" w:lineRule="auto"/>
        <w:jc w:val="both"/>
        <w:rPr>
          <w:rFonts w:ascii="Times New Roman" w:eastAsia="Times New Roman" w:hAnsi="Times New Roman" w:cs="Times New Roman"/>
          <w:sz w:val="24"/>
          <w:szCs w:val="24"/>
          <w:lang w:eastAsia="hr-HR"/>
        </w:rPr>
      </w:pPr>
    </w:p>
    <w:p w14:paraId="3FCEE890" w14:textId="66D4B5F9" w:rsidR="001F3B4F" w:rsidRPr="00C954B3" w:rsidRDefault="001F3B4F" w:rsidP="001F3B4F">
      <w:pPr>
        <w:pBdr>
          <w:top w:val="none" w:sz="0" w:space="0" w:color="000000"/>
          <w:left w:val="none" w:sz="0" w:space="0" w:color="000000"/>
          <w:bottom w:val="none" w:sz="0" w:space="0" w:color="000000"/>
          <w:right w:val="none" w:sz="0" w:space="0" w:color="000000"/>
        </w:pBdr>
        <w:spacing w:after="0" w:line="240" w:lineRule="auto"/>
        <w:jc w:val="both"/>
        <w:rPr>
          <w:rFonts w:ascii="Times New Roman" w:eastAsia="Times New Roman" w:hAnsi="Times New Roman" w:cs="Times New Roman"/>
          <w:sz w:val="24"/>
          <w:szCs w:val="24"/>
          <w:lang w:eastAsia="hr-HR"/>
        </w:rPr>
      </w:pPr>
      <w:r w:rsidRPr="00C954B3">
        <w:rPr>
          <w:rFonts w:ascii="Times New Roman" w:eastAsia="Times New Roman" w:hAnsi="Times New Roman" w:cs="Times New Roman"/>
          <w:sz w:val="24"/>
          <w:szCs w:val="24"/>
          <w:lang w:eastAsia="hr-HR"/>
        </w:rPr>
        <w:t xml:space="preserve">Odluka o nepravilnosti  mora sadržavati sve bitne informacije, a to su  utvrđeno činjenično stanje, dokazi na kojima se takvo utvrđenje temelji, pravna osnova na kojoj se temelji odluka te detaljno obrazloženje koje s obzirom na utvrđeno činjenično stanje, upućuje na nužnost utvrđivanja nepravilnosti te shodno tome pripadajuće financijske korekcije i/ili privremene mjere i/ili mjere povrata. Također, u Odluci se mora navesti i uputa o pravnom lijeku te, ako je u projektu utvrđeno više nepravilnosti, utvrđuje jasna podjela i sva neophodna obrazloženja u odnosu na svaku utvrđenu nepravilnost. Uvjeti i način utvrđivanja nepravilnosti i određivanja financijske korekcije moraju proizlaziti iz odredbi Pravila o financijskim korekcijama koja su sastavni dio </w:t>
      </w:r>
      <w:r w:rsidR="00DA4C57" w:rsidRPr="00C954B3">
        <w:rPr>
          <w:rFonts w:ascii="Times New Roman" w:eastAsia="Times New Roman" w:hAnsi="Times New Roman" w:cs="Times New Roman"/>
          <w:sz w:val="24"/>
          <w:szCs w:val="24"/>
          <w:lang w:eastAsia="hr-HR"/>
        </w:rPr>
        <w:t>U</w:t>
      </w:r>
      <w:r w:rsidRPr="00C954B3">
        <w:rPr>
          <w:rFonts w:ascii="Times New Roman" w:eastAsia="Times New Roman" w:hAnsi="Times New Roman" w:cs="Times New Roman"/>
          <w:sz w:val="24"/>
          <w:szCs w:val="24"/>
          <w:lang w:eastAsia="hr-HR"/>
        </w:rPr>
        <w:t xml:space="preserve">govora o dodjeli bespovratnih sredstava. Odluku o nepravilnosti donosi čelnik </w:t>
      </w:r>
      <w:r w:rsidR="00215535" w:rsidRPr="00C954B3">
        <w:rPr>
          <w:rFonts w:ascii="Times New Roman" w:eastAsia="Times New Roman" w:hAnsi="Times New Roman" w:cs="Times New Roman"/>
          <w:bCs/>
          <w:sz w:val="24"/>
          <w:szCs w:val="24"/>
          <w:lang w:eastAsia="hr-HR"/>
        </w:rPr>
        <w:t>PT-a</w:t>
      </w:r>
      <w:r w:rsidR="00277752" w:rsidRPr="00C954B3">
        <w:rPr>
          <w:rFonts w:ascii="Times New Roman" w:eastAsia="Times New Roman" w:hAnsi="Times New Roman" w:cs="Times New Roman"/>
          <w:bCs/>
          <w:sz w:val="24"/>
          <w:szCs w:val="24"/>
          <w:lang w:eastAsia="hr-HR"/>
        </w:rPr>
        <w:t>.</w:t>
      </w:r>
    </w:p>
    <w:p w14:paraId="7FBCB0C1" w14:textId="77777777" w:rsidR="001F3B4F" w:rsidRPr="00C954B3" w:rsidRDefault="001F3B4F" w:rsidP="001F3B4F">
      <w:pPr>
        <w:pBdr>
          <w:top w:val="none" w:sz="0" w:space="0" w:color="000000"/>
          <w:left w:val="none" w:sz="0" w:space="0" w:color="000000"/>
          <w:bottom w:val="none" w:sz="0" w:space="0" w:color="000000"/>
          <w:right w:val="none" w:sz="0" w:space="0" w:color="000000"/>
        </w:pBdr>
        <w:spacing w:after="0" w:line="240" w:lineRule="auto"/>
        <w:jc w:val="both"/>
        <w:rPr>
          <w:rFonts w:ascii="Times New Roman" w:eastAsia="Times New Roman" w:hAnsi="Times New Roman" w:cs="Times New Roman"/>
          <w:sz w:val="24"/>
          <w:szCs w:val="24"/>
          <w:lang w:eastAsia="hr-HR"/>
        </w:rPr>
      </w:pPr>
    </w:p>
    <w:p w14:paraId="04D5D128" w14:textId="5D0CC01A" w:rsidR="001F3B4F" w:rsidRPr="00C954B3" w:rsidRDefault="00215535" w:rsidP="001F3B4F">
      <w:pPr>
        <w:pBdr>
          <w:top w:val="none" w:sz="0" w:space="0" w:color="000000"/>
          <w:left w:val="none" w:sz="0" w:space="0" w:color="000000"/>
          <w:bottom w:val="none" w:sz="0" w:space="0" w:color="000000"/>
          <w:right w:val="none" w:sz="0" w:space="0" w:color="000000"/>
        </w:pBdr>
        <w:spacing w:after="0" w:line="240" w:lineRule="auto"/>
        <w:jc w:val="both"/>
        <w:rPr>
          <w:rFonts w:ascii="Times New Roman" w:eastAsia="Times New Roman" w:hAnsi="Times New Roman" w:cs="Times New Roman"/>
          <w:sz w:val="24"/>
          <w:szCs w:val="24"/>
          <w:lang w:eastAsia="hr-HR"/>
        </w:rPr>
      </w:pPr>
      <w:r w:rsidRPr="00C954B3">
        <w:rPr>
          <w:rFonts w:ascii="Times New Roman" w:eastAsia="Times New Roman" w:hAnsi="Times New Roman" w:cs="Times New Roman"/>
          <w:bCs/>
          <w:sz w:val="24"/>
          <w:szCs w:val="24"/>
          <w:lang w:eastAsia="hr-HR"/>
        </w:rPr>
        <w:t>PT</w:t>
      </w:r>
      <w:r w:rsidR="001F3B4F" w:rsidRPr="00C954B3">
        <w:rPr>
          <w:rFonts w:ascii="Times New Roman" w:eastAsia="Times New Roman" w:hAnsi="Times New Roman" w:cs="Times New Roman"/>
          <w:sz w:val="24"/>
          <w:szCs w:val="24"/>
          <w:lang w:eastAsia="hr-HR"/>
        </w:rPr>
        <w:t xml:space="preserve"> izrađuje dva dokumenta, odnosno dvije odluke i to jednu koja nastaje u postupku utvrđivanja nepravilnosti, kao interni dokument kojim se osigurava odgovarajući revizijski trag o provedenom postupku i osobama koje su u njemu sudjelovale, a koji se izrađuje koristeći obrazac Priloga </w:t>
      </w:r>
      <w:r w:rsidR="00C33857" w:rsidRPr="00C954B3">
        <w:rPr>
          <w:rFonts w:ascii="Times New Roman" w:eastAsia="Times New Roman" w:hAnsi="Times New Roman" w:cs="Times New Roman"/>
          <w:sz w:val="24"/>
          <w:szCs w:val="24"/>
          <w:lang w:eastAsia="hr-HR"/>
        </w:rPr>
        <w:t>0</w:t>
      </w:r>
      <w:r w:rsidR="001F3B4F" w:rsidRPr="00C954B3">
        <w:rPr>
          <w:rFonts w:ascii="Times New Roman" w:eastAsia="Times New Roman" w:hAnsi="Times New Roman" w:cs="Times New Roman"/>
          <w:sz w:val="24"/>
          <w:szCs w:val="24"/>
          <w:lang w:eastAsia="hr-HR"/>
        </w:rPr>
        <w:t>3 Odluka o nepravilnosti te drugu kojom se korisnik obavještava o utvrđenoj nepravilnosti, mjerama koje se po toj osnovi poduzimaju s uputom o pravnom lijeku.</w:t>
      </w:r>
    </w:p>
    <w:p w14:paraId="19C59485" w14:textId="77777777" w:rsidR="001325BF" w:rsidRPr="00C954B3" w:rsidRDefault="001325BF" w:rsidP="001F3B4F">
      <w:pPr>
        <w:pBdr>
          <w:top w:val="none" w:sz="0" w:space="0" w:color="000000"/>
          <w:left w:val="none" w:sz="0" w:space="0" w:color="000000"/>
          <w:bottom w:val="none" w:sz="0" w:space="0" w:color="000000"/>
          <w:right w:val="none" w:sz="0" w:space="0" w:color="000000"/>
        </w:pBdr>
        <w:spacing w:after="0" w:line="240" w:lineRule="auto"/>
        <w:jc w:val="both"/>
        <w:rPr>
          <w:rFonts w:ascii="Times New Roman" w:eastAsia="Times New Roman" w:hAnsi="Times New Roman" w:cs="Times New Roman"/>
          <w:sz w:val="24"/>
          <w:szCs w:val="24"/>
          <w:lang w:eastAsia="hr-HR"/>
        </w:rPr>
      </w:pPr>
    </w:p>
    <w:p w14:paraId="4BDF7381" w14:textId="61EF0231" w:rsidR="001111BC" w:rsidRPr="00C954B3" w:rsidRDefault="00020B71" w:rsidP="00624071">
      <w:pPr>
        <w:pBdr>
          <w:top w:val="none" w:sz="0" w:space="0" w:color="000000"/>
          <w:left w:val="none" w:sz="0" w:space="0" w:color="000000"/>
          <w:bottom w:val="none" w:sz="0" w:space="0" w:color="000000"/>
          <w:right w:val="none" w:sz="0" w:space="0" w:color="000000"/>
        </w:pBdr>
        <w:spacing w:after="0" w:line="240" w:lineRule="auto"/>
        <w:jc w:val="both"/>
        <w:rPr>
          <w:rFonts w:ascii="Times New Roman" w:eastAsia="Times New Roman" w:hAnsi="Times New Roman" w:cs="Times New Roman"/>
          <w:sz w:val="24"/>
          <w:szCs w:val="24"/>
          <w:lang w:eastAsia="hr-HR"/>
        </w:rPr>
      </w:pPr>
      <w:r w:rsidRPr="00C954B3">
        <w:rPr>
          <w:rFonts w:ascii="Times New Roman" w:eastAsia="Times New Roman" w:hAnsi="Times New Roman" w:cs="Times New Roman"/>
          <w:b/>
          <w:sz w:val="24"/>
          <w:szCs w:val="24"/>
          <w:lang w:eastAsia="hr-HR"/>
        </w:rPr>
        <w:t>4</w:t>
      </w:r>
      <w:r w:rsidR="00CD42C9" w:rsidRPr="00C954B3">
        <w:rPr>
          <w:rFonts w:ascii="Times New Roman" w:eastAsia="Times New Roman" w:hAnsi="Times New Roman" w:cs="Times New Roman"/>
          <w:b/>
          <w:sz w:val="24"/>
          <w:szCs w:val="24"/>
          <w:lang w:eastAsia="hr-HR"/>
        </w:rPr>
        <w:t>.2.3.</w:t>
      </w:r>
      <w:r w:rsidR="00CD42C9" w:rsidRPr="00C954B3">
        <w:rPr>
          <w:rFonts w:ascii="Times New Roman" w:eastAsia="Times New Roman" w:hAnsi="Times New Roman" w:cs="Times New Roman"/>
          <w:sz w:val="24"/>
          <w:szCs w:val="24"/>
          <w:lang w:eastAsia="hr-HR"/>
        </w:rPr>
        <w:t xml:space="preserve"> U roku od </w:t>
      </w:r>
      <w:r w:rsidR="00E716BC" w:rsidRPr="00C954B3">
        <w:rPr>
          <w:rFonts w:ascii="Times New Roman" w:eastAsia="Times New Roman" w:hAnsi="Times New Roman" w:cs="Times New Roman"/>
          <w:sz w:val="24"/>
          <w:szCs w:val="24"/>
          <w:lang w:eastAsia="hr-HR"/>
        </w:rPr>
        <w:t>2 radna dana</w:t>
      </w:r>
      <w:r w:rsidR="003D1ED5" w:rsidRPr="00C954B3">
        <w:rPr>
          <w:rFonts w:ascii="Times New Roman" w:eastAsia="Times New Roman" w:hAnsi="Times New Roman" w:cs="Times New Roman"/>
          <w:sz w:val="24"/>
          <w:szCs w:val="24"/>
          <w:lang w:eastAsia="hr-HR"/>
        </w:rPr>
        <w:t xml:space="preserve"> </w:t>
      </w:r>
      <w:r w:rsidR="00CD42C9" w:rsidRPr="00C954B3">
        <w:rPr>
          <w:rFonts w:ascii="Times New Roman" w:eastAsia="Times New Roman" w:hAnsi="Times New Roman" w:cs="Times New Roman"/>
          <w:sz w:val="24"/>
          <w:szCs w:val="24"/>
          <w:lang w:eastAsia="hr-HR"/>
        </w:rPr>
        <w:t xml:space="preserve">od donošenja Odluke o utvrđenoj nepravilnosti, </w:t>
      </w:r>
      <w:r w:rsidR="00215535" w:rsidRPr="00C954B3">
        <w:rPr>
          <w:rFonts w:ascii="Times New Roman" w:eastAsia="Times New Roman" w:hAnsi="Times New Roman" w:cs="Times New Roman"/>
          <w:bCs/>
          <w:sz w:val="24"/>
          <w:szCs w:val="24"/>
          <w:lang w:eastAsia="hr-HR"/>
        </w:rPr>
        <w:t>PT</w:t>
      </w:r>
      <w:r w:rsidR="00CD42C9" w:rsidRPr="00C954B3">
        <w:rPr>
          <w:rFonts w:ascii="Times New Roman" w:eastAsia="Times New Roman" w:hAnsi="Times New Roman" w:cs="Times New Roman"/>
          <w:sz w:val="24"/>
          <w:szCs w:val="24"/>
          <w:lang w:eastAsia="hr-HR"/>
        </w:rPr>
        <w:t xml:space="preserve"> putem elektroničke pošte šalje </w:t>
      </w:r>
      <w:r w:rsidR="00F86DB8" w:rsidRPr="00C954B3">
        <w:rPr>
          <w:rFonts w:ascii="Times New Roman" w:hAnsi="Times New Roman" w:cs="Times New Roman"/>
          <w:sz w:val="24"/>
          <w:szCs w:val="24"/>
        </w:rPr>
        <w:t>NT</w:t>
      </w:r>
      <w:r w:rsidR="00536EDF" w:rsidRPr="00C954B3">
        <w:rPr>
          <w:rFonts w:ascii="Times New Roman" w:hAnsi="Times New Roman" w:cs="Times New Roman"/>
          <w:sz w:val="24"/>
          <w:szCs w:val="24"/>
        </w:rPr>
        <w:t>-u</w:t>
      </w:r>
      <w:r w:rsidR="00215535" w:rsidRPr="00C954B3">
        <w:rPr>
          <w:rFonts w:ascii="Times New Roman" w:hAnsi="Times New Roman" w:cs="Times New Roman"/>
          <w:sz w:val="24"/>
          <w:szCs w:val="24"/>
        </w:rPr>
        <w:t xml:space="preserve">, </w:t>
      </w:r>
      <w:r w:rsidR="00F86DB8" w:rsidRPr="00C954B3">
        <w:rPr>
          <w:rFonts w:ascii="Times New Roman" w:hAnsi="Times New Roman" w:cs="Times New Roman"/>
          <w:sz w:val="24"/>
          <w:szCs w:val="24"/>
        </w:rPr>
        <w:t>NF</w:t>
      </w:r>
      <w:r w:rsidR="00536EDF" w:rsidRPr="00C954B3">
        <w:rPr>
          <w:rFonts w:ascii="Times New Roman" w:hAnsi="Times New Roman" w:cs="Times New Roman"/>
          <w:sz w:val="24"/>
          <w:szCs w:val="24"/>
        </w:rPr>
        <w:t>-u</w:t>
      </w:r>
      <w:r w:rsidR="00215535" w:rsidRPr="00C954B3">
        <w:rPr>
          <w:rFonts w:ascii="Times New Roman" w:hAnsi="Times New Roman" w:cs="Times New Roman"/>
          <w:sz w:val="24"/>
          <w:szCs w:val="24"/>
        </w:rPr>
        <w:t xml:space="preserve"> i TR</w:t>
      </w:r>
      <w:r w:rsidR="00536EDF" w:rsidRPr="00C954B3">
        <w:rPr>
          <w:rFonts w:ascii="Times New Roman" w:hAnsi="Times New Roman" w:cs="Times New Roman"/>
          <w:sz w:val="24"/>
          <w:szCs w:val="24"/>
        </w:rPr>
        <w:t>-u</w:t>
      </w:r>
      <w:r w:rsidR="00215535" w:rsidRPr="00C954B3">
        <w:rPr>
          <w:rFonts w:ascii="Times New Roman" w:hAnsi="Times New Roman" w:cs="Times New Roman"/>
          <w:sz w:val="24"/>
          <w:szCs w:val="24"/>
        </w:rPr>
        <w:t xml:space="preserve"> </w:t>
      </w:r>
      <w:r w:rsidR="001111BC" w:rsidRPr="00C954B3">
        <w:rPr>
          <w:rFonts w:ascii="Times New Roman" w:eastAsia="Times New Roman" w:hAnsi="Times New Roman" w:cs="Times New Roman"/>
          <w:sz w:val="24"/>
          <w:szCs w:val="24"/>
          <w:lang w:eastAsia="hr-HR"/>
        </w:rPr>
        <w:t xml:space="preserve">informacije o Odluci o utvrđenoj nepravilnosti zajedno s prijedlogom korektivnih mjera koje poduzima </w:t>
      </w:r>
      <w:r w:rsidR="00F86DB8" w:rsidRPr="00C954B3">
        <w:rPr>
          <w:rFonts w:ascii="Times New Roman" w:hAnsi="Times New Roman" w:cs="Times New Roman"/>
          <w:sz w:val="24"/>
          <w:szCs w:val="24"/>
        </w:rPr>
        <w:t>NT</w:t>
      </w:r>
      <w:r w:rsidR="001111BC" w:rsidRPr="00C954B3">
        <w:rPr>
          <w:rFonts w:ascii="Times New Roman" w:eastAsia="Times New Roman" w:hAnsi="Times New Roman" w:cs="Times New Roman"/>
          <w:sz w:val="24"/>
          <w:szCs w:val="24"/>
          <w:lang w:eastAsia="hr-HR"/>
        </w:rPr>
        <w:t>, a koje se mogu odnositi na:</w:t>
      </w:r>
    </w:p>
    <w:p w14:paraId="1C8ADF9C" w14:textId="77777777" w:rsidR="003D1ED5" w:rsidRPr="00C954B3" w:rsidRDefault="003D1ED5" w:rsidP="00624071">
      <w:pPr>
        <w:pBdr>
          <w:top w:val="none" w:sz="0" w:space="0" w:color="000000"/>
          <w:left w:val="none" w:sz="0" w:space="0" w:color="000000"/>
          <w:bottom w:val="none" w:sz="0" w:space="0" w:color="000000"/>
          <w:right w:val="none" w:sz="0" w:space="0" w:color="000000"/>
        </w:pBdr>
        <w:spacing w:after="0" w:line="240" w:lineRule="auto"/>
        <w:jc w:val="both"/>
        <w:rPr>
          <w:rFonts w:ascii="Times New Roman" w:eastAsia="Times New Roman" w:hAnsi="Times New Roman" w:cs="Times New Roman"/>
          <w:sz w:val="24"/>
          <w:szCs w:val="24"/>
          <w:lang w:eastAsia="hr-HR"/>
        </w:rPr>
      </w:pPr>
    </w:p>
    <w:p w14:paraId="565EF6C0" w14:textId="77777777" w:rsidR="007574A2" w:rsidRPr="00C954B3" w:rsidRDefault="001111BC" w:rsidP="008B14B5">
      <w:pPr>
        <w:pStyle w:val="ListParagraph"/>
        <w:numPr>
          <w:ilvl w:val="0"/>
          <w:numId w:val="6"/>
        </w:numPr>
        <w:jc w:val="both"/>
      </w:pPr>
      <w:r w:rsidRPr="00C954B3">
        <w:t>povrat nepravilnog iznosa,</w:t>
      </w:r>
    </w:p>
    <w:p w14:paraId="142D0A41" w14:textId="77777777" w:rsidR="007574A2" w:rsidRPr="00C954B3" w:rsidRDefault="00A43837" w:rsidP="008B14B5">
      <w:pPr>
        <w:pStyle w:val="ListParagraph"/>
        <w:numPr>
          <w:ilvl w:val="0"/>
          <w:numId w:val="6"/>
        </w:numPr>
        <w:jc w:val="both"/>
      </w:pPr>
      <w:r w:rsidRPr="00C954B3">
        <w:t>smanjenje bespovratnih sredstava iz ugovora o dodjeli bespovratnih sredstava</w:t>
      </w:r>
      <w:r w:rsidR="00AB1BB1" w:rsidRPr="00C954B3">
        <w:t>, ili</w:t>
      </w:r>
    </w:p>
    <w:p w14:paraId="1EEF25AC" w14:textId="0EDB6E3D" w:rsidR="001111BC" w:rsidRPr="00C954B3" w:rsidRDefault="001111BC" w:rsidP="008B14B5">
      <w:pPr>
        <w:pStyle w:val="ListParagraph"/>
        <w:numPr>
          <w:ilvl w:val="0"/>
          <w:numId w:val="6"/>
        </w:numPr>
        <w:jc w:val="both"/>
        <w:rPr>
          <w:i/>
        </w:rPr>
      </w:pPr>
      <w:r w:rsidRPr="00C954B3">
        <w:t xml:space="preserve">drugi odgovarajući prijedlozi, dok </w:t>
      </w:r>
      <w:r w:rsidR="00215535" w:rsidRPr="00C954B3">
        <w:rPr>
          <w:bCs/>
        </w:rPr>
        <w:t>PT</w:t>
      </w:r>
      <w:r w:rsidRPr="00C954B3">
        <w:t>, može odlučiti raskinuti Ugovor o dodjeli bespovratnih sredstava ili pak ga jednost</w:t>
      </w:r>
      <w:r w:rsidR="00B04D58" w:rsidRPr="00C954B3">
        <w:t>ra</w:t>
      </w:r>
      <w:r w:rsidRPr="00C954B3">
        <w:t>nom izjavom izmijeniti.</w:t>
      </w:r>
    </w:p>
    <w:p w14:paraId="57850AF4" w14:textId="77777777" w:rsidR="007574A2" w:rsidRPr="00C954B3" w:rsidRDefault="007574A2" w:rsidP="00624071">
      <w:pPr>
        <w:pBdr>
          <w:top w:val="none" w:sz="0" w:space="0" w:color="000000"/>
          <w:left w:val="none" w:sz="0" w:space="0" w:color="000000"/>
          <w:bottom w:val="none" w:sz="0" w:space="0" w:color="000000"/>
          <w:right w:val="none" w:sz="0" w:space="0" w:color="000000"/>
        </w:pBdr>
        <w:spacing w:after="0" w:line="240" w:lineRule="auto"/>
        <w:jc w:val="both"/>
        <w:rPr>
          <w:rFonts w:ascii="Times New Roman" w:eastAsia="Times New Roman" w:hAnsi="Times New Roman" w:cs="Times New Roman"/>
          <w:sz w:val="24"/>
          <w:szCs w:val="24"/>
          <w:lang w:eastAsia="hr-HR"/>
        </w:rPr>
      </w:pPr>
    </w:p>
    <w:p w14:paraId="260219D2" w14:textId="77777777" w:rsidR="001111BC" w:rsidRPr="00C954B3" w:rsidRDefault="001111BC" w:rsidP="00624071">
      <w:pPr>
        <w:pBdr>
          <w:top w:val="none" w:sz="0" w:space="0" w:color="000000"/>
          <w:left w:val="none" w:sz="0" w:space="0" w:color="000000"/>
          <w:bottom w:val="none" w:sz="0" w:space="0" w:color="000000"/>
          <w:right w:val="none" w:sz="0" w:space="0" w:color="000000"/>
        </w:pBdr>
        <w:spacing w:after="0" w:line="240" w:lineRule="auto"/>
        <w:jc w:val="both"/>
        <w:rPr>
          <w:rFonts w:ascii="Times New Roman" w:eastAsia="Times New Roman" w:hAnsi="Times New Roman" w:cs="Times New Roman"/>
          <w:sz w:val="24"/>
          <w:szCs w:val="24"/>
          <w:lang w:eastAsia="hr-HR"/>
        </w:rPr>
      </w:pPr>
      <w:r w:rsidRPr="00C954B3">
        <w:rPr>
          <w:rFonts w:ascii="Times New Roman" w:eastAsia="Times New Roman" w:hAnsi="Times New Roman" w:cs="Times New Roman"/>
          <w:sz w:val="24"/>
          <w:szCs w:val="24"/>
          <w:lang w:eastAsia="hr-HR"/>
        </w:rPr>
        <w:lastRenderedPageBreak/>
        <w:t>Navedene korektivne mjere ne utječu na obvezu nadležnog tijela odrediti financijske korekcije, ako ista postoji u skladu s primjenjivim propisima i pravilima.</w:t>
      </w:r>
    </w:p>
    <w:p w14:paraId="39A54556" w14:textId="77777777" w:rsidR="007574A2" w:rsidRPr="00C954B3" w:rsidRDefault="007574A2" w:rsidP="00624071">
      <w:pPr>
        <w:pBdr>
          <w:top w:val="none" w:sz="0" w:space="0" w:color="000000"/>
          <w:left w:val="none" w:sz="0" w:space="0" w:color="000000"/>
          <w:bottom w:val="none" w:sz="0" w:space="0" w:color="000000"/>
          <w:right w:val="none" w:sz="0" w:space="0" w:color="000000"/>
        </w:pBdr>
        <w:spacing w:after="0" w:line="240" w:lineRule="auto"/>
        <w:jc w:val="both"/>
        <w:rPr>
          <w:rFonts w:ascii="Times New Roman" w:eastAsia="Times New Roman" w:hAnsi="Times New Roman" w:cs="Times New Roman"/>
          <w:sz w:val="24"/>
          <w:szCs w:val="24"/>
          <w:lang w:eastAsia="hr-HR"/>
        </w:rPr>
      </w:pPr>
    </w:p>
    <w:p w14:paraId="06685619" w14:textId="3931CA1A" w:rsidR="007574A2" w:rsidRPr="00C954B3" w:rsidRDefault="001111BC" w:rsidP="00624071">
      <w:pPr>
        <w:pBdr>
          <w:top w:val="none" w:sz="0" w:space="0" w:color="000000"/>
          <w:left w:val="none" w:sz="0" w:space="0" w:color="000000"/>
          <w:bottom w:val="none" w:sz="0" w:space="0" w:color="000000"/>
          <w:right w:val="none" w:sz="0" w:space="0" w:color="000000"/>
        </w:pBdr>
        <w:spacing w:after="0" w:line="240" w:lineRule="auto"/>
        <w:jc w:val="both"/>
        <w:rPr>
          <w:rFonts w:ascii="Times New Roman" w:eastAsia="Times New Roman" w:hAnsi="Times New Roman" w:cs="Times New Roman"/>
          <w:sz w:val="24"/>
          <w:szCs w:val="24"/>
          <w:lang w:eastAsia="hr-HR"/>
        </w:rPr>
      </w:pPr>
      <w:r w:rsidRPr="00C954B3">
        <w:rPr>
          <w:rFonts w:ascii="Times New Roman" w:eastAsia="Times New Roman" w:hAnsi="Times New Roman" w:cs="Times New Roman"/>
          <w:sz w:val="24"/>
          <w:szCs w:val="24"/>
          <w:lang w:eastAsia="hr-HR"/>
        </w:rPr>
        <w:t xml:space="preserve">Odluka o utvrđenoj nepravilnosti dostavlja se u formi skena, mora biti ovjerena službenim pečatom </w:t>
      </w:r>
      <w:r w:rsidR="00007239" w:rsidRPr="00C954B3">
        <w:rPr>
          <w:rFonts w:ascii="Times New Roman" w:eastAsia="Times New Roman" w:hAnsi="Times New Roman" w:cs="Times New Roman"/>
          <w:bCs/>
          <w:sz w:val="24"/>
          <w:szCs w:val="24"/>
          <w:lang w:eastAsia="hr-HR"/>
        </w:rPr>
        <w:t>PT-a</w:t>
      </w:r>
      <w:r w:rsidRPr="00C954B3">
        <w:rPr>
          <w:rFonts w:ascii="Times New Roman" w:eastAsia="Times New Roman" w:hAnsi="Times New Roman" w:cs="Times New Roman"/>
          <w:sz w:val="24"/>
          <w:szCs w:val="24"/>
          <w:lang w:eastAsia="hr-HR"/>
        </w:rPr>
        <w:t xml:space="preserve">, potpisom osobe za nepravilnosti i </w:t>
      </w:r>
      <w:r w:rsidR="00FC4992" w:rsidRPr="00C954B3">
        <w:rPr>
          <w:rFonts w:ascii="Times New Roman" w:eastAsia="Times New Roman" w:hAnsi="Times New Roman" w:cs="Times New Roman"/>
          <w:sz w:val="24"/>
          <w:szCs w:val="24"/>
          <w:lang w:eastAsia="hr-HR"/>
        </w:rPr>
        <w:t xml:space="preserve">čelnika </w:t>
      </w:r>
      <w:r w:rsidR="00007239" w:rsidRPr="00C954B3">
        <w:rPr>
          <w:rFonts w:ascii="Times New Roman" w:eastAsia="Times New Roman" w:hAnsi="Times New Roman" w:cs="Times New Roman"/>
          <w:bCs/>
          <w:sz w:val="24"/>
          <w:szCs w:val="24"/>
          <w:lang w:eastAsia="hr-HR"/>
        </w:rPr>
        <w:t>PT-a</w:t>
      </w:r>
      <w:r w:rsidRPr="00C954B3">
        <w:rPr>
          <w:rFonts w:ascii="Times New Roman" w:eastAsia="Times New Roman" w:hAnsi="Times New Roman" w:cs="Times New Roman"/>
          <w:sz w:val="24"/>
          <w:szCs w:val="24"/>
          <w:lang w:eastAsia="hr-HR"/>
        </w:rPr>
        <w:t xml:space="preserve">. </w:t>
      </w:r>
    </w:p>
    <w:p w14:paraId="6BBBBBCB" w14:textId="77777777" w:rsidR="007574A2" w:rsidRPr="00C954B3" w:rsidRDefault="007574A2" w:rsidP="00624071">
      <w:pPr>
        <w:pBdr>
          <w:top w:val="none" w:sz="0" w:space="0" w:color="000000"/>
          <w:left w:val="none" w:sz="0" w:space="0" w:color="000000"/>
          <w:bottom w:val="none" w:sz="0" w:space="0" w:color="000000"/>
          <w:right w:val="none" w:sz="0" w:space="0" w:color="000000"/>
        </w:pBdr>
        <w:spacing w:after="0" w:line="240" w:lineRule="auto"/>
        <w:jc w:val="both"/>
        <w:rPr>
          <w:rFonts w:ascii="Times New Roman" w:eastAsia="Times New Roman" w:hAnsi="Times New Roman" w:cs="Times New Roman"/>
          <w:sz w:val="24"/>
          <w:szCs w:val="24"/>
          <w:lang w:eastAsia="hr-HR"/>
        </w:rPr>
      </w:pPr>
    </w:p>
    <w:p w14:paraId="3B5B64CF" w14:textId="0C67484D" w:rsidR="001111BC" w:rsidRPr="00C954B3" w:rsidRDefault="00BA02D6" w:rsidP="00624071">
      <w:pPr>
        <w:pBdr>
          <w:top w:val="none" w:sz="0" w:space="0" w:color="000000"/>
          <w:left w:val="none" w:sz="0" w:space="0" w:color="000000"/>
          <w:bottom w:val="none" w:sz="0" w:space="0" w:color="000000"/>
          <w:right w:val="none" w:sz="0" w:space="0" w:color="000000"/>
        </w:pBdr>
        <w:spacing w:after="0" w:line="240" w:lineRule="auto"/>
        <w:jc w:val="both"/>
        <w:rPr>
          <w:rFonts w:ascii="Times New Roman" w:eastAsia="Times New Roman" w:hAnsi="Times New Roman" w:cs="Times New Roman"/>
          <w:sz w:val="24"/>
          <w:szCs w:val="24"/>
          <w:lang w:eastAsia="hr-HR"/>
        </w:rPr>
      </w:pPr>
      <w:r w:rsidRPr="00C954B3">
        <w:rPr>
          <w:rFonts w:ascii="Times New Roman" w:eastAsia="Times New Roman" w:hAnsi="Times New Roman" w:cs="Times New Roman"/>
          <w:sz w:val="24"/>
          <w:szCs w:val="24"/>
          <w:lang w:eastAsia="hr-HR"/>
        </w:rPr>
        <w:t xml:space="preserve">Dostava Odluke o nepostojanju nepravilnosti također se </w:t>
      </w:r>
      <w:r w:rsidR="002E3F79" w:rsidRPr="00C954B3">
        <w:rPr>
          <w:rFonts w:ascii="Times New Roman" w:eastAsia="Times New Roman" w:hAnsi="Times New Roman" w:cs="Times New Roman"/>
          <w:sz w:val="24"/>
          <w:szCs w:val="24"/>
          <w:lang w:eastAsia="hr-HR"/>
        </w:rPr>
        <w:t xml:space="preserve">obavlja </w:t>
      </w:r>
      <w:r w:rsidRPr="00C954B3">
        <w:rPr>
          <w:rFonts w:ascii="Times New Roman" w:eastAsia="Times New Roman" w:hAnsi="Times New Roman" w:cs="Times New Roman"/>
          <w:sz w:val="24"/>
          <w:szCs w:val="24"/>
          <w:lang w:eastAsia="hr-HR"/>
        </w:rPr>
        <w:t>na gore opisani način.</w:t>
      </w:r>
    </w:p>
    <w:p w14:paraId="3C372DCB" w14:textId="77777777" w:rsidR="007574A2" w:rsidRPr="00C954B3" w:rsidRDefault="007574A2" w:rsidP="00624071">
      <w:pPr>
        <w:pBdr>
          <w:top w:val="none" w:sz="0" w:space="0" w:color="000000"/>
          <w:left w:val="none" w:sz="0" w:space="0" w:color="000000"/>
          <w:bottom w:val="none" w:sz="0" w:space="0" w:color="000000"/>
          <w:right w:val="none" w:sz="0" w:space="0" w:color="000000"/>
        </w:pBdr>
        <w:spacing w:after="0" w:line="240" w:lineRule="auto"/>
        <w:jc w:val="both"/>
        <w:rPr>
          <w:rFonts w:ascii="Times New Roman" w:eastAsia="Times New Roman" w:hAnsi="Times New Roman" w:cs="Times New Roman"/>
          <w:sz w:val="24"/>
          <w:szCs w:val="24"/>
          <w:lang w:eastAsia="hr-HR"/>
        </w:rPr>
      </w:pPr>
    </w:p>
    <w:p w14:paraId="2BE4A15C" w14:textId="64B65937" w:rsidR="001111BC" w:rsidRPr="00C954B3" w:rsidRDefault="00020B71" w:rsidP="00624071">
      <w:pPr>
        <w:pBdr>
          <w:top w:val="none" w:sz="0" w:space="0" w:color="000000"/>
          <w:left w:val="none" w:sz="0" w:space="0" w:color="000000"/>
          <w:bottom w:val="none" w:sz="0" w:space="0" w:color="000000"/>
          <w:right w:val="none" w:sz="0" w:space="0" w:color="000000"/>
        </w:pBdr>
        <w:spacing w:after="0" w:line="240" w:lineRule="auto"/>
        <w:jc w:val="both"/>
        <w:rPr>
          <w:rFonts w:ascii="Times New Roman" w:eastAsia="Times New Roman" w:hAnsi="Times New Roman" w:cs="Times New Roman"/>
          <w:sz w:val="24"/>
          <w:szCs w:val="24"/>
          <w:lang w:eastAsia="hr-HR"/>
        </w:rPr>
      </w:pPr>
      <w:r w:rsidRPr="00C954B3">
        <w:rPr>
          <w:rFonts w:ascii="Times New Roman" w:eastAsia="Times New Roman" w:hAnsi="Times New Roman" w:cs="Times New Roman"/>
          <w:b/>
          <w:sz w:val="24"/>
          <w:szCs w:val="24"/>
          <w:lang w:eastAsia="hr-HR"/>
        </w:rPr>
        <w:t>4</w:t>
      </w:r>
      <w:r w:rsidR="007574A2" w:rsidRPr="00C954B3">
        <w:rPr>
          <w:rFonts w:ascii="Times New Roman" w:eastAsia="Times New Roman" w:hAnsi="Times New Roman" w:cs="Times New Roman"/>
          <w:b/>
          <w:sz w:val="24"/>
          <w:szCs w:val="24"/>
          <w:lang w:eastAsia="hr-HR"/>
        </w:rPr>
        <w:t>.2.</w:t>
      </w:r>
      <w:r w:rsidR="00BA05D8" w:rsidRPr="00C954B3">
        <w:rPr>
          <w:rFonts w:ascii="Times New Roman" w:eastAsia="Times New Roman" w:hAnsi="Times New Roman" w:cs="Times New Roman"/>
          <w:b/>
          <w:sz w:val="24"/>
          <w:szCs w:val="24"/>
          <w:lang w:eastAsia="hr-HR"/>
        </w:rPr>
        <w:t>4</w:t>
      </w:r>
      <w:r w:rsidR="007574A2" w:rsidRPr="00C954B3">
        <w:rPr>
          <w:rFonts w:ascii="Times New Roman" w:eastAsia="Times New Roman" w:hAnsi="Times New Roman" w:cs="Times New Roman"/>
          <w:b/>
          <w:sz w:val="24"/>
          <w:szCs w:val="24"/>
          <w:lang w:eastAsia="hr-HR"/>
        </w:rPr>
        <w:t>.</w:t>
      </w:r>
      <w:r w:rsidR="007574A2" w:rsidRPr="00C954B3">
        <w:rPr>
          <w:rFonts w:ascii="Times New Roman" w:eastAsia="Times New Roman" w:hAnsi="Times New Roman" w:cs="Times New Roman"/>
          <w:sz w:val="24"/>
          <w:szCs w:val="24"/>
          <w:lang w:eastAsia="hr-HR"/>
        </w:rPr>
        <w:t xml:space="preserve"> </w:t>
      </w:r>
      <w:r w:rsidR="00007239" w:rsidRPr="00C954B3">
        <w:rPr>
          <w:rFonts w:ascii="Times New Roman" w:eastAsia="Times New Roman" w:hAnsi="Times New Roman" w:cs="Times New Roman"/>
          <w:bCs/>
          <w:sz w:val="24"/>
          <w:szCs w:val="24"/>
          <w:lang w:eastAsia="hr-HR"/>
        </w:rPr>
        <w:t>PT</w:t>
      </w:r>
      <w:r w:rsidR="001111BC" w:rsidRPr="00C954B3">
        <w:rPr>
          <w:rFonts w:ascii="Times New Roman" w:eastAsia="Times New Roman" w:hAnsi="Times New Roman" w:cs="Times New Roman"/>
          <w:sz w:val="24"/>
          <w:szCs w:val="24"/>
          <w:lang w:eastAsia="hr-HR"/>
        </w:rPr>
        <w:t xml:space="preserve"> dostavlja korisniku Odluk</w:t>
      </w:r>
      <w:r w:rsidR="00040D39" w:rsidRPr="00C954B3">
        <w:rPr>
          <w:rFonts w:ascii="Times New Roman" w:eastAsia="Times New Roman" w:hAnsi="Times New Roman" w:cs="Times New Roman"/>
          <w:sz w:val="24"/>
          <w:szCs w:val="24"/>
          <w:lang w:eastAsia="hr-HR"/>
        </w:rPr>
        <w:t>u</w:t>
      </w:r>
      <w:r w:rsidR="001111BC" w:rsidRPr="00C954B3">
        <w:rPr>
          <w:rFonts w:ascii="Times New Roman" w:eastAsia="Times New Roman" w:hAnsi="Times New Roman" w:cs="Times New Roman"/>
          <w:sz w:val="24"/>
          <w:szCs w:val="24"/>
          <w:lang w:eastAsia="hr-HR"/>
        </w:rPr>
        <w:t xml:space="preserve"> o utvrđenoj nepravilnosti u roku </w:t>
      </w:r>
      <w:r w:rsidR="00612ABB" w:rsidRPr="00C954B3">
        <w:rPr>
          <w:rFonts w:ascii="Times New Roman" w:eastAsia="Times New Roman" w:hAnsi="Times New Roman" w:cs="Times New Roman"/>
          <w:sz w:val="24"/>
          <w:szCs w:val="24"/>
          <w:lang w:eastAsia="hr-HR"/>
        </w:rPr>
        <w:t xml:space="preserve">5 radnih dana </w:t>
      </w:r>
      <w:r w:rsidR="001111BC" w:rsidRPr="00C954B3">
        <w:rPr>
          <w:rFonts w:ascii="Times New Roman" w:eastAsia="Times New Roman" w:hAnsi="Times New Roman" w:cs="Times New Roman"/>
          <w:sz w:val="24"/>
          <w:szCs w:val="24"/>
          <w:lang w:eastAsia="hr-HR"/>
        </w:rPr>
        <w:t>od njenog donošenja</w:t>
      </w:r>
      <w:r w:rsidR="00040D39" w:rsidRPr="00C954B3">
        <w:rPr>
          <w:rFonts w:ascii="Times New Roman" w:eastAsia="Times New Roman" w:hAnsi="Times New Roman" w:cs="Times New Roman"/>
          <w:sz w:val="24"/>
          <w:szCs w:val="24"/>
          <w:lang w:eastAsia="hr-HR"/>
        </w:rPr>
        <w:t>, koja sadržava:</w:t>
      </w:r>
      <w:r w:rsidR="001111BC" w:rsidRPr="00C954B3">
        <w:rPr>
          <w:rFonts w:ascii="Times New Roman" w:eastAsia="Times New Roman" w:hAnsi="Times New Roman" w:cs="Times New Roman"/>
          <w:sz w:val="24"/>
          <w:szCs w:val="24"/>
          <w:lang w:eastAsia="hr-HR"/>
        </w:rPr>
        <w:t xml:space="preserve"> pregled utvrđenog činjeničnog stanja te odgovarajuća obrazloženja, a iz iste se izostavljaju povjerljivi podatci, posebice oni o identitetu osobe koja je prijavila sumnju na nepravilnost, kao i osobe za nepravilnosti. </w:t>
      </w:r>
    </w:p>
    <w:p w14:paraId="7D0F0D60" w14:textId="77777777" w:rsidR="007574A2" w:rsidRPr="00C954B3" w:rsidRDefault="007574A2" w:rsidP="00624071">
      <w:pPr>
        <w:pBdr>
          <w:top w:val="none" w:sz="0" w:space="0" w:color="000000"/>
          <w:left w:val="none" w:sz="0" w:space="0" w:color="000000"/>
          <w:bottom w:val="none" w:sz="0" w:space="0" w:color="000000"/>
          <w:right w:val="none" w:sz="0" w:space="0" w:color="000000"/>
        </w:pBdr>
        <w:spacing w:after="0" w:line="240" w:lineRule="auto"/>
        <w:jc w:val="both"/>
        <w:rPr>
          <w:rFonts w:ascii="Times New Roman" w:eastAsia="Times New Roman" w:hAnsi="Times New Roman" w:cs="Times New Roman"/>
          <w:sz w:val="24"/>
          <w:szCs w:val="24"/>
          <w:lang w:eastAsia="hr-HR"/>
        </w:rPr>
      </w:pPr>
    </w:p>
    <w:p w14:paraId="45811C9A" w14:textId="3772F59B" w:rsidR="00494BA0" w:rsidRPr="00C954B3" w:rsidRDefault="00020B71" w:rsidP="00494BA0">
      <w:pPr>
        <w:pBdr>
          <w:top w:val="none" w:sz="0" w:space="0" w:color="000000"/>
          <w:left w:val="none" w:sz="0" w:space="0" w:color="000000"/>
          <w:bottom w:val="none" w:sz="0" w:space="0" w:color="000000"/>
          <w:right w:val="none" w:sz="0" w:space="0" w:color="000000"/>
        </w:pBdr>
        <w:spacing w:after="0" w:line="240" w:lineRule="auto"/>
        <w:jc w:val="both"/>
        <w:rPr>
          <w:rFonts w:ascii="Times New Roman" w:eastAsia="Times New Roman" w:hAnsi="Times New Roman" w:cs="Times New Roman"/>
          <w:sz w:val="24"/>
          <w:szCs w:val="24"/>
          <w:lang w:eastAsia="hr-HR"/>
        </w:rPr>
      </w:pPr>
      <w:r w:rsidRPr="00C954B3">
        <w:rPr>
          <w:rFonts w:ascii="Times New Roman" w:eastAsia="Times New Roman" w:hAnsi="Times New Roman" w:cs="Times New Roman"/>
          <w:b/>
          <w:sz w:val="24"/>
          <w:szCs w:val="24"/>
          <w:lang w:eastAsia="hr-HR"/>
        </w:rPr>
        <w:t>4</w:t>
      </w:r>
      <w:r w:rsidR="007574A2" w:rsidRPr="00C954B3">
        <w:rPr>
          <w:rFonts w:ascii="Times New Roman" w:eastAsia="Times New Roman" w:hAnsi="Times New Roman" w:cs="Times New Roman"/>
          <w:b/>
          <w:sz w:val="24"/>
          <w:szCs w:val="24"/>
          <w:lang w:eastAsia="hr-HR"/>
        </w:rPr>
        <w:t>.2.</w:t>
      </w:r>
      <w:r w:rsidR="00BA05D8" w:rsidRPr="00C954B3">
        <w:rPr>
          <w:rFonts w:ascii="Times New Roman" w:eastAsia="Times New Roman" w:hAnsi="Times New Roman" w:cs="Times New Roman"/>
          <w:b/>
          <w:sz w:val="24"/>
          <w:szCs w:val="24"/>
          <w:lang w:eastAsia="hr-HR"/>
        </w:rPr>
        <w:t>5</w:t>
      </w:r>
      <w:r w:rsidR="007574A2" w:rsidRPr="00C954B3">
        <w:rPr>
          <w:rFonts w:ascii="Times New Roman" w:eastAsia="Times New Roman" w:hAnsi="Times New Roman" w:cs="Times New Roman"/>
          <w:b/>
          <w:sz w:val="24"/>
          <w:szCs w:val="24"/>
          <w:lang w:eastAsia="hr-HR"/>
        </w:rPr>
        <w:t>.</w:t>
      </w:r>
      <w:r w:rsidR="007574A2" w:rsidRPr="00C954B3">
        <w:rPr>
          <w:rFonts w:ascii="Times New Roman" w:eastAsia="Times New Roman" w:hAnsi="Times New Roman" w:cs="Times New Roman"/>
          <w:sz w:val="24"/>
          <w:szCs w:val="24"/>
          <w:lang w:eastAsia="hr-HR"/>
        </w:rPr>
        <w:t xml:space="preserve"> </w:t>
      </w:r>
      <w:r w:rsidR="00494BA0" w:rsidRPr="00C954B3">
        <w:rPr>
          <w:rFonts w:ascii="Times New Roman" w:eastAsia="Times New Roman" w:hAnsi="Times New Roman" w:cs="Times New Roman"/>
          <w:sz w:val="24"/>
          <w:szCs w:val="24"/>
          <w:lang w:eastAsia="hr-HR"/>
        </w:rPr>
        <w:t xml:space="preserve">Protiv Odluke o utvrđenoj nepravilnosti </w:t>
      </w:r>
      <w:r w:rsidR="00B60FF0" w:rsidRPr="00C954B3">
        <w:rPr>
          <w:rFonts w:ascii="Times New Roman" w:eastAsia="Times New Roman" w:hAnsi="Times New Roman" w:cs="Times New Roman"/>
          <w:sz w:val="24"/>
          <w:szCs w:val="24"/>
          <w:lang w:eastAsia="hr-HR"/>
        </w:rPr>
        <w:t>k</w:t>
      </w:r>
      <w:r w:rsidR="00494BA0" w:rsidRPr="00C954B3">
        <w:rPr>
          <w:rFonts w:ascii="Times New Roman" w:eastAsia="Times New Roman" w:hAnsi="Times New Roman" w:cs="Times New Roman"/>
          <w:sz w:val="24"/>
          <w:szCs w:val="24"/>
          <w:lang w:eastAsia="hr-HR"/>
        </w:rPr>
        <w:t xml:space="preserve">orisnik ima pravo čelniku </w:t>
      </w:r>
      <w:r w:rsidR="00F86DB8" w:rsidRPr="00C954B3">
        <w:rPr>
          <w:rFonts w:ascii="Times New Roman" w:eastAsia="Times New Roman" w:hAnsi="Times New Roman" w:cs="Times New Roman"/>
          <w:sz w:val="24"/>
          <w:szCs w:val="24"/>
          <w:lang w:eastAsia="hr-HR"/>
        </w:rPr>
        <w:t>NT</w:t>
      </w:r>
      <w:r w:rsidR="00FC1476" w:rsidRPr="00C954B3">
        <w:rPr>
          <w:rFonts w:ascii="Times New Roman" w:eastAsia="Times New Roman" w:hAnsi="Times New Roman" w:cs="Times New Roman"/>
          <w:sz w:val="24"/>
          <w:szCs w:val="24"/>
          <w:lang w:eastAsia="hr-HR"/>
        </w:rPr>
        <w:t>-a</w:t>
      </w:r>
      <w:r w:rsidR="00007239" w:rsidRPr="00C954B3">
        <w:rPr>
          <w:rFonts w:ascii="Times New Roman" w:eastAsia="Times New Roman" w:hAnsi="Times New Roman" w:cs="Times New Roman"/>
          <w:sz w:val="24"/>
          <w:szCs w:val="24"/>
          <w:lang w:eastAsia="hr-HR"/>
        </w:rPr>
        <w:t xml:space="preserve"> </w:t>
      </w:r>
      <w:r w:rsidR="00494BA0" w:rsidRPr="00C954B3">
        <w:rPr>
          <w:rFonts w:ascii="Times New Roman" w:eastAsia="Times New Roman" w:hAnsi="Times New Roman" w:cs="Times New Roman"/>
          <w:sz w:val="24"/>
          <w:szCs w:val="24"/>
          <w:lang w:eastAsia="hr-HR"/>
        </w:rPr>
        <w:t>izjaviti prigovor</w:t>
      </w:r>
      <w:r w:rsidR="00174152" w:rsidRPr="00C954B3">
        <w:rPr>
          <w:rFonts w:ascii="Times New Roman" w:eastAsia="Times New Roman" w:hAnsi="Times New Roman" w:cs="Times New Roman"/>
          <w:sz w:val="24"/>
          <w:szCs w:val="24"/>
          <w:lang w:eastAsia="hr-HR"/>
        </w:rPr>
        <w:t xml:space="preserve"> </w:t>
      </w:r>
      <w:r w:rsidR="00DE0A93" w:rsidRPr="00C954B3">
        <w:rPr>
          <w:rFonts w:ascii="Times New Roman" w:eastAsia="Times New Roman" w:hAnsi="Times New Roman" w:cs="Times New Roman"/>
          <w:sz w:val="24"/>
          <w:szCs w:val="24"/>
          <w:lang w:eastAsia="hr-HR"/>
        </w:rPr>
        <w:t xml:space="preserve">u pisanom obliku neposredno, poštanskom pošiljkom, u obliku elektroničke isprave izrađene sukladno zakonu ili usmeno izjaviti na zapisnik </w:t>
      </w:r>
      <w:r w:rsidR="00494BA0" w:rsidRPr="00C954B3">
        <w:rPr>
          <w:rFonts w:ascii="Times New Roman" w:eastAsia="Times New Roman" w:hAnsi="Times New Roman" w:cs="Times New Roman"/>
          <w:sz w:val="24"/>
          <w:szCs w:val="24"/>
          <w:lang w:eastAsia="hr-HR"/>
        </w:rPr>
        <w:t xml:space="preserve">u roku od 15 dana od dana primitka </w:t>
      </w:r>
      <w:r w:rsidR="00DE0A93" w:rsidRPr="00C954B3">
        <w:rPr>
          <w:rFonts w:ascii="Times New Roman" w:eastAsia="Times New Roman" w:hAnsi="Times New Roman" w:cs="Times New Roman"/>
          <w:sz w:val="24"/>
          <w:szCs w:val="24"/>
          <w:lang w:eastAsia="hr-HR"/>
        </w:rPr>
        <w:t>Odluke</w:t>
      </w:r>
      <w:r w:rsidR="00494BA0" w:rsidRPr="00C954B3">
        <w:rPr>
          <w:rFonts w:ascii="Times New Roman" w:eastAsia="Times New Roman" w:hAnsi="Times New Roman" w:cs="Times New Roman"/>
          <w:sz w:val="24"/>
          <w:szCs w:val="24"/>
          <w:lang w:eastAsia="hr-HR"/>
        </w:rPr>
        <w:t xml:space="preserve">. </w:t>
      </w:r>
      <w:r w:rsidR="00734B43" w:rsidRPr="00C954B3">
        <w:rPr>
          <w:rFonts w:ascii="Times New Roman" w:eastAsia="Times New Roman" w:hAnsi="Times New Roman" w:cs="Times New Roman"/>
          <w:sz w:val="24"/>
          <w:szCs w:val="24"/>
          <w:lang w:eastAsia="hr-HR"/>
        </w:rPr>
        <w:t xml:space="preserve">Prigovor mora biti razumljiv i sadržavati sve što je potrebno da bi se po njemu moglo postupiti, a osobito naziv javnopravnog tijela kojem se upućuje, </w:t>
      </w:r>
      <w:r w:rsidR="00494BA0" w:rsidRPr="00C954B3">
        <w:rPr>
          <w:rFonts w:ascii="Times New Roman" w:eastAsia="Times New Roman" w:hAnsi="Times New Roman" w:cs="Times New Roman"/>
          <w:sz w:val="24"/>
          <w:szCs w:val="24"/>
          <w:lang w:eastAsia="hr-HR"/>
        </w:rPr>
        <w:t xml:space="preserve">podatke o </w:t>
      </w:r>
      <w:r w:rsidR="00B60FF0" w:rsidRPr="00C954B3">
        <w:rPr>
          <w:rFonts w:ascii="Times New Roman" w:eastAsia="Times New Roman" w:hAnsi="Times New Roman" w:cs="Times New Roman"/>
          <w:sz w:val="24"/>
          <w:szCs w:val="24"/>
          <w:lang w:eastAsia="hr-HR"/>
        </w:rPr>
        <w:t>k</w:t>
      </w:r>
      <w:r w:rsidR="00494BA0" w:rsidRPr="00C954B3">
        <w:rPr>
          <w:rFonts w:ascii="Times New Roman" w:eastAsia="Times New Roman" w:hAnsi="Times New Roman" w:cs="Times New Roman"/>
          <w:sz w:val="24"/>
          <w:szCs w:val="24"/>
          <w:lang w:eastAsia="hr-HR"/>
        </w:rPr>
        <w:t>orisniku (ime i prezime, adresa, OIB)</w:t>
      </w:r>
      <w:r w:rsidR="00B60FF0" w:rsidRPr="00C954B3">
        <w:rPr>
          <w:rFonts w:ascii="Times New Roman" w:eastAsia="Times New Roman" w:hAnsi="Times New Roman" w:cs="Times New Roman"/>
          <w:sz w:val="24"/>
          <w:szCs w:val="24"/>
          <w:lang w:eastAsia="hr-HR"/>
        </w:rPr>
        <w:t>, brojčanu oznaku</w:t>
      </w:r>
      <w:r w:rsidR="00494BA0" w:rsidRPr="00C954B3">
        <w:rPr>
          <w:rFonts w:ascii="Times New Roman" w:eastAsia="Times New Roman" w:hAnsi="Times New Roman" w:cs="Times New Roman"/>
          <w:sz w:val="24"/>
          <w:szCs w:val="24"/>
          <w:lang w:eastAsia="hr-HR"/>
        </w:rPr>
        <w:t xml:space="preserve"> i datum </w:t>
      </w:r>
      <w:r w:rsidR="00734B43" w:rsidRPr="00C954B3">
        <w:rPr>
          <w:rFonts w:ascii="Times New Roman" w:eastAsia="Times New Roman" w:hAnsi="Times New Roman" w:cs="Times New Roman"/>
          <w:sz w:val="24"/>
          <w:szCs w:val="24"/>
          <w:lang w:eastAsia="hr-HR"/>
        </w:rPr>
        <w:t>O</w:t>
      </w:r>
      <w:r w:rsidR="00494BA0" w:rsidRPr="00C954B3">
        <w:rPr>
          <w:rFonts w:ascii="Times New Roman" w:eastAsia="Times New Roman" w:hAnsi="Times New Roman" w:cs="Times New Roman"/>
          <w:sz w:val="24"/>
          <w:szCs w:val="24"/>
          <w:lang w:eastAsia="hr-HR"/>
        </w:rPr>
        <w:t xml:space="preserve">dluke protiv koje se podnosi, referentnu oznaku Ugovora o dodjeli bespovratnih sredstava, razloge podnošenja prigovora i potpis </w:t>
      </w:r>
      <w:r w:rsidR="00B60FF0" w:rsidRPr="00C954B3">
        <w:rPr>
          <w:rFonts w:ascii="Times New Roman" w:eastAsia="Times New Roman" w:hAnsi="Times New Roman" w:cs="Times New Roman"/>
          <w:sz w:val="24"/>
          <w:szCs w:val="24"/>
          <w:lang w:eastAsia="hr-HR"/>
        </w:rPr>
        <w:t>k</w:t>
      </w:r>
      <w:r w:rsidR="00494BA0" w:rsidRPr="00C954B3">
        <w:rPr>
          <w:rFonts w:ascii="Times New Roman" w:eastAsia="Times New Roman" w:hAnsi="Times New Roman" w:cs="Times New Roman"/>
          <w:sz w:val="24"/>
          <w:szCs w:val="24"/>
          <w:lang w:eastAsia="hr-HR"/>
        </w:rPr>
        <w:t>orisnika</w:t>
      </w:r>
      <w:r w:rsidR="00734B43" w:rsidRPr="00C954B3">
        <w:t xml:space="preserve"> </w:t>
      </w:r>
      <w:r w:rsidR="00734B43" w:rsidRPr="00C954B3">
        <w:rPr>
          <w:rFonts w:ascii="Times New Roman" w:eastAsia="Times New Roman" w:hAnsi="Times New Roman" w:cs="Times New Roman"/>
          <w:sz w:val="24"/>
          <w:szCs w:val="24"/>
          <w:lang w:eastAsia="hr-HR"/>
        </w:rPr>
        <w:t>odnosno osobe ovlaštene za zastupanje korisnika</w:t>
      </w:r>
      <w:r w:rsidR="00494BA0" w:rsidRPr="00C954B3">
        <w:rPr>
          <w:rFonts w:ascii="Times New Roman" w:eastAsia="Times New Roman" w:hAnsi="Times New Roman" w:cs="Times New Roman"/>
          <w:sz w:val="24"/>
          <w:szCs w:val="24"/>
          <w:lang w:eastAsia="hr-HR"/>
        </w:rPr>
        <w:t>.</w:t>
      </w:r>
    </w:p>
    <w:p w14:paraId="05331C30" w14:textId="77777777" w:rsidR="00DE0A93" w:rsidRPr="00C954B3" w:rsidRDefault="00DE0A93" w:rsidP="00494BA0">
      <w:pPr>
        <w:pBdr>
          <w:top w:val="none" w:sz="0" w:space="0" w:color="000000"/>
          <w:left w:val="none" w:sz="0" w:space="0" w:color="000000"/>
          <w:bottom w:val="none" w:sz="0" w:space="0" w:color="000000"/>
          <w:right w:val="none" w:sz="0" w:space="0" w:color="000000"/>
        </w:pBdr>
        <w:spacing w:after="0" w:line="240" w:lineRule="auto"/>
        <w:jc w:val="both"/>
        <w:rPr>
          <w:rFonts w:ascii="Times New Roman" w:eastAsia="Times New Roman" w:hAnsi="Times New Roman" w:cs="Times New Roman"/>
          <w:sz w:val="24"/>
          <w:szCs w:val="24"/>
          <w:lang w:eastAsia="hr-HR"/>
        </w:rPr>
      </w:pPr>
    </w:p>
    <w:p w14:paraId="14CD018E" w14:textId="275471F0" w:rsidR="00DE0A93" w:rsidRPr="00C954B3" w:rsidRDefault="00DE0A93" w:rsidP="00494BA0">
      <w:pPr>
        <w:pBdr>
          <w:top w:val="none" w:sz="0" w:space="0" w:color="000000"/>
          <w:left w:val="none" w:sz="0" w:space="0" w:color="000000"/>
          <w:bottom w:val="none" w:sz="0" w:space="0" w:color="000000"/>
          <w:right w:val="none" w:sz="0" w:space="0" w:color="000000"/>
        </w:pBdr>
        <w:spacing w:after="0" w:line="240" w:lineRule="auto"/>
        <w:jc w:val="both"/>
        <w:rPr>
          <w:rFonts w:ascii="Times New Roman" w:eastAsia="Times New Roman" w:hAnsi="Times New Roman" w:cs="Times New Roman"/>
          <w:sz w:val="24"/>
          <w:szCs w:val="24"/>
          <w:lang w:eastAsia="hr-HR"/>
        </w:rPr>
      </w:pPr>
      <w:r w:rsidRPr="00C954B3">
        <w:rPr>
          <w:rFonts w:ascii="Times New Roman" w:eastAsia="Times New Roman" w:hAnsi="Times New Roman" w:cs="Times New Roman"/>
          <w:sz w:val="24"/>
          <w:szCs w:val="24"/>
          <w:lang w:eastAsia="hr-HR"/>
        </w:rPr>
        <w:t xml:space="preserve">O zaprimljenom prigovoru </w:t>
      </w:r>
      <w:r w:rsidR="00F86DB8" w:rsidRPr="00C954B3">
        <w:rPr>
          <w:rFonts w:ascii="Times New Roman" w:eastAsia="Times New Roman" w:hAnsi="Times New Roman" w:cs="Times New Roman"/>
          <w:sz w:val="24"/>
          <w:szCs w:val="24"/>
          <w:lang w:eastAsia="hr-HR"/>
        </w:rPr>
        <w:t>NT</w:t>
      </w:r>
      <w:r w:rsidR="00007239" w:rsidRPr="00C954B3">
        <w:rPr>
          <w:rFonts w:ascii="Times New Roman" w:eastAsia="Times New Roman" w:hAnsi="Times New Roman" w:cs="Times New Roman"/>
          <w:sz w:val="24"/>
          <w:szCs w:val="24"/>
          <w:lang w:eastAsia="hr-HR"/>
        </w:rPr>
        <w:t xml:space="preserve"> </w:t>
      </w:r>
      <w:r w:rsidR="00347230" w:rsidRPr="00C954B3">
        <w:rPr>
          <w:rFonts w:ascii="Times New Roman" w:eastAsia="Times New Roman" w:hAnsi="Times New Roman" w:cs="Times New Roman"/>
          <w:sz w:val="24"/>
          <w:szCs w:val="24"/>
          <w:lang w:eastAsia="hr-HR"/>
        </w:rPr>
        <w:t>će bez odgode elektroničkim</w:t>
      </w:r>
      <w:r w:rsidRPr="00C954B3">
        <w:rPr>
          <w:rFonts w:ascii="Times New Roman" w:eastAsia="Times New Roman" w:hAnsi="Times New Roman" w:cs="Times New Roman"/>
          <w:sz w:val="24"/>
          <w:szCs w:val="24"/>
          <w:lang w:eastAsia="hr-HR"/>
        </w:rPr>
        <w:t xml:space="preserve"> putem obavijestit</w:t>
      </w:r>
      <w:r w:rsidR="00347230" w:rsidRPr="00C954B3">
        <w:rPr>
          <w:rFonts w:ascii="Times New Roman" w:eastAsia="Times New Roman" w:hAnsi="Times New Roman" w:cs="Times New Roman"/>
          <w:sz w:val="24"/>
          <w:szCs w:val="24"/>
          <w:lang w:eastAsia="hr-HR"/>
        </w:rPr>
        <w:t>i</w:t>
      </w:r>
      <w:r w:rsidRPr="00C954B3">
        <w:rPr>
          <w:rFonts w:ascii="Times New Roman" w:eastAsia="Times New Roman" w:hAnsi="Times New Roman" w:cs="Times New Roman"/>
          <w:sz w:val="24"/>
          <w:szCs w:val="24"/>
          <w:lang w:eastAsia="hr-HR"/>
        </w:rPr>
        <w:t xml:space="preserve"> </w:t>
      </w:r>
      <w:r w:rsidR="00007239" w:rsidRPr="00C954B3">
        <w:rPr>
          <w:rFonts w:ascii="Times New Roman" w:eastAsia="Times New Roman" w:hAnsi="Times New Roman" w:cs="Times New Roman"/>
          <w:bCs/>
          <w:sz w:val="24"/>
          <w:szCs w:val="24"/>
          <w:lang w:eastAsia="hr-HR"/>
        </w:rPr>
        <w:t xml:space="preserve">PT </w:t>
      </w:r>
      <w:r w:rsidRPr="00C954B3">
        <w:rPr>
          <w:rFonts w:ascii="Times New Roman" w:eastAsia="Times New Roman" w:hAnsi="Times New Roman" w:cs="Times New Roman"/>
          <w:sz w:val="24"/>
          <w:szCs w:val="24"/>
          <w:lang w:eastAsia="hr-HR"/>
        </w:rPr>
        <w:t>koji je sudjelovao u donošenju Odluke o utvrđenoj nepravilnosti na koju se prigovor odnosi te će se</w:t>
      </w:r>
      <w:r w:rsidR="00237384" w:rsidRPr="00C954B3">
        <w:rPr>
          <w:rFonts w:ascii="Times New Roman" w:eastAsia="Times New Roman" w:hAnsi="Times New Roman" w:cs="Times New Roman"/>
          <w:sz w:val="24"/>
          <w:szCs w:val="24"/>
          <w:lang w:eastAsia="hr-HR"/>
        </w:rPr>
        <w:t>, ukoliko je korisnik u prigovoru iznio nove okolnosti koje nisu bile iznesene u postupku utvrđivanja nepravilnosti,</w:t>
      </w:r>
      <w:r w:rsidRPr="00C954B3">
        <w:rPr>
          <w:rFonts w:ascii="Times New Roman" w:eastAsia="Times New Roman" w:hAnsi="Times New Roman" w:cs="Times New Roman"/>
          <w:sz w:val="24"/>
          <w:szCs w:val="24"/>
          <w:lang w:eastAsia="hr-HR"/>
        </w:rPr>
        <w:t xml:space="preserve"> od </w:t>
      </w:r>
      <w:r w:rsidR="00007239" w:rsidRPr="00C954B3">
        <w:rPr>
          <w:rFonts w:ascii="Times New Roman" w:eastAsia="Times New Roman" w:hAnsi="Times New Roman" w:cs="Times New Roman"/>
          <w:bCs/>
          <w:sz w:val="24"/>
          <w:szCs w:val="24"/>
          <w:lang w:eastAsia="hr-HR"/>
        </w:rPr>
        <w:t>PT</w:t>
      </w:r>
      <w:r w:rsidR="00FC1476" w:rsidRPr="00C954B3">
        <w:rPr>
          <w:rFonts w:ascii="Times New Roman" w:eastAsia="Times New Roman" w:hAnsi="Times New Roman" w:cs="Times New Roman"/>
          <w:bCs/>
          <w:sz w:val="24"/>
          <w:szCs w:val="24"/>
          <w:lang w:eastAsia="hr-HR"/>
        </w:rPr>
        <w:t>-a</w:t>
      </w:r>
      <w:r w:rsidRPr="00C954B3">
        <w:rPr>
          <w:rFonts w:ascii="Times New Roman" w:eastAsia="Times New Roman" w:hAnsi="Times New Roman" w:cs="Times New Roman"/>
          <w:sz w:val="24"/>
          <w:szCs w:val="24"/>
          <w:lang w:eastAsia="hr-HR"/>
        </w:rPr>
        <w:t xml:space="preserve"> zatražiti očitovanje </w:t>
      </w:r>
      <w:r w:rsidR="00347230" w:rsidRPr="00C954B3">
        <w:rPr>
          <w:rFonts w:ascii="Times New Roman" w:eastAsia="Times New Roman" w:hAnsi="Times New Roman" w:cs="Times New Roman"/>
          <w:sz w:val="24"/>
          <w:szCs w:val="24"/>
          <w:lang w:eastAsia="hr-HR"/>
        </w:rPr>
        <w:t>na</w:t>
      </w:r>
      <w:r w:rsidRPr="00C954B3">
        <w:rPr>
          <w:rFonts w:ascii="Times New Roman" w:eastAsia="Times New Roman" w:hAnsi="Times New Roman" w:cs="Times New Roman"/>
          <w:sz w:val="24"/>
          <w:szCs w:val="24"/>
          <w:lang w:eastAsia="hr-HR"/>
        </w:rPr>
        <w:t xml:space="preserve"> navod</w:t>
      </w:r>
      <w:r w:rsidR="00347230" w:rsidRPr="00C954B3">
        <w:rPr>
          <w:rFonts w:ascii="Times New Roman" w:eastAsia="Times New Roman" w:hAnsi="Times New Roman" w:cs="Times New Roman"/>
          <w:sz w:val="24"/>
          <w:szCs w:val="24"/>
          <w:lang w:eastAsia="hr-HR"/>
        </w:rPr>
        <w:t>e</w:t>
      </w:r>
      <w:r w:rsidRPr="00C954B3">
        <w:rPr>
          <w:rFonts w:ascii="Times New Roman" w:eastAsia="Times New Roman" w:hAnsi="Times New Roman" w:cs="Times New Roman"/>
          <w:sz w:val="24"/>
          <w:szCs w:val="24"/>
          <w:lang w:eastAsia="hr-HR"/>
        </w:rPr>
        <w:t xml:space="preserve"> prigovora te</w:t>
      </w:r>
      <w:r w:rsidR="00347230" w:rsidRPr="00C954B3">
        <w:rPr>
          <w:rFonts w:ascii="Times New Roman" w:eastAsia="Times New Roman" w:hAnsi="Times New Roman" w:cs="Times New Roman"/>
          <w:sz w:val="24"/>
          <w:szCs w:val="24"/>
          <w:lang w:eastAsia="hr-HR"/>
        </w:rPr>
        <w:t xml:space="preserve"> </w:t>
      </w:r>
      <w:r w:rsidR="00237384" w:rsidRPr="00C954B3">
        <w:rPr>
          <w:rFonts w:ascii="Times New Roman" w:eastAsia="Times New Roman" w:hAnsi="Times New Roman" w:cs="Times New Roman"/>
          <w:sz w:val="24"/>
          <w:szCs w:val="24"/>
          <w:lang w:eastAsia="hr-HR"/>
        </w:rPr>
        <w:t xml:space="preserve">dostavu </w:t>
      </w:r>
      <w:r w:rsidR="00347230" w:rsidRPr="00C954B3">
        <w:rPr>
          <w:rFonts w:ascii="Times New Roman" w:eastAsia="Times New Roman" w:hAnsi="Times New Roman" w:cs="Times New Roman"/>
          <w:sz w:val="24"/>
          <w:szCs w:val="24"/>
          <w:lang w:eastAsia="hr-HR"/>
        </w:rPr>
        <w:t>dokumentacije temeljem koje je donesena Odluka o utvrđenoj nepravilnosti</w:t>
      </w:r>
      <w:r w:rsidR="00DC09FB" w:rsidRPr="00C954B3">
        <w:rPr>
          <w:rFonts w:ascii="Times New Roman" w:eastAsia="Times New Roman" w:hAnsi="Times New Roman" w:cs="Times New Roman"/>
          <w:sz w:val="24"/>
          <w:szCs w:val="24"/>
          <w:lang w:eastAsia="hr-HR"/>
        </w:rPr>
        <w:t xml:space="preserve">, a koju </w:t>
      </w:r>
      <w:r w:rsidR="00FC1476" w:rsidRPr="00C954B3">
        <w:rPr>
          <w:rFonts w:ascii="Times New Roman" w:eastAsia="Times New Roman" w:hAnsi="Times New Roman" w:cs="Times New Roman"/>
          <w:sz w:val="24"/>
          <w:szCs w:val="24"/>
          <w:lang w:eastAsia="hr-HR"/>
        </w:rPr>
        <w:t>N</w:t>
      </w:r>
      <w:r w:rsidR="00007239" w:rsidRPr="00C954B3">
        <w:rPr>
          <w:rFonts w:ascii="Times New Roman" w:eastAsia="Times New Roman" w:hAnsi="Times New Roman" w:cs="Times New Roman"/>
          <w:sz w:val="24"/>
          <w:szCs w:val="24"/>
          <w:lang w:eastAsia="hr-HR"/>
        </w:rPr>
        <w:t xml:space="preserve">T </w:t>
      </w:r>
      <w:r w:rsidR="00DC09FB" w:rsidRPr="00C954B3">
        <w:rPr>
          <w:rFonts w:ascii="Times New Roman" w:eastAsia="Times New Roman" w:hAnsi="Times New Roman" w:cs="Times New Roman"/>
          <w:sz w:val="24"/>
          <w:szCs w:val="24"/>
          <w:lang w:eastAsia="hr-HR"/>
        </w:rPr>
        <w:t>ne može samo pribaviti</w:t>
      </w:r>
      <w:r w:rsidR="00347230" w:rsidRPr="00C954B3">
        <w:rPr>
          <w:rFonts w:ascii="Times New Roman" w:eastAsia="Times New Roman" w:hAnsi="Times New Roman" w:cs="Times New Roman"/>
          <w:sz w:val="24"/>
          <w:szCs w:val="24"/>
          <w:lang w:eastAsia="hr-HR"/>
        </w:rPr>
        <w:t xml:space="preserve">. </w:t>
      </w:r>
      <w:r w:rsidR="00007239" w:rsidRPr="00C954B3">
        <w:rPr>
          <w:rFonts w:ascii="Times New Roman" w:eastAsia="Times New Roman" w:hAnsi="Times New Roman" w:cs="Times New Roman"/>
          <w:bCs/>
          <w:sz w:val="24"/>
          <w:szCs w:val="24"/>
          <w:lang w:eastAsia="hr-HR"/>
        </w:rPr>
        <w:t>PT</w:t>
      </w:r>
      <w:r w:rsidRPr="00C954B3">
        <w:rPr>
          <w:rFonts w:ascii="Times New Roman" w:eastAsia="Times New Roman" w:hAnsi="Times New Roman" w:cs="Times New Roman"/>
          <w:sz w:val="24"/>
          <w:szCs w:val="24"/>
          <w:lang w:eastAsia="hr-HR"/>
        </w:rPr>
        <w:t xml:space="preserve"> je dužn</w:t>
      </w:r>
      <w:r w:rsidR="006020D9" w:rsidRPr="00C954B3">
        <w:rPr>
          <w:rFonts w:ascii="Times New Roman" w:eastAsia="Times New Roman" w:hAnsi="Times New Roman" w:cs="Times New Roman"/>
          <w:sz w:val="24"/>
          <w:szCs w:val="24"/>
          <w:lang w:eastAsia="hr-HR"/>
        </w:rPr>
        <w:t>o</w:t>
      </w:r>
      <w:r w:rsidRPr="00C954B3">
        <w:rPr>
          <w:rFonts w:ascii="Times New Roman" w:eastAsia="Times New Roman" w:hAnsi="Times New Roman" w:cs="Times New Roman"/>
          <w:sz w:val="24"/>
          <w:szCs w:val="24"/>
          <w:lang w:eastAsia="hr-HR"/>
        </w:rPr>
        <w:t xml:space="preserve"> zatraženo dostaviti </w:t>
      </w:r>
      <w:r w:rsidR="00F86DB8" w:rsidRPr="00C954B3">
        <w:rPr>
          <w:rFonts w:ascii="Times New Roman" w:eastAsia="Times New Roman" w:hAnsi="Times New Roman" w:cs="Times New Roman"/>
          <w:sz w:val="24"/>
          <w:szCs w:val="24"/>
          <w:lang w:eastAsia="hr-HR"/>
        </w:rPr>
        <w:t>NT</w:t>
      </w:r>
      <w:r w:rsidR="00FC1476" w:rsidRPr="00C954B3">
        <w:rPr>
          <w:rFonts w:ascii="Times New Roman" w:eastAsia="Times New Roman" w:hAnsi="Times New Roman" w:cs="Times New Roman"/>
          <w:sz w:val="24"/>
          <w:szCs w:val="24"/>
          <w:lang w:eastAsia="hr-HR"/>
        </w:rPr>
        <w:t>-u</w:t>
      </w:r>
      <w:r w:rsidR="00347230" w:rsidRPr="00C954B3">
        <w:rPr>
          <w:rFonts w:ascii="Times New Roman" w:eastAsia="Times New Roman" w:hAnsi="Times New Roman" w:cs="Times New Roman"/>
          <w:sz w:val="24"/>
          <w:szCs w:val="24"/>
          <w:lang w:eastAsia="hr-HR"/>
        </w:rPr>
        <w:t xml:space="preserve"> </w:t>
      </w:r>
      <w:r w:rsidRPr="00C954B3">
        <w:rPr>
          <w:rFonts w:ascii="Times New Roman" w:eastAsia="Times New Roman" w:hAnsi="Times New Roman" w:cs="Times New Roman"/>
          <w:sz w:val="24"/>
          <w:szCs w:val="24"/>
          <w:lang w:eastAsia="hr-HR"/>
        </w:rPr>
        <w:t xml:space="preserve">u roku koji ne može biti dulji od </w:t>
      </w:r>
      <w:r w:rsidR="00BA05D8" w:rsidRPr="00C954B3">
        <w:rPr>
          <w:rFonts w:ascii="Times New Roman" w:eastAsia="Times New Roman" w:hAnsi="Times New Roman" w:cs="Times New Roman"/>
          <w:sz w:val="24"/>
          <w:szCs w:val="24"/>
          <w:lang w:eastAsia="hr-HR"/>
        </w:rPr>
        <w:t>5</w:t>
      </w:r>
      <w:r w:rsidR="00237384" w:rsidRPr="00C954B3">
        <w:rPr>
          <w:rFonts w:ascii="Times New Roman" w:eastAsia="Times New Roman" w:hAnsi="Times New Roman" w:cs="Times New Roman"/>
          <w:sz w:val="24"/>
          <w:szCs w:val="24"/>
          <w:lang w:eastAsia="hr-HR"/>
        </w:rPr>
        <w:t xml:space="preserve"> </w:t>
      </w:r>
      <w:r w:rsidRPr="00C954B3">
        <w:rPr>
          <w:rFonts w:ascii="Times New Roman" w:eastAsia="Times New Roman" w:hAnsi="Times New Roman" w:cs="Times New Roman"/>
          <w:sz w:val="24"/>
          <w:szCs w:val="24"/>
          <w:lang w:eastAsia="hr-HR"/>
        </w:rPr>
        <w:t xml:space="preserve">radnih dana. O nemogućnosti postupanja u navedenom roku </w:t>
      </w:r>
      <w:r w:rsidR="00093737" w:rsidRPr="00C954B3">
        <w:rPr>
          <w:rFonts w:ascii="Times New Roman" w:eastAsia="Times New Roman" w:hAnsi="Times New Roman" w:cs="Times New Roman"/>
          <w:bCs/>
          <w:sz w:val="24"/>
          <w:szCs w:val="24"/>
          <w:lang w:eastAsia="hr-HR"/>
        </w:rPr>
        <w:t>PT</w:t>
      </w:r>
      <w:r w:rsidR="00347230" w:rsidRPr="00C954B3">
        <w:rPr>
          <w:rFonts w:ascii="Times New Roman" w:eastAsia="Times New Roman" w:hAnsi="Times New Roman" w:cs="Times New Roman"/>
          <w:sz w:val="24"/>
          <w:szCs w:val="24"/>
          <w:lang w:eastAsia="hr-HR"/>
        </w:rPr>
        <w:t xml:space="preserve"> </w:t>
      </w:r>
      <w:r w:rsidRPr="00C954B3">
        <w:rPr>
          <w:rFonts w:ascii="Times New Roman" w:eastAsia="Times New Roman" w:hAnsi="Times New Roman" w:cs="Times New Roman"/>
          <w:sz w:val="24"/>
          <w:szCs w:val="24"/>
          <w:lang w:eastAsia="hr-HR"/>
        </w:rPr>
        <w:t>obavještava</w:t>
      </w:r>
      <w:r w:rsidR="00347230" w:rsidRPr="00C954B3">
        <w:rPr>
          <w:rFonts w:ascii="Times New Roman" w:eastAsia="Times New Roman" w:hAnsi="Times New Roman" w:cs="Times New Roman"/>
          <w:sz w:val="24"/>
          <w:szCs w:val="24"/>
          <w:lang w:eastAsia="hr-HR"/>
        </w:rPr>
        <w:t xml:space="preserve"> </w:t>
      </w:r>
      <w:r w:rsidR="00F86DB8" w:rsidRPr="00C954B3">
        <w:rPr>
          <w:rFonts w:ascii="Times New Roman" w:eastAsia="Times New Roman" w:hAnsi="Times New Roman" w:cs="Times New Roman"/>
          <w:sz w:val="24"/>
          <w:szCs w:val="24"/>
          <w:lang w:eastAsia="hr-HR"/>
        </w:rPr>
        <w:t>NT</w:t>
      </w:r>
      <w:r w:rsidRPr="00C954B3">
        <w:rPr>
          <w:rFonts w:ascii="Times New Roman" w:eastAsia="Times New Roman" w:hAnsi="Times New Roman" w:cs="Times New Roman"/>
          <w:sz w:val="24"/>
          <w:szCs w:val="24"/>
          <w:lang w:eastAsia="hr-HR"/>
        </w:rPr>
        <w:t xml:space="preserve">. Također, neslužbeno očitovanje se može poslati </w:t>
      </w:r>
      <w:r w:rsidR="00F86DB8" w:rsidRPr="00C954B3">
        <w:rPr>
          <w:rFonts w:ascii="Times New Roman" w:eastAsia="Times New Roman" w:hAnsi="Times New Roman" w:cs="Times New Roman"/>
          <w:sz w:val="24"/>
          <w:szCs w:val="24"/>
          <w:lang w:eastAsia="hr-HR"/>
        </w:rPr>
        <w:t>NT</w:t>
      </w:r>
      <w:r w:rsidR="00FC1476" w:rsidRPr="00C954B3">
        <w:rPr>
          <w:rFonts w:ascii="Times New Roman" w:eastAsia="Times New Roman" w:hAnsi="Times New Roman" w:cs="Times New Roman"/>
          <w:sz w:val="24"/>
          <w:szCs w:val="24"/>
          <w:lang w:eastAsia="hr-HR"/>
        </w:rPr>
        <w:t>-u</w:t>
      </w:r>
      <w:r w:rsidR="00093737" w:rsidRPr="00C954B3">
        <w:rPr>
          <w:rFonts w:ascii="Times New Roman" w:eastAsia="Times New Roman" w:hAnsi="Times New Roman" w:cs="Times New Roman"/>
          <w:sz w:val="24"/>
          <w:szCs w:val="24"/>
          <w:lang w:eastAsia="hr-HR"/>
        </w:rPr>
        <w:t xml:space="preserve"> </w:t>
      </w:r>
      <w:r w:rsidRPr="00C954B3">
        <w:rPr>
          <w:rFonts w:ascii="Times New Roman" w:eastAsia="Times New Roman" w:hAnsi="Times New Roman" w:cs="Times New Roman"/>
          <w:sz w:val="24"/>
          <w:szCs w:val="24"/>
          <w:lang w:eastAsia="hr-HR"/>
        </w:rPr>
        <w:t xml:space="preserve">putem elektroničke pošte te naknadno službenim putem. Službeno očitovanje </w:t>
      </w:r>
      <w:r w:rsidR="00093737" w:rsidRPr="00C954B3">
        <w:rPr>
          <w:rFonts w:ascii="Times New Roman" w:eastAsia="Times New Roman" w:hAnsi="Times New Roman" w:cs="Times New Roman"/>
          <w:sz w:val="24"/>
          <w:szCs w:val="24"/>
          <w:lang w:eastAsia="hr-HR"/>
        </w:rPr>
        <w:t>PT</w:t>
      </w:r>
      <w:r w:rsidR="007C7784" w:rsidRPr="00C954B3">
        <w:rPr>
          <w:rFonts w:ascii="Times New Roman" w:eastAsia="Times New Roman" w:hAnsi="Times New Roman" w:cs="Times New Roman"/>
          <w:sz w:val="24"/>
          <w:szCs w:val="24"/>
          <w:lang w:eastAsia="hr-HR"/>
        </w:rPr>
        <w:t>-a</w:t>
      </w:r>
      <w:r w:rsidR="00347230" w:rsidRPr="00C954B3">
        <w:rPr>
          <w:rFonts w:ascii="Times New Roman" w:eastAsia="Times New Roman" w:hAnsi="Times New Roman" w:cs="Times New Roman"/>
          <w:sz w:val="24"/>
          <w:szCs w:val="24"/>
          <w:lang w:eastAsia="hr-HR"/>
        </w:rPr>
        <w:t xml:space="preserve"> </w:t>
      </w:r>
      <w:r w:rsidRPr="00C954B3">
        <w:rPr>
          <w:rFonts w:ascii="Times New Roman" w:eastAsia="Times New Roman" w:hAnsi="Times New Roman" w:cs="Times New Roman"/>
          <w:sz w:val="24"/>
          <w:szCs w:val="24"/>
          <w:lang w:eastAsia="hr-HR"/>
        </w:rPr>
        <w:t>se dostavlja prije donošenja odluke o prigovoru, tj. odluka o prigovoru se ne može temeljiti na neslužbenom očitovanju P</w:t>
      </w:r>
      <w:r w:rsidR="006020D9" w:rsidRPr="00C954B3">
        <w:rPr>
          <w:rFonts w:ascii="Times New Roman" w:eastAsia="Times New Roman" w:hAnsi="Times New Roman" w:cs="Times New Roman"/>
          <w:sz w:val="24"/>
          <w:szCs w:val="24"/>
          <w:lang w:eastAsia="hr-HR"/>
        </w:rPr>
        <w:t>rovedbenog tijela</w:t>
      </w:r>
      <w:r w:rsidRPr="00C954B3">
        <w:rPr>
          <w:rFonts w:ascii="Times New Roman" w:eastAsia="Times New Roman" w:hAnsi="Times New Roman" w:cs="Times New Roman"/>
          <w:sz w:val="24"/>
          <w:szCs w:val="24"/>
          <w:lang w:eastAsia="hr-HR"/>
        </w:rPr>
        <w:t>.</w:t>
      </w:r>
      <w:r w:rsidR="00347230" w:rsidRPr="00C954B3">
        <w:rPr>
          <w:rFonts w:ascii="Times New Roman" w:eastAsia="Times New Roman" w:hAnsi="Times New Roman" w:cs="Times New Roman"/>
          <w:sz w:val="24"/>
          <w:szCs w:val="24"/>
          <w:lang w:eastAsia="hr-HR"/>
        </w:rPr>
        <w:t xml:space="preserve"> </w:t>
      </w:r>
    </w:p>
    <w:p w14:paraId="17C16D32" w14:textId="77777777" w:rsidR="00494BA0" w:rsidRPr="00C954B3" w:rsidRDefault="00494BA0" w:rsidP="00494BA0">
      <w:pPr>
        <w:pBdr>
          <w:top w:val="none" w:sz="0" w:space="0" w:color="000000"/>
          <w:left w:val="none" w:sz="0" w:space="0" w:color="000000"/>
          <w:bottom w:val="none" w:sz="0" w:space="0" w:color="000000"/>
          <w:right w:val="none" w:sz="0" w:space="0" w:color="000000"/>
        </w:pBdr>
        <w:spacing w:after="0" w:line="240" w:lineRule="auto"/>
        <w:jc w:val="both"/>
        <w:rPr>
          <w:rFonts w:ascii="Times New Roman" w:eastAsia="Times New Roman" w:hAnsi="Times New Roman" w:cs="Times New Roman"/>
          <w:sz w:val="24"/>
          <w:szCs w:val="24"/>
          <w:lang w:eastAsia="hr-HR"/>
        </w:rPr>
      </w:pPr>
    </w:p>
    <w:p w14:paraId="7286CB03" w14:textId="0ED3C444" w:rsidR="00494BA0" w:rsidRPr="00C954B3" w:rsidRDefault="00494BA0" w:rsidP="00494BA0">
      <w:pPr>
        <w:pBdr>
          <w:top w:val="none" w:sz="0" w:space="0" w:color="000000"/>
          <w:left w:val="none" w:sz="0" w:space="0" w:color="000000"/>
          <w:bottom w:val="none" w:sz="0" w:space="0" w:color="000000"/>
          <w:right w:val="none" w:sz="0" w:space="0" w:color="000000"/>
        </w:pBdr>
        <w:spacing w:after="0" w:line="240" w:lineRule="auto"/>
        <w:jc w:val="both"/>
        <w:rPr>
          <w:rFonts w:ascii="Times New Roman" w:eastAsia="Times New Roman" w:hAnsi="Times New Roman" w:cs="Times New Roman"/>
          <w:sz w:val="24"/>
          <w:szCs w:val="24"/>
          <w:lang w:eastAsia="hr-HR"/>
        </w:rPr>
      </w:pPr>
      <w:r w:rsidRPr="00C954B3">
        <w:rPr>
          <w:rFonts w:ascii="Times New Roman" w:eastAsia="Times New Roman" w:hAnsi="Times New Roman" w:cs="Times New Roman"/>
          <w:sz w:val="24"/>
          <w:szCs w:val="24"/>
          <w:lang w:eastAsia="hr-HR"/>
        </w:rPr>
        <w:t xml:space="preserve">O prigovoru protiv Odluke o utvrđenoj nepravilnosti odlučuje čelnik </w:t>
      </w:r>
      <w:r w:rsidR="00F86DB8" w:rsidRPr="00C954B3">
        <w:rPr>
          <w:rFonts w:ascii="Times New Roman" w:eastAsia="Times New Roman" w:hAnsi="Times New Roman" w:cs="Times New Roman"/>
          <w:sz w:val="24"/>
          <w:szCs w:val="24"/>
          <w:lang w:eastAsia="hr-HR"/>
        </w:rPr>
        <w:t>NT</w:t>
      </w:r>
      <w:r w:rsidR="007C7784" w:rsidRPr="00C954B3">
        <w:rPr>
          <w:rFonts w:ascii="Times New Roman" w:eastAsia="Times New Roman" w:hAnsi="Times New Roman" w:cs="Times New Roman"/>
          <w:sz w:val="24"/>
          <w:szCs w:val="24"/>
          <w:lang w:eastAsia="hr-HR"/>
        </w:rPr>
        <w:t>-a</w:t>
      </w:r>
      <w:r w:rsidRPr="00C954B3">
        <w:rPr>
          <w:rFonts w:ascii="Times New Roman" w:eastAsia="Times New Roman" w:hAnsi="Times New Roman" w:cs="Times New Roman"/>
          <w:sz w:val="24"/>
          <w:szCs w:val="24"/>
          <w:lang w:eastAsia="hr-HR"/>
        </w:rPr>
        <w:t xml:space="preserve"> rješenjem u roku od 30 radnih dana od primitka potpune dokumentacije</w:t>
      </w:r>
      <w:r w:rsidR="00BD59C4" w:rsidRPr="00C954B3">
        <w:rPr>
          <w:rFonts w:ascii="Times New Roman" w:eastAsia="Times New Roman" w:hAnsi="Times New Roman" w:cs="Times New Roman"/>
          <w:sz w:val="24"/>
          <w:szCs w:val="24"/>
          <w:lang w:eastAsia="hr-HR"/>
        </w:rPr>
        <w:t xml:space="preserve"> od </w:t>
      </w:r>
      <w:r w:rsidR="00093737" w:rsidRPr="00C954B3">
        <w:rPr>
          <w:rFonts w:ascii="Times New Roman" w:eastAsia="Times New Roman" w:hAnsi="Times New Roman" w:cs="Times New Roman"/>
          <w:sz w:val="24"/>
          <w:szCs w:val="24"/>
          <w:lang w:eastAsia="hr-HR"/>
        </w:rPr>
        <w:t>PT</w:t>
      </w:r>
      <w:r w:rsidR="007C7784" w:rsidRPr="00C954B3">
        <w:rPr>
          <w:rFonts w:ascii="Times New Roman" w:eastAsia="Times New Roman" w:hAnsi="Times New Roman" w:cs="Times New Roman"/>
          <w:sz w:val="24"/>
          <w:szCs w:val="24"/>
          <w:lang w:eastAsia="hr-HR"/>
        </w:rPr>
        <w:t>-a</w:t>
      </w:r>
      <w:r w:rsidRPr="00C954B3">
        <w:rPr>
          <w:rFonts w:ascii="Times New Roman" w:eastAsia="Times New Roman" w:hAnsi="Times New Roman" w:cs="Times New Roman"/>
          <w:sz w:val="24"/>
          <w:szCs w:val="24"/>
          <w:lang w:eastAsia="hr-HR"/>
        </w:rPr>
        <w:t xml:space="preserve"> na način i u opsegu kako je navedeno u zaprimljenom prigovoru. Potpunom dokumentacijom smatra se dokumentacija koja je dostatna za donošenje rješenja o prigovoru.</w:t>
      </w:r>
    </w:p>
    <w:p w14:paraId="3827269B" w14:textId="77777777" w:rsidR="00494BA0" w:rsidRPr="00C954B3" w:rsidRDefault="00494BA0" w:rsidP="00494BA0">
      <w:pPr>
        <w:pBdr>
          <w:top w:val="none" w:sz="0" w:space="0" w:color="000000"/>
          <w:left w:val="none" w:sz="0" w:space="0" w:color="000000"/>
          <w:bottom w:val="none" w:sz="0" w:space="0" w:color="000000"/>
          <w:right w:val="none" w:sz="0" w:space="0" w:color="000000"/>
        </w:pBdr>
        <w:spacing w:after="0" w:line="240" w:lineRule="auto"/>
        <w:jc w:val="both"/>
        <w:rPr>
          <w:rFonts w:ascii="Times New Roman" w:eastAsia="Times New Roman" w:hAnsi="Times New Roman" w:cs="Times New Roman"/>
          <w:sz w:val="24"/>
          <w:szCs w:val="24"/>
          <w:lang w:eastAsia="hr-HR"/>
        </w:rPr>
      </w:pPr>
    </w:p>
    <w:p w14:paraId="5100CD2B" w14:textId="08F9CF94" w:rsidR="00B60FF0" w:rsidRPr="00C954B3" w:rsidRDefault="00494BA0" w:rsidP="00494BA0">
      <w:pPr>
        <w:pBdr>
          <w:top w:val="none" w:sz="0" w:space="0" w:color="000000"/>
          <w:left w:val="none" w:sz="0" w:space="0" w:color="000000"/>
          <w:bottom w:val="none" w:sz="0" w:space="0" w:color="000000"/>
          <w:right w:val="none" w:sz="0" w:space="0" w:color="000000"/>
        </w:pBdr>
        <w:spacing w:after="0" w:line="240" w:lineRule="auto"/>
        <w:jc w:val="both"/>
        <w:rPr>
          <w:rFonts w:ascii="Times New Roman" w:eastAsia="Times New Roman" w:hAnsi="Times New Roman" w:cs="Times New Roman"/>
          <w:sz w:val="24"/>
          <w:szCs w:val="24"/>
          <w:lang w:eastAsia="hr-HR"/>
        </w:rPr>
      </w:pPr>
      <w:r w:rsidRPr="00C954B3">
        <w:rPr>
          <w:rFonts w:ascii="Times New Roman" w:eastAsia="Times New Roman" w:hAnsi="Times New Roman" w:cs="Times New Roman"/>
          <w:sz w:val="24"/>
          <w:szCs w:val="24"/>
          <w:lang w:eastAsia="hr-HR"/>
        </w:rPr>
        <w:t xml:space="preserve">Čelnik </w:t>
      </w:r>
      <w:r w:rsidR="00F86DB8" w:rsidRPr="00C954B3">
        <w:rPr>
          <w:rFonts w:ascii="Times New Roman" w:eastAsia="Times New Roman" w:hAnsi="Times New Roman" w:cs="Times New Roman"/>
          <w:sz w:val="24"/>
          <w:szCs w:val="24"/>
          <w:lang w:eastAsia="hr-HR"/>
        </w:rPr>
        <w:t>NT</w:t>
      </w:r>
      <w:r w:rsidR="007C7784" w:rsidRPr="00C954B3">
        <w:rPr>
          <w:rFonts w:ascii="Times New Roman" w:eastAsia="Times New Roman" w:hAnsi="Times New Roman" w:cs="Times New Roman"/>
          <w:sz w:val="24"/>
          <w:szCs w:val="24"/>
          <w:lang w:eastAsia="hr-HR"/>
        </w:rPr>
        <w:t>-a</w:t>
      </w:r>
      <w:r w:rsidR="00093737" w:rsidRPr="00C954B3">
        <w:rPr>
          <w:rFonts w:ascii="Times New Roman" w:eastAsia="Times New Roman" w:hAnsi="Times New Roman" w:cs="Times New Roman"/>
          <w:sz w:val="24"/>
          <w:szCs w:val="24"/>
          <w:lang w:eastAsia="hr-HR"/>
        </w:rPr>
        <w:t xml:space="preserve"> </w:t>
      </w:r>
      <w:r w:rsidRPr="00C954B3">
        <w:rPr>
          <w:rFonts w:ascii="Times New Roman" w:eastAsia="Times New Roman" w:hAnsi="Times New Roman" w:cs="Times New Roman"/>
          <w:sz w:val="24"/>
          <w:szCs w:val="24"/>
          <w:lang w:eastAsia="hr-HR"/>
        </w:rPr>
        <w:t xml:space="preserve">će ispitati je li prigovor dopušten, pravodoban i izjavljen od ovlaštene osobe te ako utvrdi da nije, odbacit će </w:t>
      </w:r>
      <w:r w:rsidR="00B60FF0" w:rsidRPr="00C954B3">
        <w:rPr>
          <w:rFonts w:ascii="Times New Roman" w:eastAsia="Times New Roman" w:hAnsi="Times New Roman" w:cs="Times New Roman"/>
          <w:sz w:val="24"/>
          <w:szCs w:val="24"/>
          <w:lang w:eastAsia="hr-HR"/>
        </w:rPr>
        <w:t>prigovor</w:t>
      </w:r>
      <w:r w:rsidRPr="00C954B3">
        <w:rPr>
          <w:rFonts w:ascii="Times New Roman" w:eastAsia="Times New Roman" w:hAnsi="Times New Roman" w:cs="Times New Roman"/>
          <w:sz w:val="24"/>
          <w:szCs w:val="24"/>
          <w:lang w:eastAsia="hr-HR"/>
        </w:rPr>
        <w:t xml:space="preserve"> rješenjem. Kad čelnik </w:t>
      </w:r>
      <w:r w:rsidR="00F86DB8" w:rsidRPr="00C954B3">
        <w:rPr>
          <w:rFonts w:ascii="Times New Roman" w:eastAsia="Times New Roman" w:hAnsi="Times New Roman" w:cs="Times New Roman"/>
          <w:sz w:val="24"/>
          <w:szCs w:val="24"/>
          <w:lang w:eastAsia="hr-HR"/>
        </w:rPr>
        <w:t>NT</w:t>
      </w:r>
      <w:r w:rsidR="007C7784" w:rsidRPr="00C954B3">
        <w:rPr>
          <w:rFonts w:ascii="Times New Roman" w:eastAsia="Times New Roman" w:hAnsi="Times New Roman" w:cs="Times New Roman"/>
          <w:sz w:val="24"/>
          <w:szCs w:val="24"/>
          <w:lang w:eastAsia="hr-HR"/>
        </w:rPr>
        <w:t>-a</w:t>
      </w:r>
      <w:r w:rsidR="004E015C" w:rsidRPr="00C954B3">
        <w:rPr>
          <w:rFonts w:ascii="Times New Roman" w:eastAsia="Times New Roman" w:hAnsi="Times New Roman" w:cs="Times New Roman"/>
          <w:sz w:val="24"/>
          <w:szCs w:val="24"/>
          <w:lang w:eastAsia="hr-HR"/>
        </w:rPr>
        <w:t xml:space="preserve"> </w:t>
      </w:r>
      <w:r w:rsidRPr="00C954B3">
        <w:rPr>
          <w:rFonts w:ascii="Times New Roman" w:eastAsia="Times New Roman" w:hAnsi="Times New Roman" w:cs="Times New Roman"/>
          <w:sz w:val="24"/>
          <w:szCs w:val="24"/>
          <w:lang w:eastAsia="hr-HR"/>
        </w:rPr>
        <w:t>utvrdi da je prigovor dopušten, pravodoban i izjavljen od ovlaštene osobe</w:t>
      </w:r>
      <w:r w:rsidR="00B60FF0" w:rsidRPr="00C954B3">
        <w:rPr>
          <w:rFonts w:ascii="Times New Roman" w:eastAsia="Times New Roman" w:hAnsi="Times New Roman" w:cs="Times New Roman"/>
          <w:sz w:val="24"/>
          <w:szCs w:val="24"/>
          <w:lang w:eastAsia="hr-HR"/>
        </w:rPr>
        <w:t>,</w:t>
      </w:r>
      <w:r w:rsidRPr="00C954B3">
        <w:rPr>
          <w:rFonts w:ascii="Times New Roman" w:eastAsia="Times New Roman" w:hAnsi="Times New Roman" w:cs="Times New Roman"/>
          <w:sz w:val="24"/>
          <w:szCs w:val="24"/>
          <w:lang w:eastAsia="hr-HR"/>
        </w:rPr>
        <w:t xml:space="preserve"> u postupku odlučivanja o istom</w:t>
      </w:r>
      <w:r w:rsidR="00FC1476" w:rsidRPr="00C954B3">
        <w:rPr>
          <w:rFonts w:ascii="Times New Roman" w:eastAsia="Times New Roman" w:hAnsi="Times New Roman" w:cs="Times New Roman"/>
          <w:sz w:val="24"/>
          <w:szCs w:val="24"/>
          <w:lang w:eastAsia="hr-HR"/>
        </w:rPr>
        <w:t>,</w:t>
      </w:r>
      <w:r w:rsidRPr="00C954B3">
        <w:rPr>
          <w:rFonts w:ascii="Times New Roman" w:eastAsia="Times New Roman" w:hAnsi="Times New Roman" w:cs="Times New Roman"/>
          <w:sz w:val="24"/>
          <w:szCs w:val="24"/>
          <w:lang w:eastAsia="hr-HR"/>
        </w:rPr>
        <w:t xml:space="preserve"> čelnik </w:t>
      </w:r>
      <w:r w:rsidR="00F86DB8" w:rsidRPr="00C954B3">
        <w:rPr>
          <w:rFonts w:ascii="Times New Roman" w:eastAsia="Times New Roman" w:hAnsi="Times New Roman" w:cs="Times New Roman"/>
          <w:sz w:val="24"/>
          <w:szCs w:val="24"/>
          <w:lang w:eastAsia="hr-HR"/>
        </w:rPr>
        <w:t>NT</w:t>
      </w:r>
      <w:r w:rsidR="007C7784" w:rsidRPr="00C954B3">
        <w:rPr>
          <w:rFonts w:ascii="Times New Roman" w:eastAsia="Times New Roman" w:hAnsi="Times New Roman" w:cs="Times New Roman"/>
          <w:sz w:val="24"/>
          <w:szCs w:val="24"/>
          <w:lang w:eastAsia="hr-HR"/>
        </w:rPr>
        <w:t>-a</w:t>
      </w:r>
      <w:r w:rsidR="00093737" w:rsidRPr="00C954B3">
        <w:rPr>
          <w:rFonts w:ascii="Times New Roman" w:eastAsia="Times New Roman" w:hAnsi="Times New Roman" w:cs="Times New Roman"/>
          <w:sz w:val="24"/>
          <w:szCs w:val="24"/>
          <w:lang w:eastAsia="hr-HR"/>
        </w:rPr>
        <w:t xml:space="preserve"> </w:t>
      </w:r>
      <w:r w:rsidRPr="00C954B3">
        <w:rPr>
          <w:rFonts w:ascii="Times New Roman" w:eastAsia="Times New Roman" w:hAnsi="Times New Roman" w:cs="Times New Roman"/>
          <w:sz w:val="24"/>
          <w:szCs w:val="24"/>
          <w:lang w:eastAsia="hr-HR"/>
        </w:rPr>
        <w:t xml:space="preserve">će ispitati zakonitost postupanja </w:t>
      </w:r>
      <w:r w:rsidR="00093737" w:rsidRPr="00C954B3">
        <w:rPr>
          <w:rFonts w:ascii="Times New Roman" w:eastAsia="Times New Roman" w:hAnsi="Times New Roman" w:cs="Times New Roman"/>
          <w:sz w:val="24"/>
          <w:szCs w:val="24"/>
          <w:lang w:eastAsia="hr-HR"/>
        </w:rPr>
        <w:t>PT</w:t>
      </w:r>
      <w:r w:rsidR="007C7784" w:rsidRPr="00C954B3">
        <w:rPr>
          <w:rFonts w:ascii="Times New Roman" w:eastAsia="Times New Roman" w:hAnsi="Times New Roman" w:cs="Times New Roman"/>
          <w:sz w:val="24"/>
          <w:szCs w:val="24"/>
          <w:lang w:eastAsia="hr-HR"/>
        </w:rPr>
        <w:t>-a</w:t>
      </w:r>
      <w:r w:rsidRPr="00C954B3">
        <w:rPr>
          <w:rFonts w:ascii="Times New Roman" w:eastAsia="Times New Roman" w:hAnsi="Times New Roman" w:cs="Times New Roman"/>
          <w:sz w:val="24"/>
          <w:szCs w:val="24"/>
          <w:lang w:eastAsia="hr-HR"/>
        </w:rPr>
        <w:t xml:space="preserve"> u postupku donošenja Odluke o utvrđenoj nepravilnosti i to u okviru navoda iz prigovora te će o istome donijeti rješenje kojim se prigovor usvaja kao </w:t>
      </w:r>
      <w:r w:rsidRPr="00C954B3">
        <w:rPr>
          <w:rFonts w:ascii="Times New Roman" w:eastAsia="Times New Roman" w:hAnsi="Times New Roman" w:cs="Times New Roman"/>
          <w:sz w:val="24"/>
          <w:szCs w:val="24"/>
          <w:lang w:eastAsia="hr-HR"/>
        </w:rPr>
        <w:lastRenderedPageBreak/>
        <w:t>osnovan ili odbija kao neosnovan.</w:t>
      </w:r>
      <w:r w:rsidR="00174C51" w:rsidRPr="00C954B3">
        <w:rPr>
          <w:rFonts w:ascii="Times New Roman" w:eastAsia="Times New Roman" w:hAnsi="Times New Roman" w:cs="Times New Roman"/>
          <w:sz w:val="24"/>
          <w:szCs w:val="24"/>
          <w:lang w:eastAsia="hr-HR"/>
        </w:rPr>
        <w:t xml:space="preserve"> Ako se prigovor usvoji kao osnovan, </w:t>
      </w:r>
      <w:r w:rsidR="00F86DB8" w:rsidRPr="00C954B3">
        <w:rPr>
          <w:rFonts w:ascii="Times New Roman" w:eastAsia="Times New Roman" w:hAnsi="Times New Roman" w:cs="Times New Roman"/>
          <w:sz w:val="24"/>
          <w:szCs w:val="24"/>
          <w:lang w:eastAsia="hr-HR"/>
        </w:rPr>
        <w:t>NT</w:t>
      </w:r>
      <w:r w:rsidR="00174C51" w:rsidRPr="00C954B3">
        <w:rPr>
          <w:rFonts w:ascii="Times New Roman" w:eastAsia="Times New Roman" w:hAnsi="Times New Roman" w:cs="Times New Roman"/>
          <w:sz w:val="24"/>
          <w:szCs w:val="24"/>
          <w:lang w:eastAsia="hr-HR"/>
        </w:rPr>
        <w:t xml:space="preserve"> može vratiti predmet </w:t>
      </w:r>
      <w:r w:rsidR="00093737" w:rsidRPr="00C954B3">
        <w:rPr>
          <w:rFonts w:ascii="Times New Roman" w:eastAsia="Times New Roman" w:hAnsi="Times New Roman" w:cs="Times New Roman"/>
          <w:sz w:val="24"/>
          <w:szCs w:val="24"/>
          <w:lang w:eastAsia="hr-HR"/>
        </w:rPr>
        <w:t>PT</w:t>
      </w:r>
      <w:r w:rsidR="007C7784" w:rsidRPr="00C954B3">
        <w:rPr>
          <w:rFonts w:ascii="Times New Roman" w:eastAsia="Times New Roman" w:hAnsi="Times New Roman" w:cs="Times New Roman"/>
          <w:sz w:val="24"/>
          <w:szCs w:val="24"/>
          <w:lang w:eastAsia="hr-HR"/>
        </w:rPr>
        <w:t>-u</w:t>
      </w:r>
      <w:r w:rsidR="00174C51" w:rsidRPr="00C954B3">
        <w:rPr>
          <w:rFonts w:ascii="Times New Roman" w:eastAsia="Times New Roman" w:hAnsi="Times New Roman" w:cs="Times New Roman"/>
          <w:sz w:val="24"/>
          <w:szCs w:val="24"/>
          <w:lang w:eastAsia="hr-HR"/>
        </w:rPr>
        <w:t xml:space="preserve"> na ponovno postupanje ili donijeti novu Odluku o nepravilnosti.</w:t>
      </w:r>
      <w:r w:rsidRPr="00C954B3">
        <w:rPr>
          <w:rFonts w:ascii="Times New Roman" w:eastAsia="Times New Roman" w:hAnsi="Times New Roman" w:cs="Times New Roman"/>
          <w:sz w:val="24"/>
          <w:szCs w:val="24"/>
          <w:lang w:eastAsia="hr-HR"/>
        </w:rPr>
        <w:t xml:space="preserve"> </w:t>
      </w:r>
      <w:r w:rsidR="00174C51" w:rsidRPr="00C954B3">
        <w:rPr>
          <w:rFonts w:ascii="Times New Roman" w:eastAsia="Times New Roman" w:hAnsi="Times New Roman" w:cs="Times New Roman"/>
          <w:sz w:val="24"/>
          <w:szCs w:val="24"/>
          <w:lang w:eastAsia="hr-HR"/>
        </w:rPr>
        <w:t>Ukoliko je činjenično stanje</w:t>
      </w:r>
      <w:r w:rsidR="00237384" w:rsidRPr="00C954B3">
        <w:rPr>
          <w:rFonts w:ascii="Times New Roman" w:eastAsia="Times New Roman" w:hAnsi="Times New Roman" w:cs="Times New Roman"/>
          <w:sz w:val="24"/>
          <w:szCs w:val="24"/>
          <w:lang w:eastAsia="hr-HR"/>
        </w:rPr>
        <w:t xml:space="preserve"> u potpunosti utvrđeno od strane </w:t>
      </w:r>
      <w:r w:rsidR="00093737" w:rsidRPr="00C954B3">
        <w:rPr>
          <w:rFonts w:ascii="Times New Roman" w:eastAsia="Times New Roman" w:hAnsi="Times New Roman" w:cs="Times New Roman"/>
          <w:sz w:val="24"/>
          <w:szCs w:val="24"/>
          <w:lang w:eastAsia="hr-HR"/>
        </w:rPr>
        <w:t>PT</w:t>
      </w:r>
      <w:r w:rsidR="007C7784" w:rsidRPr="00C954B3">
        <w:rPr>
          <w:rFonts w:ascii="Times New Roman" w:eastAsia="Times New Roman" w:hAnsi="Times New Roman" w:cs="Times New Roman"/>
          <w:sz w:val="24"/>
          <w:szCs w:val="24"/>
          <w:lang w:eastAsia="hr-HR"/>
        </w:rPr>
        <w:t>-a</w:t>
      </w:r>
      <w:r w:rsidR="00237384" w:rsidRPr="00C954B3">
        <w:rPr>
          <w:rFonts w:ascii="Times New Roman" w:eastAsia="Times New Roman" w:hAnsi="Times New Roman" w:cs="Times New Roman"/>
          <w:sz w:val="24"/>
          <w:szCs w:val="24"/>
          <w:lang w:eastAsia="hr-HR"/>
        </w:rPr>
        <w:t xml:space="preserve"> u postupku utvrđivanja nepravilnosti, </w:t>
      </w:r>
      <w:r w:rsidR="00174C51" w:rsidRPr="00C954B3">
        <w:rPr>
          <w:rFonts w:ascii="Times New Roman" w:eastAsia="Times New Roman" w:hAnsi="Times New Roman" w:cs="Times New Roman"/>
          <w:sz w:val="24"/>
          <w:szCs w:val="24"/>
          <w:lang w:eastAsia="hr-HR"/>
        </w:rPr>
        <w:t xml:space="preserve">Rješenjem </w:t>
      </w:r>
      <w:r w:rsidR="00237384" w:rsidRPr="00C954B3">
        <w:rPr>
          <w:rFonts w:ascii="Times New Roman" w:eastAsia="Times New Roman" w:hAnsi="Times New Roman" w:cs="Times New Roman"/>
          <w:sz w:val="24"/>
          <w:szCs w:val="24"/>
          <w:lang w:eastAsia="hr-HR"/>
        </w:rPr>
        <w:t xml:space="preserve">donosi </w:t>
      </w:r>
      <w:r w:rsidR="00174C51" w:rsidRPr="00C954B3">
        <w:rPr>
          <w:rFonts w:ascii="Times New Roman" w:eastAsia="Times New Roman" w:hAnsi="Times New Roman" w:cs="Times New Roman"/>
          <w:sz w:val="24"/>
          <w:szCs w:val="24"/>
          <w:lang w:eastAsia="hr-HR"/>
        </w:rPr>
        <w:t xml:space="preserve">novu Odluku o nepravilnosti. </w:t>
      </w:r>
      <w:r w:rsidR="00EF2862" w:rsidRPr="00C954B3">
        <w:rPr>
          <w:rFonts w:ascii="Times New Roman" w:eastAsia="Times New Roman" w:hAnsi="Times New Roman" w:cs="Times New Roman"/>
          <w:sz w:val="24"/>
          <w:szCs w:val="24"/>
          <w:lang w:eastAsia="hr-HR"/>
        </w:rPr>
        <w:t>U postupku odlučivanja NT može zatražiti stručnu pomoć drugih institucija (primjerice</w:t>
      </w:r>
      <w:r w:rsidR="007C7784" w:rsidRPr="00C954B3">
        <w:rPr>
          <w:rFonts w:ascii="Times New Roman" w:eastAsia="Times New Roman" w:hAnsi="Times New Roman" w:cs="Times New Roman"/>
          <w:sz w:val="24"/>
          <w:szCs w:val="24"/>
          <w:lang w:eastAsia="hr-HR"/>
        </w:rPr>
        <w:t xml:space="preserve"> </w:t>
      </w:r>
      <w:r w:rsidR="00224382" w:rsidRPr="00C954B3">
        <w:rPr>
          <w:rFonts w:ascii="Times New Roman" w:eastAsia="Times New Roman" w:hAnsi="Times New Roman" w:cs="Times New Roman"/>
          <w:sz w:val="24"/>
          <w:szCs w:val="24"/>
          <w:lang w:eastAsia="hr-HR"/>
        </w:rPr>
        <w:t xml:space="preserve">drugih NT-a, </w:t>
      </w:r>
      <w:r w:rsidR="00EF2862" w:rsidRPr="00C954B3">
        <w:rPr>
          <w:rFonts w:ascii="Times New Roman" w:eastAsia="Times New Roman" w:hAnsi="Times New Roman" w:cs="Times New Roman"/>
          <w:sz w:val="24"/>
          <w:szCs w:val="24"/>
          <w:lang w:eastAsia="hr-HR"/>
        </w:rPr>
        <w:t>Ministarstva regionalnog razvoja i fondova Europske unije, Uprave za trgovinu i politiku javne nabave u okviru Ministarstva gospodarstva i održivog razvoja i dr.)</w:t>
      </w:r>
    </w:p>
    <w:p w14:paraId="26CBC1B1" w14:textId="77777777" w:rsidR="00237384" w:rsidRPr="00C954B3" w:rsidRDefault="00237384" w:rsidP="00494BA0">
      <w:pPr>
        <w:pBdr>
          <w:top w:val="none" w:sz="0" w:space="0" w:color="000000"/>
          <w:left w:val="none" w:sz="0" w:space="0" w:color="000000"/>
          <w:bottom w:val="none" w:sz="0" w:space="0" w:color="000000"/>
          <w:right w:val="none" w:sz="0" w:space="0" w:color="000000"/>
        </w:pBdr>
        <w:spacing w:after="0" w:line="240" w:lineRule="auto"/>
        <w:jc w:val="both"/>
        <w:rPr>
          <w:rFonts w:ascii="Times New Roman" w:eastAsia="Times New Roman" w:hAnsi="Times New Roman" w:cs="Times New Roman"/>
          <w:sz w:val="24"/>
          <w:szCs w:val="24"/>
          <w:lang w:eastAsia="hr-HR"/>
        </w:rPr>
      </w:pPr>
    </w:p>
    <w:p w14:paraId="73B3D2B5" w14:textId="151EDBD6" w:rsidR="007574A2" w:rsidRPr="00C954B3" w:rsidRDefault="00CE2164" w:rsidP="00624071">
      <w:pPr>
        <w:pBdr>
          <w:top w:val="none" w:sz="0" w:space="0" w:color="000000"/>
          <w:left w:val="none" w:sz="0" w:space="0" w:color="000000"/>
          <w:bottom w:val="none" w:sz="0" w:space="0" w:color="000000"/>
          <w:right w:val="none" w:sz="0" w:space="0" w:color="000000"/>
        </w:pBdr>
        <w:spacing w:after="0" w:line="240" w:lineRule="auto"/>
        <w:jc w:val="both"/>
        <w:rPr>
          <w:rFonts w:ascii="Times New Roman" w:eastAsia="Times New Roman" w:hAnsi="Times New Roman" w:cs="Times New Roman"/>
          <w:sz w:val="24"/>
          <w:szCs w:val="24"/>
          <w:lang w:eastAsia="hr-HR"/>
        </w:rPr>
      </w:pPr>
      <w:r w:rsidRPr="00C954B3">
        <w:rPr>
          <w:rFonts w:ascii="Times New Roman" w:eastAsia="Times New Roman" w:hAnsi="Times New Roman" w:cs="Times New Roman"/>
          <w:sz w:val="24"/>
          <w:szCs w:val="24"/>
          <w:lang w:eastAsia="hr-HR"/>
        </w:rPr>
        <w:t xml:space="preserve">Rješenje čelnika </w:t>
      </w:r>
      <w:r w:rsidR="00F86DB8" w:rsidRPr="00C954B3">
        <w:rPr>
          <w:rFonts w:ascii="Times New Roman" w:eastAsia="Times New Roman" w:hAnsi="Times New Roman" w:cs="Times New Roman"/>
          <w:sz w:val="24"/>
          <w:szCs w:val="24"/>
          <w:lang w:eastAsia="hr-HR"/>
        </w:rPr>
        <w:t>NT</w:t>
      </w:r>
      <w:r w:rsidR="007C7784" w:rsidRPr="00C954B3">
        <w:rPr>
          <w:rFonts w:ascii="Times New Roman" w:eastAsia="Times New Roman" w:hAnsi="Times New Roman" w:cs="Times New Roman"/>
          <w:sz w:val="24"/>
          <w:szCs w:val="24"/>
          <w:lang w:eastAsia="hr-HR"/>
        </w:rPr>
        <w:t>-a</w:t>
      </w:r>
      <w:r w:rsidR="00093737" w:rsidRPr="00C954B3">
        <w:rPr>
          <w:rFonts w:ascii="Times New Roman" w:eastAsia="Times New Roman" w:hAnsi="Times New Roman" w:cs="Times New Roman"/>
          <w:sz w:val="24"/>
          <w:szCs w:val="24"/>
          <w:lang w:eastAsia="hr-HR"/>
        </w:rPr>
        <w:t xml:space="preserve"> </w:t>
      </w:r>
      <w:r w:rsidRPr="00C954B3">
        <w:rPr>
          <w:rFonts w:ascii="Times New Roman" w:eastAsia="Times New Roman" w:hAnsi="Times New Roman" w:cs="Times New Roman"/>
          <w:sz w:val="24"/>
          <w:szCs w:val="24"/>
          <w:lang w:eastAsia="hr-HR"/>
        </w:rPr>
        <w:t xml:space="preserve">kojim je odlučeno o prigovoru dostavlja se korisniku te svim nadležnim tijelima. </w:t>
      </w:r>
    </w:p>
    <w:p w14:paraId="54A7520E" w14:textId="77777777" w:rsidR="00DD5EAD" w:rsidRPr="00C954B3" w:rsidRDefault="00DD5EAD" w:rsidP="00624071">
      <w:pPr>
        <w:pBdr>
          <w:top w:val="none" w:sz="0" w:space="0" w:color="000000"/>
          <w:left w:val="none" w:sz="0" w:space="0" w:color="000000"/>
          <w:bottom w:val="none" w:sz="0" w:space="0" w:color="000000"/>
          <w:right w:val="none" w:sz="0" w:space="0" w:color="000000"/>
        </w:pBdr>
        <w:spacing w:after="0" w:line="240" w:lineRule="auto"/>
        <w:jc w:val="both"/>
        <w:rPr>
          <w:rFonts w:ascii="Times New Roman" w:eastAsia="Times New Roman" w:hAnsi="Times New Roman" w:cs="Times New Roman"/>
          <w:sz w:val="24"/>
          <w:szCs w:val="24"/>
          <w:lang w:eastAsia="hr-HR"/>
        </w:rPr>
      </w:pPr>
    </w:p>
    <w:p w14:paraId="3203B6EF" w14:textId="6702496B" w:rsidR="001111BC" w:rsidRPr="00C954B3" w:rsidRDefault="00020B71" w:rsidP="00624071">
      <w:pPr>
        <w:pBdr>
          <w:top w:val="none" w:sz="0" w:space="0" w:color="000000"/>
          <w:left w:val="none" w:sz="0" w:space="0" w:color="000000"/>
          <w:bottom w:val="none" w:sz="0" w:space="0" w:color="000000"/>
          <w:right w:val="none" w:sz="0" w:space="0" w:color="000000"/>
        </w:pBdr>
        <w:spacing w:after="0" w:line="240" w:lineRule="auto"/>
        <w:jc w:val="both"/>
        <w:rPr>
          <w:rFonts w:ascii="Times New Roman" w:eastAsia="Times New Roman" w:hAnsi="Times New Roman" w:cs="Times New Roman"/>
          <w:sz w:val="24"/>
          <w:szCs w:val="24"/>
          <w:lang w:eastAsia="hr-HR"/>
        </w:rPr>
      </w:pPr>
      <w:r w:rsidRPr="00C954B3">
        <w:rPr>
          <w:rFonts w:ascii="Times New Roman" w:eastAsia="Times New Roman" w:hAnsi="Times New Roman" w:cs="Times New Roman"/>
          <w:b/>
          <w:sz w:val="24"/>
          <w:szCs w:val="24"/>
          <w:lang w:eastAsia="hr-HR"/>
        </w:rPr>
        <w:t>4</w:t>
      </w:r>
      <w:r w:rsidR="007574A2" w:rsidRPr="00C954B3">
        <w:rPr>
          <w:rFonts w:ascii="Times New Roman" w:eastAsia="Times New Roman" w:hAnsi="Times New Roman" w:cs="Times New Roman"/>
          <w:b/>
          <w:sz w:val="24"/>
          <w:szCs w:val="24"/>
          <w:lang w:eastAsia="hr-HR"/>
        </w:rPr>
        <w:t>.2.</w:t>
      </w:r>
      <w:r w:rsidR="00BA05D8" w:rsidRPr="00C954B3">
        <w:rPr>
          <w:rFonts w:ascii="Times New Roman" w:eastAsia="Times New Roman" w:hAnsi="Times New Roman" w:cs="Times New Roman"/>
          <w:b/>
          <w:sz w:val="24"/>
          <w:szCs w:val="24"/>
          <w:lang w:eastAsia="hr-HR"/>
        </w:rPr>
        <w:t>6</w:t>
      </w:r>
      <w:r w:rsidR="007574A2" w:rsidRPr="00C954B3">
        <w:rPr>
          <w:rFonts w:ascii="Times New Roman" w:eastAsia="Times New Roman" w:hAnsi="Times New Roman" w:cs="Times New Roman"/>
          <w:b/>
          <w:sz w:val="24"/>
          <w:szCs w:val="24"/>
          <w:lang w:eastAsia="hr-HR"/>
        </w:rPr>
        <w:t>.</w:t>
      </w:r>
      <w:r w:rsidR="007574A2" w:rsidRPr="00C954B3">
        <w:rPr>
          <w:rFonts w:ascii="Times New Roman" w:eastAsia="Times New Roman" w:hAnsi="Times New Roman" w:cs="Times New Roman"/>
          <w:sz w:val="24"/>
          <w:szCs w:val="24"/>
          <w:lang w:eastAsia="hr-HR"/>
        </w:rPr>
        <w:t xml:space="preserve"> </w:t>
      </w:r>
      <w:r w:rsidR="001111BC" w:rsidRPr="00C954B3">
        <w:rPr>
          <w:rFonts w:ascii="Times New Roman" w:eastAsia="Times New Roman" w:hAnsi="Times New Roman" w:cs="Times New Roman"/>
          <w:sz w:val="24"/>
          <w:szCs w:val="24"/>
          <w:lang w:eastAsia="hr-HR"/>
        </w:rPr>
        <w:t>Odluka o nepravilnosti može se izmijeniti</w:t>
      </w:r>
      <w:r w:rsidR="00FB5F88" w:rsidRPr="00C954B3">
        <w:rPr>
          <w:rFonts w:ascii="Times New Roman" w:eastAsia="Times New Roman" w:hAnsi="Times New Roman" w:cs="Times New Roman"/>
          <w:sz w:val="24"/>
          <w:szCs w:val="24"/>
          <w:lang w:eastAsia="hr-HR"/>
        </w:rPr>
        <w:t xml:space="preserve"> donošenjem nove Odluke o nepravilnosti</w:t>
      </w:r>
      <w:r w:rsidR="001111BC" w:rsidRPr="00C954B3">
        <w:rPr>
          <w:rFonts w:ascii="Times New Roman" w:eastAsia="Times New Roman" w:hAnsi="Times New Roman" w:cs="Times New Roman"/>
          <w:sz w:val="24"/>
          <w:szCs w:val="24"/>
          <w:lang w:eastAsia="hr-HR"/>
        </w:rPr>
        <w:t>, ako za navedeno postoje opravdani razlozi (primjerice ako je to potrebno učiniti na temelju mišljenja</w:t>
      </w:r>
      <w:r w:rsidR="00564EA5" w:rsidRPr="00C954B3">
        <w:rPr>
          <w:rFonts w:ascii="Times New Roman" w:eastAsia="Times New Roman" w:hAnsi="Times New Roman" w:cs="Times New Roman"/>
          <w:sz w:val="24"/>
          <w:szCs w:val="24"/>
          <w:lang w:eastAsia="hr-HR"/>
        </w:rPr>
        <w:t xml:space="preserve"> </w:t>
      </w:r>
      <w:r w:rsidR="00F86DB8" w:rsidRPr="00C954B3">
        <w:rPr>
          <w:rFonts w:ascii="Times New Roman" w:hAnsi="Times New Roman" w:cs="Times New Roman"/>
          <w:sz w:val="24"/>
          <w:szCs w:val="24"/>
        </w:rPr>
        <w:t>NT</w:t>
      </w:r>
      <w:r w:rsidR="007C7784" w:rsidRPr="00C954B3">
        <w:rPr>
          <w:rFonts w:ascii="Times New Roman" w:hAnsi="Times New Roman" w:cs="Times New Roman"/>
          <w:sz w:val="24"/>
          <w:szCs w:val="24"/>
        </w:rPr>
        <w:t>-a</w:t>
      </w:r>
      <w:r w:rsidR="00093737" w:rsidRPr="00C954B3">
        <w:rPr>
          <w:rFonts w:ascii="Times New Roman" w:hAnsi="Times New Roman" w:cs="Times New Roman"/>
          <w:sz w:val="24"/>
          <w:szCs w:val="24"/>
        </w:rPr>
        <w:t xml:space="preserve"> i/ili </w:t>
      </w:r>
      <w:r w:rsidR="00F86DB8" w:rsidRPr="00C954B3">
        <w:rPr>
          <w:rFonts w:ascii="Times New Roman" w:hAnsi="Times New Roman" w:cs="Times New Roman"/>
          <w:sz w:val="24"/>
          <w:szCs w:val="24"/>
        </w:rPr>
        <w:t>NF</w:t>
      </w:r>
      <w:r w:rsidR="007C7784" w:rsidRPr="00C954B3">
        <w:rPr>
          <w:rFonts w:ascii="Times New Roman" w:hAnsi="Times New Roman" w:cs="Times New Roman"/>
          <w:sz w:val="24"/>
          <w:szCs w:val="24"/>
        </w:rPr>
        <w:t>-a</w:t>
      </w:r>
      <w:r w:rsidR="00093737" w:rsidRPr="00C954B3">
        <w:rPr>
          <w:rFonts w:ascii="Times New Roman" w:hAnsi="Times New Roman" w:cs="Times New Roman"/>
          <w:sz w:val="24"/>
          <w:szCs w:val="24"/>
        </w:rPr>
        <w:t xml:space="preserve"> </w:t>
      </w:r>
      <w:r w:rsidR="001111BC" w:rsidRPr="00C954B3">
        <w:rPr>
          <w:rFonts w:ascii="Times New Roman" w:eastAsia="Times New Roman" w:hAnsi="Times New Roman" w:cs="Times New Roman"/>
          <w:sz w:val="24"/>
          <w:szCs w:val="24"/>
          <w:lang w:eastAsia="hr-HR"/>
        </w:rPr>
        <w:t>nastalog slij</w:t>
      </w:r>
      <w:r w:rsidR="00093737" w:rsidRPr="00C954B3">
        <w:rPr>
          <w:rFonts w:ascii="Times New Roman" w:eastAsia="Times New Roman" w:hAnsi="Times New Roman" w:cs="Times New Roman"/>
          <w:sz w:val="24"/>
          <w:szCs w:val="24"/>
          <w:lang w:eastAsia="hr-HR"/>
        </w:rPr>
        <w:t xml:space="preserve">edom provedenih </w:t>
      </w:r>
      <w:r w:rsidR="001111BC" w:rsidRPr="00C954B3">
        <w:rPr>
          <w:rFonts w:ascii="Times New Roman" w:eastAsia="Times New Roman" w:hAnsi="Times New Roman" w:cs="Times New Roman"/>
          <w:sz w:val="24"/>
          <w:szCs w:val="24"/>
          <w:lang w:eastAsia="hr-HR"/>
        </w:rPr>
        <w:t xml:space="preserve">kontrola, revizijskih nalaza, ili je pak činjenično stanje potrebno uskladiti s pravomoćnom sudskom odlukom donesenom u postupku koji se vodio na temelju </w:t>
      </w:r>
      <w:r w:rsidR="00E60583" w:rsidRPr="00C954B3">
        <w:rPr>
          <w:rFonts w:ascii="Times New Roman" w:eastAsia="Times New Roman" w:hAnsi="Times New Roman" w:cs="Times New Roman"/>
          <w:sz w:val="24"/>
          <w:szCs w:val="24"/>
          <w:lang w:eastAsia="hr-HR"/>
        </w:rPr>
        <w:t xml:space="preserve">prijavljene sumnje na prijevaru i/ili </w:t>
      </w:r>
      <w:r w:rsidR="00846B8A" w:rsidRPr="00C954B3">
        <w:rPr>
          <w:rFonts w:ascii="Times New Roman" w:eastAsia="Times New Roman" w:hAnsi="Times New Roman" w:cs="Times New Roman"/>
          <w:sz w:val="24"/>
          <w:szCs w:val="24"/>
          <w:lang w:eastAsia="hr-HR"/>
        </w:rPr>
        <w:t>uskladiti s pra</w:t>
      </w:r>
      <w:r w:rsidR="003105AB" w:rsidRPr="00C954B3">
        <w:rPr>
          <w:rFonts w:ascii="Times New Roman" w:eastAsia="Times New Roman" w:hAnsi="Times New Roman" w:cs="Times New Roman"/>
          <w:sz w:val="24"/>
          <w:szCs w:val="24"/>
          <w:lang w:eastAsia="hr-HR"/>
        </w:rPr>
        <w:t>vomoćnom sudskom odlukom</w:t>
      </w:r>
      <w:r w:rsidR="00E60583" w:rsidRPr="00C954B3">
        <w:rPr>
          <w:rFonts w:ascii="Times New Roman" w:eastAsia="Times New Roman" w:hAnsi="Times New Roman" w:cs="Times New Roman"/>
          <w:sz w:val="24"/>
          <w:szCs w:val="24"/>
          <w:lang w:eastAsia="hr-HR"/>
        </w:rPr>
        <w:t xml:space="preserve"> </w:t>
      </w:r>
      <w:r w:rsidR="00846B8A" w:rsidRPr="00C954B3">
        <w:rPr>
          <w:rFonts w:ascii="Times New Roman" w:eastAsia="Times New Roman" w:hAnsi="Times New Roman" w:cs="Times New Roman"/>
          <w:sz w:val="24"/>
          <w:szCs w:val="24"/>
          <w:lang w:eastAsia="hr-HR"/>
        </w:rPr>
        <w:t xml:space="preserve">donesenom </w:t>
      </w:r>
      <w:r w:rsidR="00E60583" w:rsidRPr="00C954B3">
        <w:rPr>
          <w:rFonts w:ascii="Times New Roman" w:eastAsia="Times New Roman" w:hAnsi="Times New Roman" w:cs="Times New Roman"/>
          <w:sz w:val="24"/>
          <w:szCs w:val="24"/>
          <w:lang w:eastAsia="hr-HR"/>
        </w:rPr>
        <w:t>u drugom postupku koji je pokrenut u  vezi s Odlukom o nepravilnosti)</w:t>
      </w:r>
      <w:r w:rsidR="004E015C" w:rsidRPr="00C954B3">
        <w:rPr>
          <w:rFonts w:ascii="Times New Roman" w:eastAsia="Times New Roman" w:hAnsi="Times New Roman" w:cs="Times New Roman"/>
          <w:sz w:val="24"/>
          <w:szCs w:val="24"/>
          <w:lang w:eastAsia="hr-HR"/>
        </w:rPr>
        <w:t>.</w:t>
      </w:r>
      <w:r w:rsidR="001111BC" w:rsidRPr="00C954B3">
        <w:rPr>
          <w:rFonts w:ascii="Times New Roman" w:eastAsia="Times New Roman" w:hAnsi="Times New Roman" w:cs="Times New Roman"/>
          <w:sz w:val="24"/>
          <w:szCs w:val="24"/>
          <w:lang w:eastAsia="hr-HR"/>
        </w:rPr>
        <w:t xml:space="preserve"> </w:t>
      </w:r>
      <w:r w:rsidR="00FB5F88" w:rsidRPr="00C954B3">
        <w:rPr>
          <w:rFonts w:ascii="Times New Roman" w:eastAsia="Times New Roman" w:hAnsi="Times New Roman" w:cs="Times New Roman"/>
          <w:sz w:val="24"/>
          <w:szCs w:val="24"/>
          <w:lang w:eastAsia="hr-HR"/>
        </w:rPr>
        <w:t>Izmijenjena Odluka</w:t>
      </w:r>
      <w:r w:rsidR="001111BC" w:rsidRPr="00C954B3">
        <w:rPr>
          <w:rFonts w:ascii="Times New Roman" w:eastAsia="Times New Roman" w:hAnsi="Times New Roman" w:cs="Times New Roman"/>
          <w:sz w:val="24"/>
          <w:szCs w:val="24"/>
          <w:lang w:eastAsia="hr-HR"/>
        </w:rPr>
        <w:t xml:space="preserve"> mora biti popraćena odgovarajućim obrazloženjem. Na izmijenjenu Odluku o nepravilnosti primjenjuju se na odgovarajući način odredbe koje se odnose na Odluku o nepravilnosti i relevantno postupanje tijela </w:t>
      </w:r>
      <w:r w:rsidR="00151A32" w:rsidRPr="00C954B3">
        <w:rPr>
          <w:rFonts w:ascii="Times New Roman" w:eastAsia="Times New Roman" w:hAnsi="Times New Roman" w:cs="Times New Roman"/>
          <w:sz w:val="24"/>
          <w:szCs w:val="24"/>
          <w:lang w:eastAsia="hr-HR"/>
        </w:rPr>
        <w:t>Sustava upravljanja i praćenja provedbe aktivnosti NPOO-a</w:t>
      </w:r>
      <w:r w:rsidR="001111BC" w:rsidRPr="00C954B3">
        <w:rPr>
          <w:rFonts w:ascii="Times New Roman" w:eastAsia="Times New Roman" w:hAnsi="Times New Roman" w:cs="Times New Roman"/>
          <w:sz w:val="24"/>
          <w:szCs w:val="24"/>
          <w:lang w:eastAsia="hr-HR"/>
        </w:rPr>
        <w:t xml:space="preserve">. </w:t>
      </w:r>
    </w:p>
    <w:p w14:paraId="538DAC1D" w14:textId="77777777" w:rsidR="00297781" w:rsidRPr="00C954B3" w:rsidRDefault="00297781" w:rsidP="00624071">
      <w:pPr>
        <w:pBdr>
          <w:top w:val="none" w:sz="0" w:space="0" w:color="000000"/>
          <w:left w:val="none" w:sz="0" w:space="0" w:color="000000"/>
          <w:bottom w:val="none" w:sz="0" w:space="0" w:color="000000"/>
          <w:right w:val="none" w:sz="0" w:space="0" w:color="000000"/>
        </w:pBdr>
        <w:spacing w:after="0" w:line="240" w:lineRule="auto"/>
        <w:jc w:val="both"/>
        <w:rPr>
          <w:rFonts w:ascii="Times New Roman" w:eastAsia="Times New Roman" w:hAnsi="Times New Roman" w:cs="Times New Roman"/>
          <w:sz w:val="24"/>
          <w:szCs w:val="24"/>
          <w:lang w:eastAsia="hr-HR"/>
        </w:rPr>
      </w:pPr>
    </w:p>
    <w:p w14:paraId="07570403" w14:textId="30FF9BB9" w:rsidR="0031036C" w:rsidRPr="00C954B3" w:rsidRDefault="00020B71" w:rsidP="00624071">
      <w:pPr>
        <w:pBdr>
          <w:top w:val="none" w:sz="0" w:space="0" w:color="000000"/>
          <w:left w:val="none" w:sz="0" w:space="0" w:color="000000"/>
          <w:bottom w:val="none" w:sz="0" w:space="0" w:color="000000"/>
          <w:right w:val="none" w:sz="0" w:space="0" w:color="000000"/>
        </w:pBdr>
        <w:spacing w:after="0" w:line="240" w:lineRule="auto"/>
        <w:jc w:val="both"/>
        <w:rPr>
          <w:rFonts w:ascii="Times New Roman" w:eastAsia="Times New Roman" w:hAnsi="Times New Roman" w:cs="Times New Roman"/>
          <w:sz w:val="24"/>
          <w:szCs w:val="24"/>
          <w:lang w:eastAsia="hr-HR"/>
        </w:rPr>
      </w:pPr>
      <w:r w:rsidRPr="00C954B3">
        <w:rPr>
          <w:rFonts w:ascii="Times New Roman" w:eastAsia="Times New Roman" w:hAnsi="Times New Roman" w:cs="Times New Roman"/>
          <w:b/>
          <w:sz w:val="24"/>
          <w:szCs w:val="24"/>
          <w:lang w:eastAsia="hr-HR"/>
        </w:rPr>
        <w:t>4</w:t>
      </w:r>
      <w:r w:rsidR="00297781" w:rsidRPr="00C954B3">
        <w:rPr>
          <w:rFonts w:ascii="Times New Roman" w:eastAsia="Times New Roman" w:hAnsi="Times New Roman" w:cs="Times New Roman"/>
          <w:b/>
          <w:sz w:val="24"/>
          <w:szCs w:val="24"/>
          <w:lang w:eastAsia="hr-HR"/>
        </w:rPr>
        <w:t>.2.</w:t>
      </w:r>
      <w:r w:rsidR="00BA05D8" w:rsidRPr="00C954B3">
        <w:rPr>
          <w:rFonts w:ascii="Times New Roman" w:eastAsia="Times New Roman" w:hAnsi="Times New Roman" w:cs="Times New Roman"/>
          <w:b/>
          <w:sz w:val="24"/>
          <w:szCs w:val="24"/>
          <w:lang w:eastAsia="hr-HR"/>
        </w:rPr>
        <w:t>7</w:t>
      </w:r>
      <w:r w:rsidR="00297781" w:rsidRPr="00C954B3">
        <w:rPr>
          <w:rFonts w:ascii="Times New Roman" w:eastAsia="Times New Roman" w:hAnsi="Times New Roman" w:cs="Times New Roman"/>
          <w:b/>
          <w:sz w:val="24"/>
          <w:szCs w:val="24"/>
          <w:lang w:eastAsia="hr-HR"/>
        </w:rPr>
        <w:t xml:space="preserve">. </w:t>
      </w:r>
      <w:r w:rsidR="00297781" w:rsidRPr="00C954B3">
        <w:rPr>
          <w:rFonts w:ascii="Times New Roman" w:eastAsia="Times New Roman" w:hAnsi="Times New Roman" w:cs="Times New Roman"/>
          <w:sz w:val="24"/>
          <w:szCs w:val="24"/>
          <w:lang w:eastAsia="hr-HR"/>
        </w:rPr>
        <w:t>U složenijim slučajevima nepravilnosti (ovisno o financijskom iznosu nepravilnosti, postotku</w:t>
      </w:r>
      <w:r w:rsidR="00A310CD" w:rsidRPr="00C954B3">
        <w:rPr>
          <w:rFonts w:ascii="Times New Roman" w:eastAsia="Times New Roman" w:hAnsi="Times New Roman" w:cs="Times New Roman"/>
          <w:sz w:val="24"/>
          <w:szCs w:val="24"/>
          <w:lang w:eastAsia="hr-HR"/>
        </w:rPr>
        <w:t>/iznosu</w:t>
      </w:r>
      <w:r w:rsidR="00297781" w:rsidRPr="00C954B3">
        <w:rPr>
          <w:rFonts w:ascii="Times New Roman" w:eastAsia="Times New Roman" w:hAnsi="Times New Roman" w:cs="Times New Roman"/>
          <w:sz w:val="24"/>
          <w:szCs w:val="24"/>
          <w:lang w:eastAsia="hr-HR"/>
        </w:rPr>
        <w:t xml:space="preserve"> financijske korekcije i/ili složenosti projekta – posebice kada je riječ o infrastrukturnim projektima),</w:t>
      </w:r>
      <w:r w:rsidR="00431DF2" w:rsidRPr="00C954B3">
        <w:rPr>
          <w:rFonts w:ascii="Times New Roman" w:eastAsia="Times New Roman" w:hAnsi="Times New Roman" w:cs="Times New Roman"/>
          <w:sz w:val="24"/>
          <w:szCs w:val="24"/>
          <w:lang w:eastAsia="hr-HR"/>
        </w:rPr>
        <w:t xml:space="preserve"> </w:t>
      </w:r>
      <w:r w:rsidR="00F86DB8" w:rsidRPr="00C954B3">
        <w:rPr>
          <w:rFonts w:ascii="Times New Roman" w:hAnsi="Times New Roman" w:cs="Times New Roman"/>
          <w:sz w:val="24"/>
          <w:szCs w:val="24"/>
        </w:rPr>
        <w:t>NT</w:t>
      </w:r>
      <w:r w:rsidR="00093737" w:rsidRPr="00C954B3">
        <w:rPr>
          <w:rFonts w:ascii="Times New Roman" w:hAnsi="Times New Roman" w:cs="Times New Roman"/>
          <w:sz w:val="24"/>
          <w:szCs w:val="24"/>
        </w:rPr>
        <w:t xml:space="preserve"> </w:t>
      </w:r>
      <w:r w:rsidR="00297781" w:rsidRPr="00C954B3">
        <w:rPr>
          <w:rFonts w:ascii="Times New Roman" w:eastAsia="Times New Roman" w:hAnsi="Times New Roman" w:cs="Times New Roman"/>
          <w:sz w:val="24"/>
          <w:szCs w:val="24"/>
          <w:lang w:eastAsia="hr-HR"/>
        </w:rPr>
        <w:t xml:space="preserve">daje prethodnu suglasnost na Odluke o nepravilnostima.  </w:t>
      </w:r>
    </w:p>
    <w:p w14:paraId="28EDE0C7" w14:textId="0E9BC779" w:rsidR="00F52EE4" w:rsidRPr="00C954B3" w:rsidRDefault="00F52EE4" w:rsidP="00624071">
      <w:pPr>
        <w:pBdr>
          <w:top w:val="none" w:sz="0" w:space="0" w:color="000000"/>
          <w:left w:val="none" w:sz="0" w:space="0" w:color="000000"/>
          <w:bottom w:val="none" w:sz="0" w:space="0" w:color="000000"/>
          <w:right w:val="none" w:sz="0" w:space="0" w:color="000000"/>
        </w:pBdr>
        <w:spacing w:after="0" w:line="240" w:lineRule="auto"/>
        <w:jc w:val="both"/>
        <w:rPr>
          <w:rFonts w:ascii="Times New Roman" w:eastAsia="Times New Roman" w:hAnsi="Times New Roman" w:cs="Times New Roman"/>
          <w:sz w:val="24"/>
          <w:szCs w:val="24"/>
          <w:lang w:eastAsia="hr-HR"/>
        </w:rPr>
      </w:pPr>
    </w:p>
    <w:p w14:paraId="0DED9F62" w14:textId="703C80A3" w:rsidR="00F52EE4" w:rsidRPr="00C954B3" w:rsidRDefault="00F52EE4" w:rsidP="00F52EE4">
      <w:pPr>
        <w:pBdr>
          <w:top w:val="none" w:sz="0" w:space="0" w:color="000000"/>
          <w:left w:val="none" w:sz="0" w:space="0" w:color="000000"/>
          <w:bottom w:val="none" w:sz="0" w:space="0" w:color="000000"/>
          <w:right w:val="none" w:sz="0" w:space="0" w:color="000000"/>
        </w:pBdr>
        <w:spacing w:after="0" w:line="240" w:lineRule="auto"/>
        <w:jc w:val="both"/>
        <w:outlineLvl w:val="1"/>
        <w:rPr>
          <w:rFonts w:ascii="Times New Roman" w:eastAsia="Times New Roman" w:hAnsi="Times New Roman" w:cs="Times New Roman"/>
          <w:bCs/>
          <w:sz w:val="24"/>
          <w:szCs w:val="24"/>
          <w:lang w:eastAsia="hr-HR"/>
        </w:rPr>
      </w:pPr>
      <w:r w:rsidRPr="00C954B3">
        <w:rPr>
          <w:rFonts w:ascii="Times New Roman" w:eastAsia="Times New Roman" w:hAnsi="Times New Roman" w:cs="Times New Roman"/>
          <w:b/>
          <w:sz w:val="24"/>
          <w:szCs w:val="24"/>
          <w:lang w:eastAsia="hr-HR"/>
        </w:rPr>
        <w:t>4.2.</w:t>
      </w:r>
      <w:r w:rsidR="00BA05D8" w:rsidRPr="00C954B3">
        <w:rPr>
          <w:rFonts w:ascii="Times New Roman" w:eastAsia="Times New Roman" w:hAnsi="Times New Roman" w:cs="Times New Roman"/>
          <w:b/>
          <w:sz w:val="24"/>
          <w:szCs w:val="24"/>
          <w:lang w:eastAsia="hr-HR"/>
        </w:rPr>
        <w:t>8</w:t>
      </w:r>
      <w:r w:rsidRPr="00C954B3">
        <w:rPr>
          <w:rFonts w:ascii="Times New Roman" w:eastAsia="Times New Roman" w:hAnsi="Times New Roman" w:cs="Times New Roman"/>
          <w:b/>
          <w:sz w:val="24"/>
          <w:szCs w:val="24"/>
          <w:lang w:eastAsia="hr-HR"/>
        </w:rPr>
        <w:t xml:space="preserve">. </w:t>
      </w:r>
      <w:r w:rsidR="00F86DB8" w:rsidRPr="00C954B3">
        <w:rPr>
          <w:rFonts w:ascii="Times New Roman" w:eastAsia="Times New Roman" w:hAnsi="Times New Roman" w:cs="Times New Roman"/>
          <w:sz w:val="24"/>
          <w:szCs w:val="24"/>
          <w:lang w:eastAsia="hr-HR"/>
        </w:rPr>
        <w:t>NF</w:t>
      </w:r>
      <w:r w:rsidRPr="00C954B3">
        <w:rPr>
          <w:rFonts w:ascii="Times New Roman" w:eastAsia="Times New Roman" w:hAnsi="Times New Roman" w:cs="Times New Roman"/>
          <w:sz w:val="24"/>
          <w:szCs w:val="24"/>
          <w:lang w:eastAsia="hr-HR"/>
        </w:rPr>
        <w:t xml:space="preserve"> će</w:t>
      </w:r>
      <w:r w:rsidR="002D3AF5" w:rsidRPr="00C954B3">
        <w:rPr>
          <w:rFonts w:ascii="Times New Roman" w:eastAsia="Times New Roman" w:hAnsi="Times New Roman" w:cs="Times New Roman"/>
          <w:sz w:val="24"/>
          <w:szCs w:val="24"/>
          <w:lang w:eastAsia="hr-HR"/>
        </w:rPr>
        <w:t>,</w:t>
      </w:r>
      <w:r w:rsidRPr="00C954B3">
        <w:rPr>
          <w:rFonts w:ascii="Times New Roman" w:eastAsia="Times New Roman" w:hAnsi="Times New Roman" w:cs="Times New Roman"/>
          <w:sz w:val="24"/>
          <w:szCs w:val="24"/>
          <w:lang w:eastAsia="hr-HR"/>
        </w:rPr>
        <w:t xml:space="preserve"> po potrebi (u slučaju sumnji na prijevaru,</w:t>
      </w:r>
      <w:r w:rsidRPr="00C954B3">
        <w:rPr>
          <w:rFonts w:ascii="Times New Roman" w:eastAsia="Times New Roman" w:hAnsi="Times New Roman" w:cs="Times New Roman"/>
          <w:bCs/>
          <w:sz w:val="24"/>
          <w:szCs w:val="24"/>
          <w:lang w:eastAsia="hr-HR"/>
        </w:rPr>
        <w:t xml:space="preserve"> složenijim slučajevima nepravilnostima te drugim slučajevima)</w:t>
      </w:r>
      <w:r w:rsidR="002D3AF5" w:rsidRPr="00C954B3">
        <w:rPr>
          <w:rFonts w:ascii="Times New Roman" w:eastAsia="Times New Roman" w:hAnsi="Times New Roman" w:cs="Times New Roman"/>
          <w:bCs/>
          <w:sz w:val="24"/>
          <w:szCs w:val="24"/>
          <w:lang w:eastAsia="hr-HR"/>
        </w:rPr>
        <w:t>,</w:t>
      </w:r>
      <w:r w:rsidRPr="00C954B3">
        <w:rPr>
          <w:rFonts w:ascii="Times New Roman" w:eastAsia="Times New Roman" w:hAnsi="Times New Roman" w:cs="Times New Roman"/>
          <w:bCs/>
          <w:sz w:val="24"/>
          <w:szCs w:val="24"/>
          <w:lang w:eastAsia="hr-HR"/>
        </w:rPr>
        <w:t xml:space="preserve"> izvijestiti SSNIP o utvrđenim nepravilnostima i poduzetim aktivnostima </w:t>
      </w:r>
      <w:r w:rsidR="00296709" w:rsidRPr="00C954B3">
        <w:rPr>
          <w:rFonts w:ascii="Times New Roman" w:eastAsia="Times New Roman" w:hAnsi="Times New Roman" w:cs="Times New Roman"/>
          <w:bCs/>
          <w:sz w:val="24"/>
          <w:szCs w:val="24"/>
          <w:lang w:eastAsia="hr-HR"/>
        </w:rPr>
        <w:t>u svrhu</w:t>
      </w:r>
      <w:r w:rsidR="002D3AF5" w:rsidRPr="00C954B3">
        <w:rPr>
          <w:rFonts w:ascii="Times New Roman" w:eastAsia="Times New Roman" w:hAnsi="Times New Roman" w:cs="Times New Roman"/>
          <w:bCs/>
          <w:sz w:val="24"/>
          <w:szCs w:val="24"/>
          <w:lang w:eastAsia="hr-HR"/>
        </w:rPr>
        <w:t xml:space="preserve"> savjetovanja</w:t>
      </w:r>
      <w:r w:rsidR="00BA05D8" w:rsidRPr="00C954B3">
        <w:rPr>
          <w:rFonts w:ascii="Times New Roman" w:eastAsia="Times New Roman" w:hAnsi="Times New Roman" w:cs="Times New Roman"/>
          <w:bCs/>
          <w:sz w:val="24"/>
          <w:szCs w:val="24"/>
          <w:lang w:eastAsia="hr-HR"/>
        </w:rPr>
        <w:t>.</w:t>
      </w:r>
      <w:r w:rsidR="002D3AF5" w:rsidRPr="00C954B3">
        <w:rPr>
          <w:rFonts w:ascii="Times New Roman" w:eastAsia="Times New Roman" w:hAnsi="Times New Roman" w:cs="Times New Roman"/>
          <w:bCs/>
          <w:sz w:val="24"/>
          <w:szCs w:val="24"/>
          <w:lang w:eastAsia="hr-HR"/>
        </w:rPr>
        <w:t xml:space="preserve"> </w:t>
      </w:r>
      <w:r w:rsidR="00BA05D8" w:rsidRPr="00C954B3">
        <w:rPr>
          <w:rFonts w:ascii="Times New Roman" w:eastAsia="Times New Roman" w:hAnsi="Times New Roman" w:cs="Times New Roman"/>
          <w:bCs/>
          <w:sz w:val="24"/>
          <w:szCs w:val="24"/>
          <w:lang w:eastAsia="hr-HR"/>
        </w:rPr>
        <w:t>Z</w:t>
      </w:r>
      <w:r w:rsidR="002D3AF5" w:rsidRPr="00C954B3">
        <w:rPr>
          <w:rFonts w:ascii="Times New Roman" w:eastAsia="Times New Roman" w:hAnsi="Times New Roman" w:cs="Times New Roman"/>
          <w:bCs/>
          <w:sz w:val="24"/>
          <w:szCs w:val="24"/>
          <w:lang w:eastAsia="hr-HR"/>
        </w:rPr>
        <w:t>a potrebe</w:t>
      </w:r>
      <w:r w:rsidR="00296709" w:rsidRPr="00C954B3">
        <w:rPr>
          <w:rFonts w:ascii="Times New Roman" w:eastAsia="Times New Roman" w:hAnsi="Times New Roman" w:cs="Times New Roman"/>
          <w:bCs/>
          <w:sz w:val="24"/>
          <w:szCs w:val="24"/>
          <w:lang w:eastAsia="hr-HR"/>
        </w:rPr>
        <w:t xml:space="preserve"> </w:t>
      </w:r>
      <w:r w:rsidRPr="00C954B3">
        <w:rPr>
          <w:rFonts w:ascii="Times New Roman" w:eastAsia="Times New Roman" w:hAnsi="Times New Roman" w:cs="Times New Roman"/>
          <w:sz w:val="24"/>
          <w:szCs w:val="24"/>
          <w:lang w:eastAsia="hr-HR"/>
        </w:rPr>
        <w:t>pripreme Izjave o upravljanju i Z</w:t>
      </w:r>
      <w:r w:rsidR="002D3AF5" w:rsidRPr="00C954B3">
        <w:rPr>
          <w:rFonts w:ascii="Times New Roman" w:eastAsia="Times New Roman" w:hAnsi="Times New Roman" w:cs="Times New Roman"/>
          <w:sz w:val="24"/>
          <w:szCs w:val="24"/>
          <w:lang w:eastAsia="hr-HR"/>
        </w:rPr>
        <w:t>ahtjeva za plaćanje</w:t>
      </w:r>
      <w:r w:rsidRPr="00C954B3">
        <w:rPr>
          <w:rFonts w:ascii="Times New Roman" w:eastAsia="Times New Roman" w:hAnsi="Times New Roman" w:cs="Times New Roman"/>
          <w:sz w:val="24"/>
          <w:szCs w:val="24"/>
          <w:lang w:eastAsia="hr-HR"/>
        </w:rPr>
        <w:t xml:space="preserve"> prema EK</w:t>
      </w:r>
      <w:r w:rsidR="00BA05D8" w:rsidRPr="00C954B3">
        <w:rPr>
          <w:rFonts w:ascii="Times New Roman" w:eastAsia="Times New Roman" w:hAnsi="Times New Roman" w:cs="Times New Roman"/>
          <w:bCs/>
          <w:sz w:val="24"/>
          <w:szCs w:val="24"/>
          <w:lang w:eastAsia="hr-HR"/>
        </w:rPr>
        <w:t xml:space="preserve"> NF će u suradnji sa SSNIP-om pripremiti sve potrebne informacije o utvrđenim nepravilnostima i poduzetim aktivnostima</w:t>
      </w:r>
      <w:r w:rsidR="00EB5681" w:rsidRPr="00C954B3">
        <w:rPr>
          <w:rFonts w:ascii="Times New Roman" w:eastAsia="Times New Roman" w:hAnsi="Times New Roman" w:cs="Times New Roman"/>
          <w:sz w:val="24"/>
          <w:szCs w:val="24"/>
          <w:lang w:eastAsia="hr-HR"/>
        </w:rPr>
        <w:t>.</w:t>
      </w:r>
      <w:r w:rsidRPr="00C954B3">
        <w:rPr>
          <w:rFonts w:ascii="Times New Roman" w:eastAsia="Times New Roman" w:hAnsi="Times New Roman" w:cs="Times New Roman"/>
          <w:bCs/>
          <w:sz w:val="24"/>
          <w:szCs w:val="24"/>
          <w:lang w:eastAsia="hr-HR"/>
        </w:rPr>
        <w:t xml:space="preserve"> </w:t>
      </w:r>
    </w:p>
    <w:p w14:paraId="40B75F85" w14:textId="7ABDD73E" w:rsidR="00BC6822" w:rsidRPr="00C954B3" w:rsidRDefault="00BC6822" w:rsidP="002D3AF5">
      <w:pPr>
        <w:pBdr>
          <w:top w:val="none" w:sz="0" w:space="0" w:color="000000"/>
          <w:left w:val="none" w:sz="0" w:space="0" w:color="000000"/>
          <w:bottom w:val="none" w:sz="0" w:space="0" w:color="000000"/>
          <w:right w:val="none" w:sz="0" w:space="0" w:color="000000"/>
        </w:pBdr>
        <w:spacing w:after="0" w:line="240" w:lineRule="auto"/>
        <w:jc w:val="both"/>
        <w:rPr>
          <w:rFonts w:ascii="Times New Roman" w:eastAsia="Times New Roman" w:hAnsi="Times New Roman" w:cs="Times New Roman"/>
          <w:sz w:val="24"/>
          <w:szCs w:val="24"/>
          <w:lang w:eastAsia="hr-HR"/>
        </w:rPr>
      </w:pPr>
    </w:p>
    <w:p w14:paraId="5FF75DD2" w14:textId="6A2B9AD5" w:rsidR="00EB5681" w:rsidRPr="00C954B3" w:rsidRDefault="00EB5681" w:rsidP="002D3AF5">
      <w:pPr>
        <w:pBdr>
          <w:top w:val="none" w:sz="0" w:space="0" w:color="000000"/>
          <w:left w:val="none" w:sz="0" w:space="0" w:color="000000"/>
          <w:bottom w:val="none" w:sz="0" w:space="0" w:color="000000"/>
          <w:right w:val="none" w:sz="0" w:space="0" w:color="000000"/>
        </w:pBdr>
        <w:spacing w:after="0" w:line="240" w:lineRule="auto"/>
        <w:jc w:val="both"/>
        <w:rPr>
          <w:rFonts w:ascii="Times New Roman" w:eastAsia="Times New Roman" w:hAnsi="Times New Roman" w:cs="Times New Roman"/>
          <w:sz w:val="24"/>
          <w:szCs w:val="24"/>
          <w:lang w:eastAsia="hr-HR"/>
        </w:rPr>
      </w:pPr>
    </w:p>
    <w:p w14:paraId="25DFBF3D" w14:textId="5C382B59" w:rsidR="00B745D6" w:rsidRPr="00C954B3" w:rsidRDefault="00B745D6" w:rsidP="002D3AF5">
      <w:pPr>
        <w:pBdr>
          <w:top w:val="none" w:sz="0" w:space="0" w:color="000000"/>
          <w:left w:val="none" w:sz="0" w:space="0" w:color="000000"/>
          <w:bottom w:val="none" w:sz="0" w:space="0" w:color="000000"/>
          <w:right w:val="none" w:sz="0" w:space="0" w:color="000000"/>
        </w:pBdr>
        <w:spacing w:after="0" w:line="240" w:lineRule="auto"/>
        <w:jc w:val="both"/>
        <w:rPr>
          <w:rFonts w:ascii="Times New Roman" w:eastAsia="Times New Roman" w:hAnsi="Times New Roman" w:cs="Times New Roman"/>
          <w:sz w:val="24"/>
          <w:szCs w:val="24"/>
          <w:lang w:eastAsia="hr-HR"/>
        </w:rPr>
      </w:pPr>
    </w:p>
    <w:p w14:paraId="71E3E3C6" w14:textId="5AE72FCC" w:rsidR="00B745D6" w:rsidRPr="00C954B3" w:rsidRDefault="00B745D6" w:rsidP="002D3AF5">
      <w:pPr>
        <w:pBdr>
          <w:top w:val="none" w:sz="0" w:space="0" w:color="000000"/>
          <w:left w:val="none" w:sz="0" w:space="0" w:color="000000"/>
          <w:bottom w:val="none" w:sz="0" w:space="0" w:color="000000"/>
          <w:right w:val="none" w:sz="0" w:space="0" w:color="000000"/>
        </w:pBdr>
        <w:spacing w:after="0" w:line="240" w:lineRule="auto"/>
        <w:jc w:val="both"/>
        <w:rPr>
          <w:rFonts w:ascii="Times New Roman" w:eastAsia="Times New Roman" w:hAnsi="Times New Roman" w:cs="Times New Roman"/>
          <w:sz w:val="24"/>
          <w:szCs w:val="24"/>
          <w:lang w:eastAsia="hr-HR"/>
        </w:rPr>
      </w:pPr>
    </w:p>
    <w:p w14:paraId="794A2146" w14:textId="06787038" w:rsidR="00B745D6" w:rsidRPr="00C954B3" w:rsidRDefault="00B745D6" w:rsidP="002D3AF5">
      <w:pPr>
        <w:pBdr>
          <w:top w:val="none" w:sz="0" w:space="0" w:color="000000"/>
          <w:left w:val="none" w:sz="0" w:space="0" w:color="000000"/>
          <w:bottom w:val="none" w:sz="0" w:space="0" w:color="000000"/>
          <w:right w:val="none" w:sz="0" w:space="0" w:color="000000"/>
        </w:pBdr>
        <w:spacing w:after="0" w:line="240" w:lineRule="auto"/>
        <w:jc w:val="both"/>
        <w:rPr>
          <w:rFonts w:ascii="Times New Roman" w:eastAsia="Times New Roman" w:hAnsi="Times New Roman" w:cs="Times New Roman"/>
          <w:sz w:val="24"/>
          <w:szCs w:val="24"/>
          <w:lang w:eastAsia="hr-HR"/>
        </w:rPr>
      </w:pPr>
    </w:p>
    <w:p w14:paraId="5FB0FFE6" w14:textId="3BC8E442" w:rsidR="001111BC" w:rsidRPr="00C954B3" w:rsidRDefault="00020B71" w:rsidP="00624071">
      <w:pPr>
        <w:pBdr>
          <w:top w:val="single" w:sz="4" w:space="0" w:color="auto"/>
          <w:left w:val="single" w:sz="4" w:space="0" w:color="auto"/>
          <w:bottom w:val="single" w:sz="4" w:space="0" w:color="auto"/>
          <w:right w:val="single" w:sz="4" w:space="0" w:color="auto"/>
        </w:pBdr>
        <w:spacing w:after="0" w:line="240" w:lineRule="auto"/>
        <w:jc w:val="both"/>
        <w:outlineLvl w:val="1"/>
        <w:rPr>
          <w:rFonts w:ascii="Times New Roman" w:eastAsia="Times New Roman" w:hAnsi="Times New Roman" w:cs="Times New Roman"/>
          <w:b/>
          <w:bCs/>
          <w:sz w:val="24"/>
          <w:szCs w:val="24"/>
          <w:lang w:eastAsia="hr-HR"/>
        </w:rPr>
      </w:pPr>
      <w:bookmarkStart w:id="60" w:name="_Toc3383350"/>
      <w:bookmarkStart w:id="61" w:name="_Toc85026333"/>
      <w:r w:rsidRPr="00C954B3">
        <w:rPr>
          <w:rFonts w:ascii="Times New Roman" w:eastAsia="Times New Roman" w:hAnsi="Times New Roman" w:cs="Times New Roman"/>
          <w:b/>
          <w:bCs/>
          <w:sz w:val="24"/>
          <w:szCs w:val="24"/>
          <w:lang w:eastAsia="hr-HR"/>
        </w:rPr>
        <w:t>4</w:t>
      </w:r>
      <w:r w:rsidR="007574A2" w:rsidRPr="00C954B3">
        <w:rPr>
          <w:rFonts w:ascii="Times New Roman" w:eastAsia="Times New Roman" w:hAnsi="Times New Roman" w:cs="Times New Roman"/>
          <w:b/>
          <w:bCs/>
          <w:sz w:val="24"/>
          <w:szCs w:val="24"/>
          <w:lang w:eastAsia="hr-HR"/>
        </w:rPr>
        <w:t xml:space="preserve">.3. </w:t>
      </w:r>
      <w:r w:rsidR="001111BC" w:rsidRPr="00C954B3">
        <w:rPr>
          <w:rFonts w:ascii="Times New Roman" w:eastAsia="Times New Roman" w:hAnsi="Times New Roman" w:cs="Times New Roman"/>
          <w:b/>
          <w:bCs/>
          <w:sz w:val="24"/>
          <w:szCs w:val="24"/>
          <w:lang w:eastAsia="hr-HR"/>
        </w:rPr>
        <w:t>Izvještavanje o nepravilnostima</w:t>
      </w:r>
      <w:bookmarkEnd w:id="60"/>
      <w:bookmarkEnd w:id="61"/>
    </w:p>
    <w:p w14:paraId="2455FF09" w14:textId="77777777" w:rsidR="007574A2" w:rsidRPr="00C954B3" w:rsidRDefault="007574A2" w:rsidP="007A13DF">
      <w:pPr>
        <w:spacing w:after="0"/>
        <w:rPr>
          <w:rFonts w:ascii="Times New Roman" w:hAnsi="Times New Roman" w:cs="Times New Roman"/>
          <w:lang w:eastAsia="hr-HR"/>
        </w:rPr>
      </w:pPr>
    </w:p>
    <w:p w14:paraId="1225C601" w14:textId="77777777" w:rsidR="001111BC" w:rsidRPr="00C954B3" w:rsidRDefault="00E74F63" w:rsidP="007A13DF">
      <w:pPr>
        <w:pBdr>
          <w:top w:val="none" w:sz="0" w:space="0" w:color="000000"/>
          <w:left w:val="none" w:sz="0" w:space="0" w:color="000000"/>
          <w:bottom w:val="none" w:sz="0" w:space="0" w:color="000000"/>
          <w:right w:val="none" w:sz="0" w:space="0" w:color="000000"/>
        </w:pBdr>
        <w:spacing w:after="0" w:line="240" w:lineRule="auto"/>
        <w:jc w:val="both"/>
        <w:outlineLvl w:val="1"/>
        <w:rPr>
          <w:rFonts w:ascii="Times New Roman" w:eastAsia="Times New Roman" w:hAnsi="Times New Roman" w:cs="Times New Roman"/>
          <w:b/>
          <w:bCs/>
          <w:sz w:val="24"/>
          <w:szCs w:val="24"/>
          <w:lang w:eastAsia="hr-HR"/>
        </w:rPr>
      </w:pPr>
      <w:bookmarkStart w:id="62" w:name="_Toc85026334"/>
      <w:r w:rsidRPr="00C954B3">
        <w:rPr>
          <w:rFonts w:ascii="Times New Roman" w:eastAsia="Times New Roman" w:hAnsi="Times New Roman" w:cs="Times New Roman"/>
          <w:b/>
          <w:bCs/>
          <w:sz w:val="24"/>
          <w:szCs w:val="24"/>
          <w:lang w:eastAsia="hr-HR"/>
        </w:rPr>
        <w:t>Izvještavanje</w:t>
      </w:r>
      <w:bookmarkEnd w:id="62"/>
    </w:p>
    <w:p w14:paraId="4E29BDA6" w14:textId="77777777" w:rsidR="00AB1BB1" w:rsidRPr="00C954B3" w:rsidRDefault="00AB1BB1" w:rsidP="007A13DF">
      <w:pPr>
        <w:spacing w:after="0"/>
        <w:rPr>
          <w:rFonts w:ascii="Times New Roman" w:hAnsi="Times New Roman" w:cs="Times New Roman"/>
          <w:lang w:eastAsia="hr-HR"/>
        </w:rPr>
      </w:pPr>
    </w:p>
    <w:p w14:paraId="325D665E" w14:textId="4D700A96" w:rsidR="001111BC" w:rsidRPr="00C954B3" w:rsidRDefault="001111BC" w:rsidP="007A13DF">
      <w:pPr>
        <w:spacing w:after="0"/>
        <w:jc w:val="both"/>
        <w:rPr>
          <w:rFonts w:ascii="Times New Roman" w:hAnsi="Times New Roman" w:cs="Times New Roman"/>
          <w:sz w:val="24"/>
          <w:szCs w:val="24"/>
          <w:lang w:eastAsia="hr-HR"/>
        </w:rPr>
      </w:pPr>
      <w:bookmarkStart w:id="63" w:name="_Toc3383254"/>
      <w:bookmarkStart w:id="64" w:name="_Toc3383352"/>
      <w:r w:rsidRPr="00C954B3">
        <w:rPr>
          <w:rFonts w:ascii="Times New Roman" w:hAnsi="Times New Roman" w:cs="Times New Roman"/>
          <w:sz w:val="24"/>
          <w:szCs w:val="24"/>
          <w:lang w:eastAsia="hr-HR"/>
        </w:rPr>
        <w:t xml:space="preserve">Osnova za započinjanje izvještavanja </w:t>
      </w:r>
      <w:r w:rsidR="00AE49DC" w:rsidRPr="00C954B3">
        <w:rPr>
          <w:rFonts w:ascii="Times New Roman" w:hAnsi="Times New Roman" w:cs="Times New Roman"/>
          <w:sz w:val="24"/>
          <w:szCs w:val="24"/>
          <w:lang w:eastAsia="hr-HR"/>
        </w:rPr>
        <w:t xml:space="preserve">je </w:t>
      </w:r>
      <w:r w:rsidRPr="00C954B3">
        <w:rPr>
          <w:rFonts w:ascii="Times New Roman" w:hAnsi="Times New Roman" w:cs="Times New Roman"/>
          <w:sz w:val="24"/>
          <w:szCs w:val="24"/>
          <w:lang w:eastAsia="hr-HR"/>
        </w:rPr>
        <w:t xml:space="preserve">Odluka </w:t>
      </w:r>
      <w:r w:rsidR="00C50095" w:rsidRPr="00C954B3">
        <w:rPr>
          <w:rFonts w:ascii="Times New Roman" w:hAnsi="Times New Roman" w:cs="Times New Roman"/>
          <w:sz w:val="24"/>
          <w:szCs w:val="24"/>
          <w:lang w:eastAsia="hr-HR"/>
        </w:rPr>
        <w:t>PT-a</w:t>
      </w:r>
      <w:r w:rsidR="00E74F63" w:rsidRPr="00C954B3">
        <w:rPr>
          <w:rFonts w:ascii="Times New Roman" w:hAnsi="Times New Roman" w:cs="Times New Roman"/>
          <w:sz w:val="24"/>
          <w:szCs w:val="24"/>
          <w:lang w:eastAsia="hr-HR"/>
        </w:rPr>
        <w:t xml:space="preserve"> </w:t>
      </w:r>
      <w:r w:rsidRPr="00C954B3">
        <w:rPr>
          <w:rFonts w:ascii="Times New Roman" w:hAnsi="Times New Roman" w:cs="Times New Roman"/>
          <w:sz w:val="24"/>
          <w:szCs w:val="24"/>
          <w:lang w:eastAsia="hr-HR"/>
        </w:rPr>
        <w:t xml:space="preserve">o utvrđenoj nepravilnosti. O nepravilnostima se </w:t>
      </w:r>
      <w:r w:rsidR="00E74F63" w:rsidRPr="00C954B3">
        <w:rPr>
          <w:rFonts w:ascii="Times New Roman" w:hAnsi="Times New Roman" w:cs="Times New Roman"/>
          <w:sz w:val="24"/>
          <w:szCs w:val="24"/>
          <w:lang w:eastAsia="hr-HR"/>
        </w:rPr>
        <w:t xml:space="preserve">izvještava prilikom slanja Izjave o upravljanju. </w:t>
      </w:r>
      <w:bookmarkEnd w:id="63"/>
      <w:bookmarkEnd w:id="64"/>
    </w:p>
    <w:p w14:paraId="5D9A4FC5" w14:textId="77777777" w:rsidR="00CB3A01" w:rsidRPr="00C954B3" w:rsidRDefault="00CB3A01" w:rsidP="007A13DF">
      <w:pPr>
        <w:spacing w:after="0"/>
        <w:jc w:val="both"/>
        <w:rPr>
          <w:rFonts w:ascii="Times New Roman" w:hAnsi="Times New Roman" w:cs="Times New Roman"/>
          <w:sz w:val="24"/>
          <w:szCs w:val="24"/>
          <w:lang w:eastAsia="hr-HR"/>
        </w:rPr>
      </w:pPr>
    </w:p>
    <w:p w14:paraId="03F3273D" w14:textId="03DA4A7B" w:rsidR="001111BC" w:rsidRPr="00C954B3" w:rsidRDefault="00020B71" w:rsidP="007A13DF">
      <w:pPr>
        <w:pBdr>
          <w:top w:val="none" w:sz="0" w:space="0" w:color="000000"/>
          <w:left w:val="none" w:sz="0" w:space="0" w:color="000000"/>
          <w:bottom w:val="none" w:sz="0" w:space="0" w:color="000000"/>
          <w:right w:val="none" w:sz="0" w:space="0" w:color="000000"/>
        </w:pBdr>
        <w:spacing w:after="0" w:line="240" w:lineRule="auto"/>
        <w:jc w:val="both"/>
        <w:outlineLvl w:val="1"/>
        <w:rPr>
          <w:rFonts w:ascii="Times New Roman" w:eastAsia="Times New Roman" w:hAnsi="Times New Roman" w:cs="Times New Roman"/>
          <w:b/>
          <w:bCs/>
          <w:sz w:val="24"/>
          <w:szCs w:val="24"/>
          <w:lang w:eastAsia="hr-HR"/>
        </w:rPr>
      </w:pPr>
      <w:bookmarkStart w:id="65" w:name="_Toc3383369"/>
      <w:bookmarkStart w:id="66" w:name="_Toc85026335"/>
      <w:r w:rsidRPr="00C954B3">
        <w:rPr>
          <w:rFonts w:ascii="Times New Roman" w:eastAsia="Times New Roman" w:hAnsi="Times New Roman" w:cs="Times New Roman"/>
          <w:b/>
          <w:bCs/>
          <w:sz w:val="24"/>
          <w:szCs w:val="24"/>
          <w:lang w:eastAsia="hr-HR"/>
        </w:rPr>
        <w:lastRenderedPageBreak/>
        <w:t>4</w:t>
      </w:r>
      <w:r w:rsidR="007574A2" w:rsidRPr="00C954B3">
        <w:rPr>
          <w:rFonts w:ascii="Times New Roman" w:eastAsia="Times New Roman" w:hAnsi="Times New Roman" w:cs="Times New Roman"/>
          <w:b/>
          <w:bCs/>
          <w:sz w:val="24"/>
          <w:szCs w:val="24"/>
          <w:lang w:eastAsia="hr-HR"/>
        </w:rPr>
        <w:t>.3.</w:t>
      </w:r>
      <w:r w:rsidRPr="00C954B3">
        <w:rPr>
          <w:rFonts w:ascii="Times New Roman" w:eastAsia="Times New Roman" w:hAnsi="Times New Roman" w:cs="Times New Roman"/>
          <w:b/>
          <w:bCs/>
          <w:sz w:val="24"/>
          <w:szCs w:val="24"/>
          <w:lang w:eastAsia="hr-HR"/>
        </w:rPr>
        <w:t>1</w:t>
      </w:r>
      <w:r w:rsidR="007574A2" w:rsidRPr="00C954B3">
        <w:rPr>
          <w:rFonts w:ascii="Times New Roman" w:eastAsia="Times New Roman" w:hAnsi="Times New Roman" w:cs="Times New Roman"/>
          <w:b/>
          <w:bCs/>
          <w:sz w:val="24"/>
          <w:szCs w:val="24"/>
          <w:lang w:eastAsia="hr-HR"/>
        </w:rPr>
        <w:t xml:space="preserve">. </w:t>
      </w:r>
      <w:r w:rsidR="001111BC" w:rsidRPr="00C954B3">
        <w:rPr>
          <w:rFonts w:ascii="Times New Roman" w:eastAsia="Times New Roman" w:hAnsi="Times New Roman" w:cs="Times New Roman"/>
          <w:b/>
          <w:bCs/>
          <w:sz w:val="24"/>
          <w:szCs w:val="24"/>
          <w:lang w:eastAsia="hr-HR"/>
        </w:rPr>
        <w:t>Zatvaranje slučaja nepravilnosti</w:t>
      </w:r>
      <w:bookmarkEnd w:id="65"/>
      <w:bookmarkEnd w:id="66"/>
    </w:p>
    <w:p w14:paraId="22350D81" w14:textId="77777777" w:rsidR="00C55D4C" w:rsidRPr="00C954B3" w:rsidRDefault="00C55D4C" w:rsidP="007A13DF">
      <w:pPr>
        <w:spacing w:after="0"/>
        <w:rPr>
          <w:rFonts w:ascii="Times New Roman" w:hAnsi="Times New Roman" w:cs="Times New Roman"/>
          <w:lang w:eastAsia="hr-HR"/>
        </w:rPr>
      </w:pPr>
    </w:p>
    <w:p w14:paraId="6853C622" w14:textId="77777777" w:rsidR="00C55D4C" w:rsidRPr="00C954B3" w:rsidRDefault="001111BC" w:rsidP="007A13DF">
      <w:pPr>
        <w:spacing w:after="0"/>
        <w:jc w:val="both"/>
        <w:rPr>
          <w:rFonts w:ascii="Times New Roman" w:hAnsi="Times New Roman" w:cs="Times New Roman"/>
          <w:sz w:val="24"/>
          <w:szCs w:val="24"/>
          <w:lang w:eastAsia="hr-HR"/>
        </w:rPr>
      </w:pPr>
      <w:bookmarkStart w:id="67" w:name="_Toc3383272"/>
      <w:bookmarkStart w:id="68" w:name="_Toc3383370"/>
      <w:r w:rsidRPr="00C954B3">
        <w:rPr>
          <w:rFonts w:ascii="Times New Roman" w:hAnsi="Times New Roman" w:cs="Times New Roman"/>
          <w:sz w:val="24"/>
          <w:szCs w:val="24"/>
          <w:lang w:eastAsia="hr-HR"/>
        </w:rPr>
        <w:t>Slučaj nepravilnosti smatra se zatvorenim u sljedećim slučajevima:</w:t>
      </w:r>
      <w:bookmarkEnd w:id="67"/>
      <w:bookmarkEnd w:id="68"/>
    </w:p>
    <w:p w14:paraId="70E4EFFF" w14:textId="77777777" w:rsidR="00C55D4C" w:rsidRPr="00C954B3" w:rsidRDefault="00B82228" w:rsidP="007A13DF">
      <w:pPr>
        <w:spacing w:before="120" w:after="0"/>
        <w:jc w:val="both"/>
        <w:rPr>
          <w:rFonts w:ascii="Times New Roman" w:hAnsi="Times New Roman" w:cs="Times New Roman"/>
          <w:sz w:val="24"/>
          <w:szCs w:val="24"/>
        </w:rPr>
      </w:pPr>
      <w:bookmarkStart w:id="69" w:name="_Toc3383273"/>
      <w:bookmarkStart w:id="70" w:name="_Toc3383371"/>
      <w:r w:rsidRPr="00C954B3">
        <w:rPr>
          <w:rFonts w:ascii="Times New Roman" w:hAnsi="Times New Roman" w:cs="Times New Roman"/>
          <w:sz w:val="24"/>
          <w:szCs w:val="24"/>
        </w:rPr>
        <w:t xml:space="preserve">- </w:t>
      </w:r>
      <w:r w:rsidR="001111BC" w:rsidRPr="00C954B3">
        <w:rPr>
          <w:rFonts w:ascii="Times New Roman" w:hAnsi="Times New Roman" w:cs="Times New Roman"/>
          <w:sz w:val="24"/>
          <w:szCs w:val="24"/>
        </w:rPr>
        <w:t>donesena je odluka da se utvrđeni slučaj ne smatra nepravilnošću; ili</w:t>
      </w:r>
      <w:bookmarkEnd w:id="69"/>
      <w:bookmarkEnd w:id="70"/>
    </w:p>
    <w:p w14:paraId="19D80E30" w14:textId="5F9517D9" w:rsidR="001111BC" w:rsidRPr="00C954B3" w:rsidRDefault="00B82228" w:rsidP="007A13DF">
      <w:pPr>
        <w:spacing w:before="120" w:after="0"/>
        <w:jc w:val="both"/>
        <w:rPr>
          <w:rFonts w:ascii="Times New Roman" w:hAnsi="Times New Roman" w:cs="Times New Roman"/>
          <w:sz w:val="24"/>
          <w:szCs w:val="24"/>
        </w:rPr>
      </w:pPr>
      <w:bookmarkStart w:id="71" w:name="_Toc3383274"/>
      <w:bookmarkStart w:id="72" w:name="_Toc3383372"/>
      <w:r w:rsidRPr="00C954B3">
        <w:rPr>
          <w:rFonts w:ascii="Times New Roman" w:hAnsi="Times New Roman" w:cs="Times New Roman"/>
          <w:sz w:val="24"/>
          <w:szCs w:val="24"/>
        </w:rPr>
        <w:t xml:space="preserve">- </w:t>
      </w:r>
      <w:r w:rsidR="001111BC" w:rsidRPr="00C954B3">
        <w:rPr>
          <w:rFonts w:ascii="Times New Roman" w:hAnsi="Times New Roman" w:cs="Times New Roman"/>
          <w:sz w:val="24"/>
          <w:szCs w:val="24"/>
        </w:rPr>
        <w:t xml:space="preserve">provedene su sve korektivne mjere i svi neprihvatljivi izdaci su vraćeni ili ustegnuti iz </w:t>
      </w:r>
      <w:r w:rsidR="004E015C" w:rsidRPr="00C954B3">
        <w:rPr>
          <w:rFonts w:ascii="Times New Roman" w:hAnsi="Times New Roman" w:cs="Times New Roman"/>
          <w:sz w:val="24"/>
          <w:szCs w:val="24"/>
        </w:rPr>
        <w:t xml:space="preserve">Zahtjeva za </w:t>
      </w:r>
      <w:r w:rsidR="00151A32" w:rsidRPr="00C954B3">
        <w:rPr>
          <w:rFonts w:ascii="Times New Roman" w:hAnsi="Times New Roman" w:cs="Times New Roman"/>
          <w:sz w:val="24"/>
          <w:szCs w:val="24"/>
        </w:rPr>
        <w:t>plaćanje EK</w:t>
      </w:r>
      <w:r w:rsidR="001111BC" w:rsidRPr="00C954B3">
        <w:rPr>
          <w:rFonts w:ascii="Times New Roman" w:hAnsi="Times New Roman" w:cs="Times New Roman"/>
          <w:sz w:val="24"/>
          <w:szCs w:val="24"/>
        </w:rPr>
        <w:t>, osim kada navedeno nije moguće jer je na temelju pravomoćne odluke nadležnog tijela utvrđen gubitak zahtjeva za zaštitu prava na prisilno ostvarivanje tražbine (zastara prava), ili se tražbina nije mogla (prisilno) ostvariti zbog drugih, na temelju propisa osnovanih razloga.</w:t>
      </w:r>
      <w:bookmarkEnd w:id="71"/>
      <w:bookmarkEnd w:id="72"/>
    </w:p>
    <w:p w14:paraId="10A5075B" w14:textId="77777777" w:rsidR="00C55D4C" w:rsidRPr="00C954B3" w:rsidRDefault="00C55D4C" w:rsidP="007A13DF">
      <w:pPr>
        <w:spacing w:after="0"/>
        <w:jc w:val="both"/>
        <w:rPr>
          <w:rFonts w:ascii="Times New Roman" w:hAnsi="Times New Roman" w:cs="Times New Roman"/>
          <w:sz w:val="24"/>
          <w:szCs w:val="24"/>
          <w:lang w:eastAsia="hr-HR"/>
        </w:rPr>
      </w:pPr>
    </w:p>
    <w:p w14:paraId="2617DF37" w14:textId="2E435332" w:rsidR="001111BC" w:rsidRPr="00C954B3" w:rsidRDefault="001111BC" w:rsidP="007A13DF">
      <w:pPr>
        <w:spacing w:after="0"/>
        <w:jc w:val="both"/>
        <w:rPr>
          <w:rFonts w:ascii="Times New Roman" w:hAnsi="Times New Roman" w:cs="Times New Roman"/>
          <w:sz w:val="24"/>
          <w:szCs w:val="24"/>
          <w:lang w:eastAsia="hr-HR"/>
        </w:rPr>
      </w:pPr>
      <w:bookmarkStart w:id="73" w:name="_Toc3383275"/>
      <w:bookmarkStart w:id="74" w:name="_Toc3383373"/>
      <w:r w:rsidRPr="00C954B3">
        <w:rPr>
          <w:rFonts w:ascii="Times New Roman" w:hAnsi="Times New Roman" w:cs="Times New Roman"/>
          <w:sz w:val="24"/>
          <w:szCs w:val="24"/>
          <w:lang w:eastAsia="hr-HR"/>
        </w:rPr>
        <w:t xml:space="preserve">Zatvaranje slučaja nepravilnosti ne utječe na obvezu izvještavanja od strane </w:t>
      </w:r>
      <w:r w:rsidR="00A25A89" w:rsidRPr="00C954B3">
        <w:rPr>
          <w:rFonts w:ascii="Times New Roman" w:hAnsi="Times New Roman" w:cs="Times New Roman"/>
          <w:sz w:val="24"/>
          <w:szCs w:val="24"/>
          <w:lang w:eastAsia="hr-HR"/>
        </w:rPr>
        <w:t>PT</w:t>
      </w:r>
      <w:r w:rsidRPr="00C954B3">
        <w:rPr>
          <w:rFonts w:ascii="Times New Roman" w:hAnsi="Times New Roman" w:cs="Times New Roman"/>
          <w:sz w:val="24"/>
          <w:szCs w:val="24"/>
          <w:lang w:eastAsia="hr-HR"/>
        </w:rPr>
        <w:t xml:space="preserve">, u slučajevima u kojima su pokrenuti odgovarajući postupci (kazneni, prekršajni i drugi) te navedena obveza postoji sve do okončanja odgovarajućeg postupka i donošenja pravomoćne odluke (u odnosu na one informacije koje mogu biti ili jesu </w:t>
      </w:r>
      <w:r w:rsidR="00C50095" w:rsidRPr="00C954B3">
        <w:rPr>
          <w:rFonts w:ascii="Times New Roman" w:hAnsi="Times New Roman" w:cs="Times New Roman"/>
          <w:sz w:val="24"/>
          <w:szCs w:val="24"/>
          <w:lang w:eastAsia="hr-HR"/>
        </w:rPr>
        <w:t>PT-u</w:t>
      </w:r>
      <w:r w:rsidRPr="00C954B3">
        <w:rPr>
          <w:rFonts w:ascii="Times New Roman" w:hAnsi="Times New Roman" w:cs="Times New Roman"/>
          <w:sz w:val="24"/>
          <w:szCs w:val="24"/>
          <w:lang w:eastAsia="hr-HR"/>
        </w:rPr>
        <w:t xml:space="preserve"> dostupne).</w:t>
      </w:r>
      <w:bookmarkEnd w:id="73"/>
      <w:bookmarkEnd w:id="74"/>
    </w:p>
    <w:p w14:paraId="7CDAFA72" w14:textId="77777777" w:rsidR="00C55D4C" w:rsidRPr="00C954B3" w:rsidRDefault="00C55D4C" w:rsidP="007A13DF">
      <w:pPr>
        <w:spacing w:after="0"/>
        <w:jc w:val="both"/>
        <w:rPr>
          <w:rFonts w:ascii="Times New Roman" w:hAnsi="Times New Roman" w:cs="Times New Roman"/>
          <w:sz w:val="24"/>
          <w:szCs w:val="24"/>
          <w:lang w:eastAsia="hr-HR"/>
        </w:rPr>
      </w:pPr>
    </w:p>
    <w:p w14:paraId="3E369F04" w14:textId="7D9F76EF" w:rsidR="00335CF0" w:rsidRPr="00C954B3" w:rsidRDefault="001111BC" w:rsidP="00196512">
      <w:pPr>
        <w:spacing w:after="0"/>
        <w:jc w:val="both"/>
        <w:rPr>
          <w:rFonts w:ascii="Times New Roman" w:hAnsi="Times New Roman" w:cs="Times New Roman"/>
          <w:sz w:val="24"/>
          <w:szCs w:val="24"/>
          <w:lang w:eastAsia="hr-HR"/>
        </w:rPr>
      </w:pPr>
      <w:bookmarkStart w:id="75" w:name="_Toc3383276"/>
      <w:bookmarkStart w:id="76" w:name="_Toc3383374"/>
      <w:r w:rsidRPr="00C954B3">
        <w:rPr>
          <w:rFonts w:ascii="Times New Roman" w:hAnsi="Times New Roman" w:cs="Times New Roman"/>
          <w:sz w:val="24"/>
          <w:szCs w:val="24"/>
          <w:lang w:eastAsia="hr-HR"/>
        </w:rPr>
        <w:t xml:space="preserve">Postupak povrata neosnovano plaćenih iznosa iz sredstava </w:t>
      </w:r>
      <w:r w:rsidR="00151A32" w:rsidRPr="00C954B3">
        <w:rPr>
          <w:rFonts w:ascii="Times New Roman" w:hAnsi="Times New Roman" w:cs="Times New Roman"/>
          <w:sz w:val="24"/>
          <w:szCs w:val="24"/>
          <w:lang w:eastAsia="hr-HR"/>
        </w:rPr>
        <w:t>Mehanizma za oporavak i otpornost</w:t>
      </w:r>
      <w:r w:rsidRPr="00C954B3">
        <w:rPr>
          <w:rFonts w:ascii="Times New Roman" w:hAnsi="Times New Roman" w:cs="Times New Roman"/>
          <w:sz w:val="24"/>
          <w:szCs w:val="24"/>
          <w:lang w:eastAsia="hr-HR"/>
        </w:rPr>
        <w:t xml:space="preserve"> i povezanog sufinanciranja opisan je u </w:t>
      </w:r>
      <w:r w:rsidR="00151A32" w:rsidRPr="00C954B3">
        <w:rPr>
          <w:rFonts w:ascii="Times New Roman" w:hAnsi="Times New Roman" w:cs="Times New Roman"/>
          <w:sz w:val="24"/>
          <w:szCs w:val="24"/>
          <w:lang w:eastAsia="hr-HR"/>
        </w:rPr>
        <w:t xml:space="preserve">procedurama za </w:t>
      </w:r>
      <w:r w:rsidR="00FC1476" w:rsidRPr="00C954B3">
        <w:rPr>
          <w:rFonts w:ascii="Times New Roman" w:hAnsi="Times New Roman" w:cs="Times New Roman"/>
          <w:sz w:val="24"/>
          <w:szCs w:val="24"/>
          <w:lang w:eastAsia="hr-HR"/>
        </w:rPr>
        <w:t>U</w:t>
      </w:r>
      <w:r w:rsidRPr="00C954B3">
        <w:rPr>
          <w:rFonts w:ascii="Times New Roman" w:hAnsi="Times New Roman" w:cs="Times New Roman"/>
          <w:sz w:val="24"/>
          <w:szCs w:val="24"/>
          <w:lang w:eastAsia="hr-HR"/>
        </w:rPr>
        <w:t>pravljanje ugovorima o dodjeli bespovratnih sredstava</w:t>
      </w:r>
      <w:r w:rsidR="006B0879" w:rsidRPr="00C954B3">
        <w:rPr>
          <w:rFonts w:ascii="Times New Roman" w:hAnsi="Times New Roman" w:cs="Times New Roman"/>
          <w:sz w:val="24"/>
          <w:szCs w:val="24"/>
          <w:lang w:eastAsia="hr-HR"/>
        </w:rPr>
        <w:t xml:space="preserve"> (Pravilo </w:t>
      </w:r>
      <w:r w:rsidR="00FC1476" w:rsidRPr="00C954B3">
        <w:rPr>
          <w:rFonts w:ascii="Times New Roman" w:hAnsi="Times New Roman" w:cs="Times New Roman"/>
          <w:sz w:val="24"/>
          <w:szCs w:val="24"/>
          <w:lang w:eastAsia="hr-HR"/>
        </w:rPr>
        <w:t>03)</w:t>
      </w:r>
      <w:r w:rsidRPr="00C954B3">
        <w:rPr>
          <w:rFonts w:ascii="Times New Roman" w:hAnsi="Times New Roman" w:cs="Times New Roman"/>
          <w:sz w:val="24"/>
          <w:szCs w:val="24"/>
          <w:lang w:eastAsia="hr-HR"/>
        </w:rPr>
        <w:t>.</w:t>
      </w:r>
      <w:bookmarkEnd w:id="75"/>
      <w:bookmarkEnd w:id="76"/>
      <w:r w:rsidR="000059C6" w:rsidRPr="00C954B3">
        <w:rPr>
          <w:rFonts w:ascii="Times New Roman" w:hAnsi="Times New Roman" w:cs="Times New Roman"/>
          <w:sz w:val="24"/>
          <w:szCs w:val="24"/>
          <w:lang w:eastAsia="hr-HR"/>
        </w:rPr>
        <w:t xml:space="preserve"> PT priprema Z</w:t>
      </w:r>
      <w:r w:rsidR="00335CF0" w:rsidRPr="00C954B3">
        <w:rPr>
          <w:rFonts w:ascii="Times New Roman" w:hAnsi="Times New Roman" w:cs="Times New Roman"/>
          <w:sz w:val="24"/>
          <w:szCs w:val="24"/>
          <w:lang w:eastAsia="hr-HR"/>
        </w:rPr>
        <w:t>ahtjev za povrat sredstava</w:t>
      </w:r>
      <w:r w:rsidR="000059C6" w:rsidRPr="00C954B3">
        <w:rPr>
          <w:rFonts w:ascii="Times New Roman" w:hAnsi="Times New Roman" w:cs="Times New Roman"/>
          <w:sz w:val="24"/>
          <w:szCs w:val="24"/>
          <w:lang w:eastAsia="hr-HR"/>
        </w:rPr>
        <w:t xml:space="preserve"> (Prilog 05)</w:t>
      </w:r>
      <w:r w:rsidR="00335CF0" w:rsidRPr="00C954B3">
        <w:rPr>
          <w:rFonts w:ascii="Times New Roman" w:hAnsi="Times New Roman" w:cs="Times New Roman"/>
          <w:sz w:val="24"/>
          <w:szCs w:val="24"/>
          <w:lang w:eastAsia="hr-HR"/>
        </w:rPr>
        <w:t>, a NT</w:t>
      </w:r>
      <w:r w:rsidR="00196512" w:rsidRPr="00C954B3">
        <w:rPr>
          <w:rFonts w:ascii="Times New Roman" w:hAnsi="Times New Roman" w:cs="Times New Roman"/>
          <w:sz w:val="24"/>
          <w:szCs w:val="24"/>
          <w:lang w:eastAsia="hr-HR"/>
        </w:rPr>
        <w:t xml:space="preserve"> sve povrate mora</w:t>
      </w:r>
      <w:r w:rsidR="00335CF0" w:rsidRPr="00C954B3">
        <w:rPr>
          <w:rFonts w:ascii="Times New Roman" w:hAnsi="Times New Roman" w:cs="Times New Roman"/>
          <w:sz w:val="24"/>
          <w:szCs w:val="24"/>
          <w:lang w:eastAsia="hr-HR"/>
        </w:rPr>
        <w:t xml:space="preserve"> evidentirati u Registru povrata (Prilog 0</w:t>
      </w:r>
      <w:r w:rsidR="000059C6" w:rsidRPr="00C954B3">
        <w:rPr>
          <w:rFonts w:ascii="Times New Roman" w:hAnsi="Times New Roman" w:cs="Times New Roman"/>
          <w:sz w:val="24"/>
          <w:szCs w:val="24"/>
          <w:lang w:eastAsia="hr-HR"/>
        </w:rPr>
        <w:t>7</w:t>
      </w:r>
      <w:r w:rsidR="00335CF0" w:rsidRPr="00C954B3">
        <w:rPr>
          <w:rFonts w:ascii="Times New Roman" w:hAnsi="Times New Roman" w:cs="Times New Roman"/>
          <w:sz w:val="24"/>
          <w:szCs w:val="24"/>
          <w:lang w:eastAsia="hr-HR"/>
        </w:rPr>
        <w:t>).</w:t>
      </w:r>
      <w:r w:rsidR="00196512" w:rsidRPr="00C954B3">
        <w:rPr>
          <w:rFonts w:ascii="Times New Roman" w:hAnsi="Times New Roman" w:cs="Times New Roman"/>
          <w:sz w:val="24"/>
          <w:szCs w:val="24"/>
          <w:lang w:eastAsia="hr-HR"/>
        </w:rPr>
        <w:t xml:space="preserve"> U Registru povrata su uključeni svi neizvršeni povrati i vraćeni iznosi od </w:t>
      </w:r>
      <w:r w:rsidR="00335CF0" w:rsidRPr="00C954B3">
        <w:rPr>
          <w:rFonts w:ascii="Times New Roman" w:hAnsi="Times New Roman" w:cs="Times New Roman"/>
          <w:sz w:val="24"/>
          <w:szCs w:val="24"/>
          <w:lang w:eastAsia="hr-HR"/>
        </w:rPr>
        <w:t xml:space="preserve">razdoblja prihvatljivosti </w:t>
      </w:r>
      <w:r w:rsidR="00196512" w:rsidRPr="00C954B3">
        <w:rPr>
          <w:rFonts w:ascii="Times New Roman" w:hAnsi="Times New Roman" w:cs="Times New Roman"/>
          <w:sz w:val="24"/>
          <w:szCs w:val="24"/>
          <w:lang w:eastAsia="hr-HR"/>
        </w:rPr>
        <w:t>do kraja izvještajnog razdoblja. NT dostavlja Registar p</w:t>
      </w:r>
      <w:r w:rsidR="000059C6" w:rsidRPr="00C954B3">
        <w:rPr>
          <w:rFonts w:ascii="Times New Roman" w:hAnsi="Times New Roman" w:cs="Times New Roman"/>
          <w:sz w:val="24"/>
          <w:szCs w:val="24"/>
          <w:lang w:eastAsia="hr-HR"/>
        </w:rPr>
        <w:t>ovrata NF-u u vrijeme pripreme Z</w:t>
      </w:r>
      <w:r w:rsidR="00196512" w:rsidRPr="00C954B3">
        <w:rPr>
          <w:rFonts w:ascii="Times New Roman" w:hAnsi="Times New Roman" w:cs="Times New Roman"/>
          <w:sz w:val="24"/>
          <w:szCs w:val="24"/>
          <w:lang w:eastAsia="hr-HR"/>
        </w:rPr>
        <w:t>ahtjeva za plaćanje prema EK u roku određenom od strane NF-a.</w:t>
      </w:r>
      <w:r w:rsidR="00335CF0" w:rsidRPr="00C954B3">
        <w:rPr>
          <w:rFonts w:ascii="Times New Roman" w:hAnsi="Times New Roman" w:cs="Times New Roman"/>
          <w:sz w:val="24"/>
          <w:szCs w:val="24"/>
          <w:lang w:eastAsia="hr-HR"/>
        </w:rPr>
        <w:t xml:space="preserve"> </w:t>
      </w:r>
    </w:p>
    <w:p w14:paraId="083ED2A2" w14:textId="121A7BFD" w:rsidR="00335CF0" w:rsidRPr="00C954B3" w:rsidRDefault="00335CF0" w:rsidP="007A13DF">
      <w:pPr>
        <w:spacing w:after="0"/>
        <w:jc w:val="both"/>
        <w:rPr>
          <w:rFonts w:ascii="Times New Roman" w:hAnsi="Times New Roman" w:cs="Times New Roman"/>
          <w:sz w:val="24"/>
          <w:szCs w:val="24"/>
          <w:lang w:eastAsia="hr-HR"/>
        </w:rPr>
      </w:pPr>
    </w:p>
    <w:p w14:paraId="16821096" w14:textId="0873E151" w:rsidR="00196512" w:rsidRPr="00C954B3" w:rsidRDefault="00196512" w:rsidP="000059C6">
      <w:pPr>
        <w:pBdr>
          <w:top w:val="none" w:sz="0" w:space="0" w:color="000000"/>
          <w:left w:val="none" w:sz="0" w:space="0" w:color="000000"/>
          <w:bottom w:val="none" w:sz="0" w:space="0" w:color="000000"/>
          <w:right w:val="none" w:sz="0" w:space="0" w:color="000000"/>
        </w:pBdr>
        <w:spacing w:after="0" w:line="240" w:lineRule="auto"/>
        <w:jc w:val="both"/>
        <w:rPr>
          <w:rFonts w:ascii="Times New Roman" w:eastAsia="Times New Roman" w:hAnsi="Times New Roman" w:cs="Times New Roman"/>
          <w:sz w:val="24"/>
          <w:szCs w:val="24"/>
          <w:lang w:eastAsia="hr-HR"/>
        </w:rPr>
      </w:pPr>
    </w:p>
    <w:p w14:paraId="6E9B45C8" w14:textId="77777777" w:rsidR="00196512" w:rsidRPr="00C954B3" w:rsidRDefault="00196512" w:rsidP="007A13DF">
      <w:pPr>
        <w:pBdr>
          <w:top w:val="none" w:sz="0" w:space="0" w:color="000000"/>
          <w:left w:val="none" w:sz="0" w:space="0" w:color="000000"/>
          <w:bottom w:val="none" w:sz="0" w:space="0" w:color="000000"/>
          <w:right w:val="none" w:sz="0" w:space="0" w:color="000000"/>
        </w:pBdr>
        <w:spacing w:after="0" w:line="240" w:lineRule="auto"/>
        <w:ind w:left="1247"/>
        <w:jc w:val="both"/>
        <w:rPr>
          <w:rFonts w:ascii="Times New Roman" w:eastAsia="Times New Roman" w:hAnsi="Times New Roman" w:cs="Times New Roman"/>
          <w:sz w:val="24"/>
          <w:szCs w:val="24"/>
          <w:lang w:eastAsia="hr-HR"/>
        </w:rPr>
      </w:pPr>
    </w:p>
    <w:p w14:paraId="55BD39EC" w14:textId="631ECAE7" w:rsidR="001111BC" w:rsidRPr="00C954B3" w:rsidRDefault="00020B71" w:rsidP="007A13DF">
      <w:pPr>
        <w:pBdr>
          <w:top w:val="none" w:sz="0" w:space="0" w:color="000000"/>
          <w:left w:val="none" w:sz="0" w:space="0" w:color="000000"/>
          <w:bottom w:val="none" w:sz="0" w:space="0" w:color="000000"/>
          <w:right w:val="none" w:sz="0" w:space="0" w:color="000000"/>
        </w:pBdr>
        <w:spacing w:after="0" w:line="240" w:lineRule="auto"/>
        <w:jc w:val="both"/>
        <w:rPr>
          <w:rFonts w:ascii="Times New Roman" w:eastAsia="Times New Roman" w:hAnsi="Times New Roman" w:cs="Times New Roman"/>
          <w:b/>
          <w:sz w:val="24"/>
          <w:szCs w:val="24"/>
          <w:lang w:eastAsia="hr-HR"/>
        </w:rPr>
      </w:pPr>
      <w:r w:rsidRPr="00C954B3">
        <w:rPr>
          <w:rFonts w:ascii="Times New Roman" w:eastAsia="Times New Roman" w:hAnsi="Times New Roman" w:cs="Times New Roman"/>
          <w:b/>
          <w:sz w:val="24"/>
          <w:szCs w:val="24"/>
          <w:lang w:eastAsia="hr-HR"/>
        </w:rPr>
        <w:t>4</w:t>
      </w:r>
      <w:r w:rsidR="007574A2" w:rsidRPr="00C954B3">
        <w:rPr>
          <w:rFonts w:ascii="Times New Roman" w:eastAsia="Times New Roman" w:hAnsi="Times New Roman" w:cs="Times New Roman"/>
          <w:b/>
          <w:sz w:val="24"/>
          <w:szCs w:val="24"/>
          <w:lang w:eastAsia="hr-HR"/>
        </w:rPr>
        <w:t>.3.</w:t>
      </w:r>
      <w:r w:rsidRPr="00C954B3">
        <w:rPr>
          <w:rFonts w:ascii="Times New Roman" w:eastAsia="Times New Roman" w:hAnsi="Times New Roman" w:cs="Times New Roman"/>
          <w:b/>
          <w:sz w:val="24"/>
          <w:szCs w:val="24"/>
          <w:lang w:eastAsia="hr-HR"/>
        </w:rPr>
        <w:t>2</w:t>
      </w:r>
      <w:r w:rsidR="007574A2" w:rsidRPr="00C954B3">
        <w:rPr>
          <w:rFonts w:ascii="Times New Roman" w:eastAsia="Times New Roman" w:hAnsi="Times New Roman" w:cs="Times New Roman"/>
          <w:b/>
          <w:sz w:val="24"/>
          <w:szCs w:val="24"/>
          <w:lang w:eastAsia="hr-HR"/>
        </w:rPr>
        <w:t xml:space="preserve">. </w:t>
      </w:r>
      <w:r w:rsidR="001111BC" w:rsidRPr="00C954B3">
        <w:rPr>
          <w:rFonts w:ascii="Times New Roman" w:eastAsia="Times New Roman" w:hAnsi="Times New Roman" w:cs="Times New Roman"/>
          <w:b/>
          <w:sz w:val="24"/>
          <w:szCs w:val="24"/>
          <w:lang w:eastAsia="hr-HR"/>
        </w:rPr>
        <w:t xml:space="preserve">Evidentiranje podataka o upravljanju nepravilnostima </w:t>
      </w:r>
    </w:p>
    <w:p w14:paraId="5763F663" w14:textId="77777777" w:rsidR="007A13DF" w:rsidRPr="00C954B3" w:rsidRDefault="007A13DF" w:rsidP="007A13DF">
      <w:pPr>
        <w:spacing w:after="0"/>
        <w:jc w:val="both"/>
        <w:rPr>
          <w:rFonts w:ascii="Times New Roman" w:hAnsi="Times New Roman" w:cs="Times New Roman"/>
          <w:sz w:val="24"/>
          <w:szCs w:val="24"/>
          <w:lang w:eastAsia="hr-HR"/>
        </w:rPr>
      </w:pPr>
      <w:bookmarkStart w:id="77" w:name="_Toc3383277"/>
      <w:bookmarkStart w:id="78" w:name="_Toc3383375"/>
    </w:p>
    <w:p w14:paraId="2D29BD09" w14:textId="4B3465B5" w:rsidR="006142B1" w:rsidRPr="00C954B3" w:rsidRDefault="00C50095" w:rsidP="007A13DF">
      <w:pPr>
        <w:spacing w:after="0"/>
        <w:jc w:val="both"/>
        <w:rPr>
          <w:rFonts w:ascii="Times New Roman" w:hAnsi="Times New Roman" w:cs="Times New Roman"/>
          <w:sz w:val="24"/>
          <w:szCs w:val="24"/>
          <w:lang w:eastAsia="hr-HR"/>
        </w:rPr>
      </w:pPr>
      <w:r w:rsidRPr="00C954B3">
        <w:rPr>
          <w:rFonts w:ascii="Times New Roman" w:hAnsi="Times New Roman" w:cs="Times New Roman"/>
          <w:sz w:val="24"/>
          <w:szCs w:val="24"/>
          <w:lang w:eastAsia="hr-HR"/>
        </w:rPr>
        <w:t>PT</w:t>
      </w:r>
      <w:r w:rsidR="006142B1" w:rsidRPr="00C954B3">
        <w:rPr>
          <w:rFonts w:ascii="Times New Roman" w:hAnsi="Times New Roman" w:cs="Times New Roman"/>
          <w:sz w:val="24"/>
          <w:szCs w:val="24"/>
          <w:lang w:eastAsia="hr-HR"/>
        </w:rPr>
        <w:t xml:space="preserve"> vodi Registar nepravilnosti (Prilog </w:t>
      </w:r>
      <w:r w:rsidR="00C33857" w:rsidRPr="00C954B3">
        <w:rPr>
          <w:rFonts w:ascii="Times New Roman" w:hAnsi="Times New Roman" w:cs="Times New Roman"/>
          <w:sz w:val="24"/>
          <w:szCs w:val="24"/>
          <w:lang w:eastAsia="hr-HR"/>
        </w:rPr>
        <w:t>0</w:t>
      </w:r>
      <w:r w:rsidR="006142B1" w:rsidRPr="00C954B3">
        <w:rPr>
          <w:rFonts w:ascii="Times New Roman" w:hAnsi="Times New Roman" w:cs="Times New Roman"/>
          <w:sz w:val="24"/>
          <w:szCs w:val="24"/>
          <w:lang w:eastAsia="hr-HR"/>
        </w:rPr>
        <w:t>2) i u njega bilježi sve nepravilnosti i sumnje na nepravilnosti od početka razdoblja prihvatljivosti</w:t>
      </w:r>
      <w:r w:rsidR="00EF2862" w:rsidRPr="00C954B3">
        <w:rPr>
          <w:rFonts w:ascii="Times New Roman" w:hAnsi="Times New Roman" w:cs="Times New Roman"/>
          <w:sz w:val="24"/>
          <w:szCs w:val="24"/>
          <w:lang w:eastAsia="hr-HR"/>
        </w:rPr>
        <w:t xml:space="preserve"> (01. veljače 2020.)</w:t>
      </w:r>
      <w:r w:rsidR="006142B1" w:rsidRPr="00C954B3">
        <w:rPr>
          <w:rFonts w:ascii="Times New Roman" w:hAnsi="Times New Roman" w:cs="Times New Roman"/>
          <w:sz w:val="24"/>
          <w:szCs w:val="24"/>
          <w:lang w:eastAsia="hr-HR"/>
        </w:rPr>
        <w:t xml:space="preserve">. Registar sa prikazom stanja na zadnji dan proteklog mjeseca, podnosi se </w:t>
      </w:r>
      <w:r w:rsidR="00F86DB8" w:rsidRPr="00C954B3">
        <w:rPr>
          <w:rFonts w:ascii="Times New Roman" w:hAnsi="Times New Roman" w:cs="Times New Roman"/>
          <w:sz w:val="24"/>
          <w:szCs w:val="24"/>
        </w:rPr>
        <w:t>NT</w:t>
      </w:r>
      <w:r w:rsidR="000059C6" w:rsidRPr="00C954B3">
        <w:rPr>
          <w:rFonts w:ascii="Times New Roman" w:hAnsi="Times New Roman" w:cs="Times New Roman"/>
          <w:sz w:val="24"/>
          <w:szCs w:val="24"/>
        </w:rPr>
        <w:t>-u</w:t>
      </w:r>
      <w:r w:rsidR="00861276" w:rsidRPr="00C954B3">
        <w:rPr>
          <w:rFonts w:ascii="Times New Roman" w:hAnsi="Times New Roman" w:cs="Times New Roman"/>
          <w:sz w:val="24"/>
          <w:szCs w:val="24"/>
        </w:rPr>
        <w:t xml:space="preserve">, </w:t>
      </w:r>
      <w:r w:rsidR="00F86DB8" w:rsidRPr="00C954B3">
        <w:rPr>
          <w:rFonts w:ascii="Times New Roman" w:hAnsi="Times New Roman" w:cs="Times New Roman"/>
          <w:sz w:val="24"/>
          <w:szCs w:val="24"/>
        </w:rPr>
        <w:t>NF</w:t>
      </w:r>
      <w:r w:rsidR="000059C6" w:rsidRPr="00C954B3">
        <w:rPr>
          <w:rFonts w:ascii="Times New Roman" w:hAnsi="Times New Roman" w:cs="Times New Roman"/>
          <w:sz w:val="24"/>
          <w:szCs w:val="24"/>
        </w:rPr>
        <w:t>-u</w:t>
      </w:r>
      <w:r w:rsidR="00861276" w:rsidRPr="00C954B3">
        <w:rPr>
          <w:rFonts w:ascii="Times New Roman" w:hAnsi="Times New Roman" w:cs="Times New Roman"/>
          <w:sz w:val="24"/>
          <w:szCs w:val="24"/>
        </w:rPr>
        <w:t xml:space="preserve"> i TR</w:t>
      </w:r>
      <w:r w:rsidR="000059C6" w:rsidRPr="00C954B3">
        <w:rPr>
          <w:rFonts w:ascii="Times New Roman" w:hAnsi="Times New Roman" w:cs="Times New Roman"/>
          <w:sz w:val="24"/>
          <w:szCs w:val="24"/>
        </w:rPr>
        <w:t>-u</w:t>
      </w:r>
      <w:r w:rsidR="006142B1" w:rsidRPr="00C954B3">
        <w:rPr>
          <w:rFonts w:ascii="Times New Roman" w:hAnsi="Times New Roman" w:cs="Times New Roman"/>
          <w:sz w:val="24"/>
          <w:szCs w:val="24"/>
          <w:lang w:eastAsia="hr-HR"/>
        </w:rPr>
        <w:t xml:space="preserve"> do 10. dana u tekućem mjesecu.</w:t>
      </w:r>
      <w:bookmarkEnd w:id="77"/>
      <w:bookmarkEnd w:id="78"/>
    </w:p>
    <w:p w14:paraId="3545CD0D" w14:textId="77777777" w:rsidR="00C55D4C" w:rsidRPr="00C954B3" w:rsidRDefault="00C55D4C" w:rsidP="007A13DF">
      <w:pPr>
        <w:spacing w:after="0"/>
        <w:jc w:val="both"/>
        <w:rPr>
          <w:rFonts w:ascii="Times New Roman" w:hAnsi="Times New Roman" w:cs="Times New Roman"/>
          <w:sz w:val="24"/>
          <w:szCs w:val="24"/>
          <w:lang w:eastAsia="hr-HR"/>
        </w:rPr>
      </w:pPr>
    </w:p>
    <w:p w14:paraId="7D665A91" w14:textId="6E61E347" w:rsidR="007C7784" w:rsidRPr="00C954B3" w:rsidRDefault="00C50095" w:rsidP="004271DF">
      <w:pPr>
        <w:spacing w:after="0"/>
        <w:jc w:val="both"/>
        <w:rPr>
          <w:rFonts w:ascii="Times New Roman" w:hAnsi="Times New Roman" w:cs="Times New Roman"/>
          <w:sz w:val="24"/>
          <w:szCs w:val="24"/>
          <w:lang w:eastAsia="hr-HR"/>
        </w:rPr>
      </w:pPr>
      <w:bookmarkStart w:id="79" w:name="_Toc3383279"/>
      <w:bookmarkStart w:id="80" w:name="_Toc3383377"/>
      <w:r w:rsidRPr="00C954B3">
        <w:rPr>
          <w:rFonts w:ascii="Times New Roman" w:hAnsi="Times New Roman" w:cs="Times New Roman"/>
          <w:sz w:val="24"/>
          <w:szCs w:val="24"/>
          <w:lang w:eastAsia="hr-HR"/>
        </w:rPr>
        <w:t>PT</w:t>
      </w:r>
      <w:r w:rsidR="006142B1" w:rsidRPr="00C954B3">
        <w:rPr>
          <w:rFonts w:ascii="Times New Roman" w:hAnsi="Times New Roman" w:cs="Times New Roman"/>
          <w:sz w:val="24"/>
          <w:szCs w:val="24"/>
          <w:lang w:eastAsia="hr-HR"/>
        </w:rPr>
        <w:t xml:space="preserve"> će</w:t>
      </w:r>
      <w:r w:rsidR="00861276" w:rsidRPr="00C954B3">
        <w:rPr>
          <w:rFonts w:ascii="Times New Roman" w:hAnsi="Times New Roman" w:cs="Times New Roman"/>
          <w:sz w:val="24"/>
          <w:szCs w:val="24"/>
          <w:lang w:eastAsia="hr-HR"/>
        </w:rPr>
        <w:t xml:space="preserve"> i</w:t>
      </w:r>
      <w:r w:rsidR="006142B1" w:rsidRPr="00C954B3">
        <w:rPr>
          <w:rFonts w:ascii="Times New Roman" w:hAnsi="Times New Roman" w:cs="Times New Roman"/>
          <w:sz w:val="24"/>
          <w:szCs w:val="24"/>
          <w:lang w:eastAsia="hr-HR"/>
        </w:rPr>
        <w:t xml:space="preserve"> na zahtjev </w:t>
      </w:r>
      <w:r w:rsidR="00F86DB8" w:rsidRPr="00C954B3">
        <w:rPr>
          <w:rFonts w:ascii="Times New Roman" w:hAnsi="Times New Roman" w:cs="Times New Roman"/>
          <w:sz w:val="24"/>
          <w:szCs w:val="24"/>
        </w:rPr>
        <w:t>NT</w:t>
      </w:r>
      <w:r w:rsidR="00FC1476" w:rsidRPr="00C954B3">
        <w:rPr>
          <w:rFonts w:ascii="Times New Roman" w:hAnsi="Times New Roman" w:cs="Times New Roman"/>
          <w:sz w:val="24"/>
          <w:szCs w:val="24"/>
        </w:rPr>
        <w:t>-a</w:t>
      </w:r>
      <w:r w:rsidR="00861276" w:rsidRPr="00C954B3">
        <w:rPr>
          <w:rFonts w:ascii="Times New Roman" w:hAnsi="Times New Roman" w:cs="Times New Roman"/>
          <w:sz w:val="24"/>
          <w:szCs w:val="24"/>
        </w:rPr>
        <w:t xml:space="preserve">, </w:t>
      </w:r>
      <w:r w:rsidR="00F86DB8" w:rsidRPr="00C954B3">
        <w:rPr>
          <w:rFonts w:ascii="Times New Roman" w:hAnsi="Times New Roman" w:cs="Times New Roman"/>
          <w:sz w:val="24"/>
          <w:szCs w:val="24"/>
        </w:rPr>
        <w:t>NF</w:t>
      </w:r>
      <w:r w:rsidR="00FC1476" w:rsidRPr="00C954B3">
        <w:rPr>
          <w:rFonts w:ascii="Times New Roman" w:hAnsi="Times New Roman" w:cs="Times New Roman"/>
          <w:sz w:val="24"/>
          <w:szCs w:val="24"/>
        </w:rPr>
        <w:t>-a</w:t>
      </w:r>
      <w:r w:rsidR="00861276" w:rsidRPr="00C954B3">
        <w:rPr>
          <w:rFonts w:ascii="Times New Roman" w:hAnsi="Times New Roman" w:cs="Times New Roman"/>
          <w:sz w:val="24"/>
          <w:szCs w:val="24"/>
        </w:rPr>
        <w:t xml:space="preserve"> i TR</w:t>
      </w:r>
      <w:r w:rsidR="00FC1476" w:rsidRPr="00C954B3">
        <w:rPr>
          <w:rFonts w:ascii="Times New Roman" w:hAnsi="Times New Roman" w:cs="Times New Roman"/>
          <w:sz w:val="24"/>
          <w:szCs w:val="24"/>
        </w:rPr>
        <w:t>-a</w:t>
      </w:r>
      <w:r w:rsidR="00861276" w:rsidRPr="00C954B3">
        <w:rPr>
          <w:rFonts w:ascii="Times New Roman" w:hAnsi="Times New Roman" w:cs="Times New Roman"/>
          <w:sz w:val="24"/>
          <w:szCs w:val="24"/>
        </w:rPr>
        <w:t xml:space="preserve"> </w:t>
      </w:r>
      <w:r w:rsidR="006142B1" w:rsidRPr="00C954B3">
        <w:rPr>
          <w:rFonts w:ascii="Times New Roman" w:hAnsi="Times New Roman" w:cs="Times New Roman"/>
          <w:sz w:val="24"/>
          <w:szCs w:val="24"/>
          <w:lang w:eastAsia="hr-HR"/>
        </w:rPr>
        <w:t>dostaviti Registar nepravilnosti.</w:t>
      </w:r>
      <w:bookmarkEnd w:id="79"/>
      <w:bookmarkEnd w:id="80"/>
      <w:r w:rsidR="00B16A91" w:rsidRPr="00C954B3">
        <w:rPr>
          <w:rFonts w:ascii="Times New Roman" w:hAnsi="Times New Roman" w:cs="Times New Roman"/>
          <w:lang w:eastAsia="hr-HR"/>
        </w:rPr>
        <w:t xml:space="preserve"> </w:t>
      </w:r>
      <w:r w:rsidR="00B16A91" w:rsidRPr="00C954B3">
        <w:rPr>
          <w:rFonts w:ascii="Times New Roman" w:hAnsi="Times New Roman" w:cs="Times New Roman"/>
          <w:sz w:val="24"/>
          <w:szCs w:val="24"/>
          <w:lang w:eastAsia="hr-HR"/>
        </w:rPr>
        <w:t xml:space="preserve">U vrijeme pripreme Izjave o upravljanju i Zahtjeva za plaćanje PT dostavlja Registar </w:t>
      </w:r>
      <w:r w:rsidR="004A4BC9" w:rsidRPr="00C954B3">
        <w:rPr>
          <w:rFonts w:ascii="Times New Roman" w:hAnsi="Times New Roman" w:cs="Times New Roman"/>
          <w:sz w:val="24"/>
          <w:szCs w:val="24"/>
          <w:lang w:eastAsia="hr-HR"/>
        </w:rPr>
        <w:t>nepravilnosti NT-u, a NT</w:t>
      </w:r>
      <w:r w:rsidR="00CC2B5E" w:rsidRPr="00C954B3">
        <w:rPr>
          <w:rFonts w:ascii="Times New Roman" w:hAnsi="Times New Roman" w:cs="Times New Roman"/>
          <w:sz w:val="24"/>
          <w:szCs w:val="24"/>
          <w:lang w:eastAsia="hr-HR"/>
        </w:rPr>
        <w:t xml:space="preserve"> svu relevantnu dokumentaciju </w:t>
      </w:r>
      <w:r w:rsidR="000059C6" w:rsidRPr="00C954B3">
        <w:rPr>
          <w:rFonts w:ascii="Times New Roman" w:hAnsi="Times New Roman" w:cs="Times New Roman"/>
          <w:sz w:val="24"/>
          <w:szCs w:val="24"/>
          <w:lang w:eastAsia="hr-HR"/>
        </w:rPr>
        <w:t xml:space="preserve">dostavlja </w:t>
      </w:r>
      <w:r w:rsidR="00CC2B5E" w:rsidRPr="00C954B3">
        <w:rPr>
          <w:rFonts w:ascii="Times New Roman" w:hAnsi="Times New Roman" w:cs="Times New Roman"/>
          <w:sz w:val="24"/>
          <w:szCs w:val="24"/>
          <w:lang w:eastAsia="hr-HR"/>
        </w:rPr>
        <w:t>NF-u.</w:t>
      </w:r>
    </w:p>
    <w:p w14:paraId="3C591CCB" w14:textId="6DECA4ED" w:rsidR="005C139A" w:rsidRPr="00C954B3" w:rsidRDefault="005C139A" w:rsidP="004271DF">
      <w:pPr>
        <w:spacing w:after="0"/>
        <w:jc w:val="both"/>
        <w:rPr>
          <w:rFonts w:ascii="Times New Roman" w:hAnsi="Times New Roman" w:cs="Times New Roman"/>
          <w:sz w:val="24"/>
          <w:szCs w:val="24"/>
          <w:lang w:eastAsia="hr-HR"/>
        </w:rPr>
      </w:pPr>
    </w:p>
    <w:p w14:paraId="2A7FF9E1" w14:textId="77777777" w:rsidR="005C139A" w:rsidRPr="00C954B3" w:rsidRDefault="005C139A" w:rsidP="004271DF">
      <w:pPr>
        <w:spacing w:after="0"/>
        <w:jc w:val="both"/>
        <w:rPr>
          <w:rFonts w:ascii="Times New Roman" w:hAnsi="Times New Roman" w:cs="Times New Roman"/>
          <w:lang w:eastAsia="hr-HR"/>
        </w:rPr>
      </w:pPr>
    </w:p>
    <w:p w14:paraId="301E3C0A" w14:textId="77E7D935" w:rsidR="001111BC" w:rsidRPr="00C954B3" w:rsidRDefault="00020B71" w:rsidP="00624071">
      <w:pPr>
        <w:pBdr>
          <w:top w:val="single" w:sz="4" w:space="0" w:color="auto"/>
          <w:left w:val="single" w:sz="4" w:space="0" w:color="auto"/>
          <w:bottom w:val="single" w:sz="4" w:space="0" w:color="auto"/>
          <w:right w:val="single" w:sz="4" w:space="0" w:color="auto"/>
        </w:pBdr>
        <w:spacing w:after="0" w:line="240" w:lineRule="auto"/>
        <w:jc w:val="both"/>
        <w:outlineLvl w:val="1"/>
        <w:rPr>
          <w:rFonts w:ascii="Times New Roman" w:eastAsia="Times New Roman" w:hAnsi="Times New Roman" w:cs="Times New Roman"/>
          <w:b/>
          <w:bCs/>
          <w:sz w:val="24"/>
          <w:szCs w:val="24"/>
          <w:lang w:eastAsia="hr-HR"/>
        </w:rPr>
      </w:pPr>
      <w:bookmarkStart w:id="81" w:name="_Toc3383382"/>
      <w:bookmarkStart w:id="82" w:name="_Toc85026336"/>
      <w:bookmarkStart w:id="83" w:name="_Toc411953991"/>
      <w:bookmarkStart w:id="84" w:name="_Toc413239277"/>
      <w:bookmarkStart w:id="85" w:name="_Toc413244249"/>
      <w:bookmarkStart w:id="86" w:name="_Toc414024595"/>
      <w:bookmarkStart w:id="87" w:name="_Toc414025501"/>
      <w:r w:rsidRPr="00C954B3">
        <w:rPr>
          <w:rFonts w:ascii="Times New Roman" w:eastAsia="Times New Roman" w:hAnsi="Times New Roman" w:cs="Times New Roman"/>
          <w:b/>
          <w:bCs/>
          <w:sz w:val="24"/>
          <w:szCs w:val="24"/>
          <w:lang w:eastAsia="hr-HR"/>
        </w:rPr>
        <w:t>4</w:t>
      </w:r>
      <w:r w:rsidR="007574A2" w:rsidRPr="00C954B3">
        <w:rPr>
          <w:rFonts w:ascii="Times New Roman" w:eastAsia="Times New Roman" w:hAnsi="Times New Roman" w:cs="Times New Roman"/>
          <w:b/>
          <w:bCs/>
          <w:sz w:val="24"/>
          <w:szCs w:val="24"/>
          <w:lang w:eastAsia="hr-HR"/>
        </w:rPr>
        <w:t>.</w:t>
      </w:r>
      <w:r w:rsidRPr="00C954B3">
        <w:rPr>
          <w:rFonts w:ascii="Times New Roman" w:eastAsia="Times New Roman" w:hAnsi="Times New Roman" w:cs="Times New Roman"/>
          <w:b/>
          <w:bCs/>
          <w:sz w:val="24"/>
          <w:szCs w:val="24"/>
          <w:lang w:eastAsia="hr-HR"/>
        </w:rPr>
        <w:t>4</w:t>
      </w:r>
      <w:r w:rsidR="007574A2" w:rsidRPr="00C954B3">
        <w:rPr>
          <w:rFonts w:ascii="Times New Roman" w:eastAsia="Times New Roman" w:hAnsi="Times New Roman" w:cs="Times New Roman"/>
          <w:b/>
          <w:bCs/>
          <w:sz w:val="24"/>
          <w:szCs w:val="24"/>
          <w:lang w:eastAsia="hr-HR"/>
        </w:rPr>
        <w:t xml:space="preserve">. </w:t>
      </w:r>
      <w:r w:rsidR="001111BC" w:rsidRPr="00C954B3">
        <w:rPr>
          <w:rFonts w:ascii="Times New Roman" w:eastAsia="Times New Roman" w:hAnsi="Times New Roman" w:cs="Times New Roman"/>
          <w:b/>
          <w:bCs/>
          <w:sz w:val="24"/>
          <w:szCs w:val="24"/>
          <w:lang w:eastAsia="hr-HR"/>
        </w:rPr>
        <w:t xml:space="preserve"> Financijski učinak nepravilnosti</w:t>
      </w:r>
      <w:bookmarkEnd w:id="81"/>
      <w:bookmarkEnd w:id="82"/>
    </w:p>
    <w:p w14:paraId="12F225B3" w14:textId="77777777" w:rsidR="00C55D4C" w:rsidRPr="00C954B3" w:rsidRDefault="00C55D4C" w:rsidP="00624071">
      <w:pPr>
        <w:pBdr>
          <w:top w:val="none" w:sz="0" w:space="0" w:color="000000"/>
          <w:left w:val="none" w:sz="0" w:space="0" w:color="000000"/>
          <w:bottom w:val="none" w:sz="0" w:space="0" w:color="000000"/>
          <w:right w:val="none" w:sz="0" w:space="0" w:color="000000"/>
        </w:pBdr>
        <w:spacing w:after="0" w:line="240" w:lineRule="auto"/>
        <w:jc w:val="both"/>
        <w:rPr>
          <w:rFonts w:ascii="Times New Roman" w:eastAsia="Times New Roman" w:hAnsi="Times New Roman" w:cs="Times New Roman"/>
          <w:sz w:val="24"/>
          <w:szCs w:val="24"/>
          <w:lang w:eastAsia="hr-HR"/>
        </w:rPr>
      </w:pPr>
    </w:p>
    <w:p w14:paraId="6E9D043D" w14:textId="77777777" w:rsidR="001111BC" w:rsidRPr="00C954B3" w:rsidRDefault="001111BC" w:rsidP="00624071">
      <w:pPr>
        <w:pBdr>
          <w:top w:val="none" w:sz="0" w:space="0" w:color="000000"/>
          <w:left w:val="none" w:sz="0" w:space="0" w:color="000000"/>
          <w:bottom w:val="none" w:sz="0" w:space="0" w:color="000000"/>
          <w:right w:val="none" w:sz="0" w:space="0" w:color="000000"/>
        </w:pBdr>
        <w:spacing w:after="0" w:line="240" w:lineRule="auto"/>
        <w:jc w:val="both"/>
        <w:rPr>
          <w:rFonts w:ascii="Times New Roman" w:eastAsia="Times New Roman" w:hAnsi="Times New Roman" w:cs="Times New Roman"/>
          <w:sz w:val="24"/>
          <w:szCs w:val="24"/>
          <w:lang w:eastAsia="hr-HR"/>
        </w:rPr>
      </w:pPr>
      <w:r w:rsidRPr="00C954B3">
        <w:rPr>
          <w:rFonts w:ascii="Times New Roman" w:eastAsia="Times New Roman" w:hAnsi="Times New Roman" w:cs="Times New Roman"/>
          <w:sz w:val="24"/>
          <w:szCs w:val="24"/>
          <w:lang w:eastAsia="hr-HR"/>
        </w:rPr>
        <w:t>Financijski učinak nepravilnosti je jasan ako je moguće utvrditi opseg stavki izdataka na koje je utjecao slučaj nepravilnosti, kao i njihov iznos.</w:t>
      </w:r>
      <w:bookmarkEnd w:id="83"/>
      <w:bookmarkEnd w:id="84"/>
      <w:bookmarkEnd w:id="85"/>
      <w:bookmarkEnd w:id="86"/>
      <w:bookmarkEnd w:id="87"/>
    </w:p>
    <w:p w14:paraId="18B88B8D" w14:textId="77777777" w:rsidR="00C55D4C" w:rsidRPr="00C954B3" w:rsidRDefault="00C55D4C" w:rsidP="00624071">
      <w:pPr>
        <w:pBdr>
          <w:top w:val="none" w:sz="0" w:space="0" w:color="000000"/>
          <w:left w:val="none" w:sz="0" w:space="0" w:color="000000"/>
          <w:bottom w:val="none" w:sz="0" w:space="0" w:color="000000"/>
          <w:right w:val="none" w:sz="0" w:space="0" w:color="000000"/>
        </w:pBdr>
        <w:spacing w:after="0" w:line="240" w:lineRule="auto"/>
        <w:jc w:val="both"/>
        <w:rPr>
          <w:rFonts w:ascii="Times New Roman" w:eastAsia="Times New Roman" w:hAnsi="Times New Roman" w:cs="Times New Roman"/>
          <w:sz w:val="24"/>
          <w:szCs w:val="24"/>
          <w:lang w:eastAsia="hr-HR"/>
        </w:rPr>
      </w:pPr>
      <w:bookmarkStart w:id="88" w:name="_Toc411953992"/>
      <w:bookmarkStart w:id="89" w:name="_Toc413239278"/>
      <w:bookmarkStart w:id="90" w:name="_Toc413244250"/>
      <w:bookmarkStart w:id="91" w:name="_Toc414024596"/>
      <w:bookmarkStart w:id="92" w:name="_Toc414025502"/>
    </w:p>
    <w:p w14:paraId="7ACE6F92" w14:textId="77777777" w:rsidR="00C55D4C" w:rsidRPr="00C954B3" w:rsidRDefault="001111BC" w:rsidP="00624071">
      <w:pPr>
        <w:pBdr>
          <w:top w:val="none" w:sz="0" w:space="0" w:color="000000"/>
          <w:left w:val="none" w:sz="0" w:space="0" w:color="000000"/>
          <w:bottom w:val="none" w:sz="0" w:space="0" w:color="000000"/>
          <w:right w:val="none" w:sz="0" w:space="0" w:color="000000"/>
        </w:pBdr>
        <w:spacing w:after="0" w:line="240" w:lineRule="auto"/>
        <w:jc w:val="both"/>
        <w:rPr>
          <w:rFonts w:ascii="Times New Roman" w:eastAsia="Times New Roman" w:hAnsi="Times New Roman" w:cs="Times New Roman"/>
          <w:sz w:val="24"/>
          <w:szCs w:val="24"/>
          <w:lang w:eastAsia="hr-HR"/>
        </w:rPr>
      </w:pPr>
      <w:r w:rsidRPr="00C954B3">
        <w:rPr>
          <w:rFonts w:ascii="Times New Roman" w:eastAsia="Times New Roman" w:hAnsi="Times New Roman" w:cs="Times New Roman"/>
          <w:sz w:val="24"/>
          <w:szCs w:val="24"/>
          <w:lang w:eastAsia="hr-HR"/>
        </w:rPr>
        <w:lastRenderedPageBreak/>
        <w:t xml:space="preserve">Ako je riječ o nepravilnosti </w:t>
      </w:r>
      <w:r w:rsidRPr="00C954B3">
        <w:rPr>
          <w:rFonts w:ascii="Times New Roman" w:eastAsia="Times New Roman" w:hAnsi="Times New Roman" w:cs="Times New Roman"/>
          <w:b/>
          <w:sz w:val="24"/>
          <w:szCs w:val="24"/>
          <w:lang w:eastAsia="hr-HR"/>
        </w:rPr>
        <w:t>s jasnim financijskim učinkom</w:t>
      </w:r>
      <w:r w:rsidRPr="00C954B3">
        <w:rPr>
          <w:rFonts w:ascii="Times New Roman" w:eastAsia="Times New Roman" w:hAnsi="Times New Roman" w:cs="Times New Roman"/>
          <w:sz w:val="24"/>
          <w:szCs w:val="24"/>
          <w:lang w:eastAsia="hr-HR"/>
        </w:rPr>
        <w:t>:</w:t>
      </w:r>
      <w:bookmarkStart w:id="93" w:name="_Toc411953993"/>
      <w:bookmarkStart w:id="94" w:name="_Toc413239279"/>
      <w:bookmarkStart w:id="95" w:name="_Toc413244251"/>
      <w:bookmarkStart w:id="96" w:name="_Toc414024597"/>
      <w:bookmarkStart w:id="97" w:name="_Toc414025503"/>
      <w:bookmarkEnd w:id="88"/>
      <w:bookmarkEnd w:id="89"/>
      <w:bookmarkEnd w:id="90"/>
      <w:bookmarkEnd w:id="91"/>
      <w:bookmarkEnd w:id="92"/>
    </w:p>
    <w:p w14:paraId="5C9B1B97" w14:textId="7BE17EBE" w:rsidR="00C55D4C" w:rsidRPr="00C954B3" w:rsidRDefault="001111BC" w:rsidP="008B14B5">
      <w:pPr>
        <w:pStyle w:val="ListParagraph"/>
        <w:numPr>
          <w:ilvl w:val="0"/>
          <w:numId w:val="7"/>
        </w:numPr>
        <w:spacing w:before="120"/>
        <w:ind w:left="714" w:hanging="357"/>
        <w:jc w:val="both"/>
      </w:pPr>
      <w:r w:rsidRPr="00C954B3">
        <w:t>korektivne mjere moraju uključiti prilagodbu troškova i/ili financiranja te navedena prilagodba mora odgovarati opsegu stavki troškova i iznosu troškova na koje je utjecala nepravilnost;</w:t>
      </w:r>
      <w:bookmarkEnd w:id="93"/>
      <w:bookmarkEnd w:id="94"/>
      <w:bookmarkEnd w:id="95"/>
      <w:bookmarkEnd w:id="96"/>
      <w:bookmarkEnd w:id="97"/>
    </w:p>
    <w:p w14:paraId="457E4AE5" w14:textId="77777777" w:rsidR="001111BC" w:rsidRPr="00C954B3" w:rsidRDefault="001111BC" w:rsidP="008B14B5">
      <w:pPr>
        <w:pStyle w:val="ListParagraph"/>
        <w:numPr>
          <w:ilvl w:val="0"/>
          <w:numId w:val="7"/>
        </w:numPr>
        <w:spacing w:before="120"/>
        <w:ind w:left="714" w:hanging="357"/>
        <w:jc w:val="both"/>
      </w:pPr>
      <w:bookmarkStart w:id="98" w:name="_Toc411953994"/>
      <w:bookmarkStart w:id="99" w:name="_Toc413239280"/>
      <w:bookmarkStart w:id="100" w:name="_Toc413244252"/>
      <w:bookmarkStart w:id="101" w:name="_Toc414024598"/>
      <w:bookmarkStart w:id="102" w:name="_Toc414025504"/>
      <w:r w:rsidRPr="00C954B3">
        <w:t>korektivne mjere osiguravaju isključivanje neprihvatljivih troškova iz financijske podrške, da su evidencije o prihvatljivim troškovima u skladu s navedenim i prilagođene te, ako je primjenjivo, neprihvatljivi troškovi su isključeni iz ukupnog iznosa prihvatljivih troškova operacije te je financijska podrška proporcionalno tome i umanjena.</w:t>
      </w:r>
      <w:bookmarkEnd w:id="98"/>
      <w:bookmarkEnd w:id="99"/>
      <w:bookmarkEnd w:id="100"/>
      <w:bookmarkEnd w:id="101"/>
      <w:bookmarkEnd w:id="102"/>
    </w:p>
    <w:p w14:paraId="190C0145" w14:textId="77777777" w:rsidR="00C55D4C" w:rsidRPr="00C954B3" w:rsidRDefault="00C55D4C" w:rsidP="00624071">
      <w:pPr>
        <w:pBdr>
          <w:top w:val="none" w:sz="0" w:space="0" w:color="000000"/>
          <w:left w:val="none" w:sz="0" w:space="0" w:color="000000"/>
          <w:bottom w:val="none" w:sz="0" w:space="0" w:color="000000"/>
          <w:right w:val="none" w:sz="0" w:space="0" w:color="000000"/>
        </w:pBdr>
        <w:spacing w:after="0" w:line="240" w:lineRule="auto"/>
        <w:jc w:val="both"/>
        <w:rPr>
          <w:rFonts w:ascii="Times New Roman" w:eastAsia="Times New Roman" w:hAnsi="Times New Roman" w:cs="Times New Roman"/>
          <w:sz w:val="24"/>
          <w:szCs w:val="24"/>
          <w:lang w:eastAsia="hr-HR"/>
        </w:rPr>
      </w:pPr>
      <w:bookmarkStart w:id="103" w:name="_Toc411953995"/>
      <w:bookmarkStart w:id="104" w:name="_Toc413239281"/>
      <w:bookmarkStart w:id="105" w:name="_Toc413244253"/>
      <w:bookmarkStart w:id="106" w:name="_Toc414024599"/>
      <w:bookmarkStart w:id="107" w:name="_Toc414025505"/>
    </w:p>
    <w:p w14:paraId="7C9971E1" w14:textId="46113374" w:rsidR="001111BC" w:rsidRPr="00C954B3" w:rsidRDefault="001111BC" w:rsidP="00624071">
      <w:pPr>
        <w:pBdr>
          <w:top w:val="none" w:sz="0" w:space="0" w:color="000000"/>
          <w:left w:val="none" w:sz="0" w:space="0" w:color="000000"/>
          <w:bottom w:val="none" w:sz="0" w:space="0" w:color="000000"/>
          <w:right w:val="none" w:sz="0" w:space="0" w:color="000000"/>
        </w:pBdr>
        <w:spacing w:after="0" w:line="240" w:lineRule="auto"/>
        <w:jc w:val="both"/>
        <w:rPr>
          <w:rFonts w:ascii="Times New Roman" w:eastAsia="Times New Roman" w:hAnsi="Times New Roman" w:cs="Times New Roman"/>
          <w:sz w:val="24"/>
          <w:szCs w:val="24"/>
          <w:lang w:eastAsia="hr-HR"/>
        </w:rPr>
      </w:pPr>
      <w:r w:rsidRPr="00C954B3">
        <w:rPr>
          <w:rFonts w:ascii="Times New Roman" w:eastAsia="Times New Roman" w:hAnsi="Times New Roman" w:cs="Times New Roman"/>
          <w:sz w:val="24"/>
          <w:szCs w:val="24"/>
          <w:lang w:eastAsia="hr-HR"/>
        </w:rPr>
        <w:t xml:space="preserve">Ako je riječ o nepravilnosti </w:t>
      </w:r>
      <w:r w:rsidRPr="00C954B3">
        <w:rPr>
          <w:rFonts w:ascii="Times New Roman" w:eastAsia="Times New Roman" w:hAnsi="Times New Roman" w:cs="Times New Roman"/>
          <w:b/>
          <w:sz w:val="24"/>
          <w:szCs w:val="24"/>
          <w:lang w:eastAsia="hr-HR"/>
        </w:rPr>
        <w:t>s nejasnim financijskim učinkom</w:t>
      </w:r>
      <w:r w:rsidRPr="00C954B3">
        <w:rPr>
          <w:rFonts w:ascii="Times New Roman" w:eastAsia="Times New Roman" w:hAnsi="Times New Roman" w:cs="Times New Roman"/>
          <w:sz w:val="24"/>
          <w:szCs w:val="24"/>
          <w:lang w:eastAsia="hr-HR"/>
        </w:rPr>
        <w:t xml:space="preserve">, </w:t>
      </w:r>
      <w:r w:rsidR="00C50095" w:rsidRPr="00C954B3">
        <w:rPr>
          <w:rFonts w:ascii="Times New Roman" w:eastAsia="Times New Roman" w:hAnsi="Times New Roman" w:cs="Times New Roman"/>
          <w:sz w:val="24"/>
          <w:szCs w:val="24"/>
          <w:lang w:eastAsia="hr-HR"/>
        </w:rPr>
        <w:t>PT</w:t>
      </w:r>
      <w:r w:rsidRPr="00C954B3">
        <w:rPr>
          <w:rFonts w:ascii="Times New Roman" w:eastAsia="Times New Roman" w:hAnsi="Times New Roman" w:cs="Times New Roman"/>
          <w:sz w:val="24"/>
          <w:szCs w:val="24"/>
          <w:lang w:eastAsia="hr-HR"/>
        </w:rPr>
        <w:t xml:space="preserve"> nastoji utvrditi opseg primjene paušalnog iznosa i ekstrapolirane financijske korekcije koje je potrebno provesti kao korektivnu mjeru. Ako </w:t>
      </w:r>
      <w:r w:rsidR="00C50095" w:rsidRPr="00C954B3">
        <w:rPr>
          <w:rFonts w:ascii="Times New Roman" w:eastAsia="Times New Roman" w:hAnsi="Times New Roman" w:cs="Times New Roman"/>
          <w:sz w:val="24"/>
          <w:szCs w:val="24"/>
          <w:lang w:eastAsia="hr-HR"/>
        </w:rPr>
        <w:t>PT</w:t>
      </w:r>
      <w:r w:rsidRPr="00C954B3">
        <w:rPr>
          <w:rFonts w:ascii="Times New Roman" w:eastAsia="Times New Roman" w:hAnsi="Times New Roman" w:cs="Times New Roman"/>
          <w:sz w:val="24"/>
          <w:szCs w:val="24"/>
          <w:lang w:eastAsia="hr-HR"/>
        </w:rPr>
        <w:t xml:space="preserve"> ne može nedvojbeno utvrditi opseg potrebne korekcije, o navedenom obavještava </w:t>
      </w:r>
      <w:r w:rsidR="00F86DB8" w:rsidRPr="00C954B3">
        <w:rPr>
          <w:rFonts w:ascii="Times New Roman" w:hAnsi="Times New Roman" w:cs="Times New Roman"/>
          <w:sz w:val="24"/>
          <w:szCs w:val="24"/>
        </w:rPr>
        <w:t>NT</w:t>
      </w:r>
      <w:r w:rsidR="00C50095" w:rsidRPr="00C954B3">
        <w:rPr>
          <w:rFonts w:ascii="Times New Roman" w:eastAsia="Times New Roman" w:hAnsi="Times New Roman" w:cs="Times New Roman"/>
          <w:sz w:val="24"/>
          <w:szCs w:val="24"/>
          <w:lang w:eastAsia="hr-HR"/>
        </w:rPr>
        <w:t xml:space="preserve"> </w:t>
      </w:r>
      <w:r w:rsidRPr="00C954B3">
        <w:rPr>
          <w:rFonts w:ascii="Times New Roman" w:eastAsia="Times New Roman" w:hAnsi="Times New Roman" w:cs="Times New Roman"/>
          <w:sz w:val="24"/>
          <w:szCs w:val="24"/>
          <w:lang w:eastAsia="hr-HR"/>
        </w:rPr>
        <w:t>koj</w:t>
      </w:r>
      <w:r w:rsidR="00211E46" w:rsidRPr="00C954B3">
        <w:rPr>
          <w:rFonts w:ascii="Times New Roman" w:eastAsia="Times New Roman" w:hAnsi="Times New Roman" w:cs="Times New Roman"/>
          <w:sz w:val="24"/>
          <w:szCs w:val="24"/>
          <w:lang w:eastAsia="hr-HR"/>
        </w:rPr>
        <w:t>e</w:t>
      </w:r>
      <w:r w:rsidRPr="00C954B3">
        <w:rPr>
          <w:rFonts w:ascii="Times New Roman" w:eastAsia="Times New Roman" w:hAnsi="Times New Roman" w:cs="Times New Roman"/>
          <w:sz w:val="24"/>
          <w:szCs w:val="24"/>
          <w:lang w:eastAsia="hr-HR"/>
        </w:rPr>
        <w:t xml:space="preserve">, uzimajući u obzir sve okolnosti slučaja, o tome donosi zaključak o kojem obavještava </w:t>
      </w:r>
      <w:r w:rsidR="00211E46" w:rsidRPr="00C954B3">
        <w:rPr>
          <w:rFonts w:ascii="Times New Roman" w:eastAsia="Times New Roman" w:hAnsi="Times New Roman" w:cs="Times New Roman"/>
          <w:sz w:val="24"/>
          <w:szCs w:val="24"/>
          <w:lang w:eastAsia="hr-HR"/>
        </w:rPr>
        <w:t>Provedbeno tijelo</w:t>
      </w:r>
      <w:r w:rsidRPr="00C954B3">
        <w:rPr>
          <w:rFonts w:ascii="Times New Roman" w:eastAsia="Times New Roman" w:hAnsi="Times New Roman" w:cs="Times New Roman"/>
          <w:sz w:val="24"/>
          <w:szCs w:val="24"/>
          <w:lang w:eastAsia="hr-HR"/>
        </w:rPr>
        <w:t xml:space="preserve"> koji na temelju tog zaključka donosi odluku. </w:t>
      </w:r>
      <w:bookmarkEnd w:id="103"/>
      <w:bookmarkEnd w:id="104"/>
      <w:bookmarkEnd w:id="105"/>
      <w:bookmarkEnd w:id="106"/>
      <w:bookmarkEnd w:id="107"/>
      <w:r w:rsidRPr="00C954B3">
        <w:rPr>
          <w:rFonts w:ascii="Times New Roman" w:eastAsia="Times New Roman" w:hAnsi="Times New Roman" w:cs="Times New Roman"/>
          <w:sz w:val="24"/>
          <w:szCs w:val="24"/>
          <w:lang w:eastAsia="hr-HR"/>
        </w:rPr>
        <w:t xml:space="preserve">U svrhu donošenja zaključka, </w:t>
      </w:r>
      <w:r w:rsidR="00C50095" w:rsidRPr="00C954B3">
        <w:rPr>
          <w:rFonts w:ascii="Times New Roman" w:eastAsia="Times New Roman" w:hAnsi="Times New Roman" w:cs="Times New Roman"/>
          <w:sz w:val="24"/>
          <w:szCs w:val="24"/>
          <w:lang w:eastAsia="hr-HR"/>
        </w:rPr>
        <w:t>PT</w:t>
      </w:r>
      <w:r w:rsidRPr="00C954B3">
        <w:rPr>
          <w:rFonts w:ascii="Times New Roman" w:eastAsia="Times New Roman" w:hAnsi="Times New Roman" w:cs="Times New Roman"/>
          <w:sz w:val="24"/>
          <w:szCs w:val="24"/>
          <w:lang w:eastAsia="hr-HR"/>
        </w:rPr>
        <w:t xml:space="preserve"> je obvezan u roku koji odredi </w:t>
      </w:r>
      <w:r w:rsidR="00F86DB8" w:rsidRPr="00C954B3">
        <w:rPr>
          <w:rFonts w:ascii="Times New Roman" w:hAnsi="Times New Roman" w:cs="Times New Roman"/>
          <w:sz w:val="24"/>
          <w:szCs w:val="24"/>
        </w:rPr>
        <w:t>NT</w:t>
      </w:r>
      <w:r w:rsidR="00C50095" w:rsidRPr="00C954B3">
        <w:rPr>
          <w:rFonts w:ascii="Times New Roman" w:eastAsia="Times New Roman" w:hAnsi="Times New Roman" w:cs="Times New Roman"/>
          <w:sz w:val="24"/>
          <w:szCs w:val="24"/>
          <w:lang w:eastAsia="hr-HR"/>
        </w:rPr>
        <w:t xml:space="preserve"> </w:t>
      </w:r>
      <w:r w:rsidRPr="00C954B3">
        <w:rPr>
          <w:rFonts w:ascii="Times New Roman" w:eastAsia="Times New Roman" w:hAnsi="Times New Roman" w:cs="Times New Roman"/>
          <w:sz w:val="24"/>
          <w:szCs w:val="24"/>
          <w:lang w:eastAsia="hr-HR"/>
        </w:rPr>
        <w:t>dostaviti mu svu relevantnu dokumentaciju i informacije.</w:t>
      </w:r>
    </w:p>
    <w:p w14:paraId="25B2BF53" w14:textId="77777777" w:rsidR="005E43B0" w:rsidRPr="00C954B3" w:rsidRDefault="005E43B0" w:rsidP="00624071">
      <w:pPr>
        <w:pBdr>
          <w:top w:val="none" w:sz="0" w:space="0" w:color="000000"/>
          <w:left w:val="none" w:sz="0" w:space="0" w:color="000000"/>
          <w:bottom w:val="none" w:sz="0" w:space="0" w:color="000000"/>
          <w:right w:val="none" w:sz="0" w:space="0" w:color="000000"/>
        </w:pBdr>
        <w:spacing w:after="0" w:line="240" w:lineRule="auto"/>
        <w:jc w:val="both"/>
        <w:rPr>
          <w:rFonts w:ascii="Times New Roman" w:eastAsia="Times New Roman" w:hAnsi="Times New Roman" w:cs="Times New Roman"/>
          <w:sz w:val="24"/>
          <w:szCs w:val="24"/>
          <w:lang w:eastAsia="hr-HR"/>
        </w:rPr>
      </w:pPr>
      <w:bookmarkStart w:id="108" w:name="_Toc411953996"/>
      <w:bookmarkStart w:id="109" w:name="_Toc413239282"/>
      <w:bookmarkStart w:id="110" w:name="_Toc413244254"/>
      <w:bookmarkStart w:id="111" w:name="_Toc414024600"/>
      <w:bookmarkStart w:id="112" w:name="_Toc414025506"/>
    </w:p>
    <w:p w14:paraId="55628CEC" w14:textId="77777777" w:rsidR="001111BC" w:rsidRPr="00C954B3" w:rsidRDefault="001111BC" w:rsidP="00624071">
      <w:pPr>
        <w:pBdr>
          <w:top w:val="none" w:sz="0" w:space="0" w:color="000000"/>
          <w:left w:val="none" w:sz="0" w:space="0" w:color="000000"/>
          <w:bottom w:val="none" w:sz="0" w:space="0" w:color="000000"/>
          <w:right w:val="none" w:sz="0" w:space="0" w:color="000000"/>
        </w:pBdr>
        <w:spacing w:after="0" w:line="240" w:lineRule="auto"/>
        <w:jc w:val="both"/>
        <w:rPr>
          <w:rFonts w:ascii="Times New Roman" w:eastAsia="Times New Roman" w:hAnsi="Times New Roman" w:cs="Times New Roman"/>
          <w:sz w:val="24"/>
          <w:szCs w:val="24"/>
          <w:lang w:eastAsia="hr-HR"/>
        </w:rPr>
      </w:pPr>
      <w:r w:rsidRPr="00C954B3">
        <w:rPr>
          <w:rFonts w:ascii="Times New Roman" w:eastAsia="Times New Roman" w:hAnsi="Times New Roman" w:cs="Times New Roman"/>
          <w:sz w:val="24"/>
          <w:szCs w:val="24"/>
          <w:lang w:eastAsia="hr-HR"/>
        </w:rPr>
        <w:t>Opseg primjene paušalnog iznosa i ekstrapolirane financijske korekcije primjenjive na nepravilnosti s nejasnim financijskim učinkom utvrđuje se uzimajući u obzir</w:t>
      </w:r>
      <w:bookmarkEnd w:id="108"/>
      <w:bookmarkEnd w:id="109"/>
      <w:bookmarkEnd w:id="110"/>
      <w:bookmarkEnd w:id="111"/>
      <w:bookmarkEnd w:id="112"/>
      <w:r w:rsidRPr="00C954B3">
        <w:rPr>
          <w:rFonts w:ascii="Times New Roman" w:eastAsia="Times New Roman" w:hAnsi="Times New Roman" w:cs="Times New Roman"/>
          <w:sz w:val="24"/>
          <w:szCs w:val="24"/>
          <w:lang w:eastAsia="hr-HR"/>
        </w:rPr>
        <w:t>:</w:t>
      </w:r>
    </w:p>
    <w:p w14:paraId="40C5154C" w14:textId="77777777" w:rsidR="00C55D4C" w:rsidRPr="00C954B3" w:rsidRDefault="001111BC" w:rsidP="008B14B5">
      <w:pPr>
        <w:pStyle w:val="ListParagraph"/>
        <w:numPr>
          <w:ilvl w:val="0"/>
          <w:numId w:val="8"/>
        </w:numPr>
        <w:jc w:val="both"/>
      </w:pPr>
      <w:bookmarkStart w:id="113" w:name="_Toc411953997"/>
      <w:bookmarkStart w:id="114" w:name="_Toc413239283"/>
      <w:bookmarkStart w:id="115" w:name="_Toc413244255"/>
      <w:bookmarkStart w:id="116" w:name="_Toc414024601"/>
      <w:bookmarkStart w:id="117" w:name="_Toc414025507"/>
      <w:r w:rsidRPr="00C954B3">
        <w:t>primjenjive odredbe Ugovora;</w:t>
      </w:r>
      <w:bookmarkEnd w:id="113"/>
      <w:bookmarkEnd w:id="114"/>
      <w:bookmarkEnd w:id="115"/>
      <w:bookmarkEnd w:id="116"/>
      <w:bookmarkEnd w:id="117"/>
      <w:r w:rsidRPr="00C954B3">
        <w:t xml:space="preserve"> </w:t>
      </w:r>
    </w:p>
    <w:p w14:paraId="63CEDD19" w14:textId="2B3DD96A" w:rsidR="00C55D4C" w:rsidRPr="00C954B3" w:rsidRDefault="001111BC" w:rsidP="008B14B5">
      <w:pPr>
        <w:pStyle w:val="ListParagraph"/>
        <w:numPr>
          <w:ilvl w:val="0"/>
          <w:numId w:val="8"/>
        </w:numPr>
        <w:jc w:val="both"/>
      </w:pPr>
      <w:bookmarkStart w:id="118" w:name="_Toc411953998"/>
      <w:bookmarkStart w:id="119" w:name="_Toc413239284"/>
      <w:bookmarkStart w:id="120" w:name="_Toc413244256"/>
      <w:bookmarkStart w:id="121" w:name="_Toc414024602"/>
      <w:bookmarkStart w:id="122" w:name="_Toc414025508"/>
      <w:r w:rsidRPr="00C954B3">
        <w:t xml:space="preserve">primjenjive odredbe </w:t>
      </w:r>
      <w:bookmarkEnd w:id="118"/>
      <w:r w:rsidRPr="00C954B3">
        <w:t>propisa EU, kao i nacionalnih propisa;</w:t>
      </w:r>
      <w:bookmarkEnd w:id="119"/>
      <w:bookmarkEnd w:id="120"/>
      <w:bookmarkEnd w:id="121"/>
      <w:bookmarkEnd w:id="122"/>
    </w:p>
    <w:p w14:paraId="6355AA22" w14:textId="77777777" w:rsidR="001111BC" w:rsidRPr="00C954B3" w:rsidRDefault="001111BC" w:rsidP="008B14B5">
      <w:pPr>
        <w:pStyle w:val="ListParagraph"/>
        <w:numPr>
          <w:ilvl w:val="0"/>
          <w:numId w:val="8"/>
        </w:numPr>
        <w:jc w:val="both"/>
      </w:pPr>
      <w:bookmarkStart w:id="123" w:name="_Toc411954000"/>
      <w:bookmarkStart w:id="124" w:name="_Toc413239286"/>
      <w:bookmarkStart w:id="125" w:name="_Toc413244258"/>
      <w:bookmarkStart w:id="126" w:name="_Toc414024604"/>
      <w:bookmarkStart w:id="127" w:name="_Toc414025510"/>
      <w:r w:rsidRPr="00C954B3">
        <w:t>opseg operacije na koju je nepravilnost imala učinka.</w:t>
      </w:r>
      <w:bookmarkEnd w:id="123"/>
      <w:bookmarkEnd w:id="124"/>
      <w:bookmarkEnd w:id="125"/>
      <w:bookmarkEnd w:id="126"/>
      <w:bookmarkEnd w:id="127"/>
    </w:p>
    <w:p w14:paraId="686CC832" w14:textId="58C2FB29" w:rsidR="00C55D4C" w:rsidRPr="00C954B3" w:rsidRDefault="00C55D4C" w:rsidP="00624071">
      <w:pPr>
        <w:pBdr>
          <w:top w:val="none" w:sz="0" w:space="0" w:color="000000"/>
          <w:left w:val="none" w:sz="0" w:space="0" w:color="000000"/>
          <w:bottom w:val="none" w:sz="0" w:space="0" w:color="000000"/>
          <w:right w:val="none" w:sz="0" w:space="0" w:color="000000"/>
        </w:pBdr>
        <w:spacing w:after="0" w:line="240" w:lineRule="auto"/>
        <w:jc w:val="both"/>
        <w:rPr>
          <w:rFonts w:ascii="Times New Roman" w:eastAsia="Times New Roman" w:hAnsi="Times New Roman" w:cs="Times New Roman"/>
          <w:sz w:val="24"/>
          <w:szCs w:val="24"/>
          <w:lang w:eastAsia="hr-HR"/>
        </w:rPr>
      </w:pPr>
    </w:p>
    <w:p w14:paraId="7D35A526" w14:textId="04FC2DDE" w:rsidR="001111BC" w:rsidRPr="00C954B3" w:rsidRDefault="001111BC" w:rsidP="00624071">
      <w:pPr>
        <w:pBdr>
          <w:top w:val="none" w:sz="0" w:space="0" w:color="000000"/>
          <w:left w:val="none" w:sz="0" w:space="0" w:color="000000"/>
          <w:bottom w:val="none" w:sz="0" w:space="0" w:color="000000"/>
          <w:right w:val="none" w:sz="0" w:space="0" w:color="000000"/>
        </w:pBdr>
        <w:spacing w:after="0" w:line="240" w:lineRule="auto"/>
        <w:jc w:val="both"/>
        <w:rPr>
          <w:rFonts w:ascii="Times New Roman" w:eastAsia="Times New Roman" w:hAnsi="Times New Roman" w:cs="Times New Roman"/>
          <w:sz w:val="24"/>
          <w:szCs w:val="24"/>
          <w:lang w:eastAsia="hr-HR"/>
        </w:rPr>
      </w:pPr>
      <w:r w:rsidRPr="00C954B3">
        <w:rPr>
          <w:rFonts w:ascii="Times New Roman" w:eastAsia="Times New Roman" w:hAnsi="Times New Roman" w:cs="Times New Roman"/>
          <w:sz w:val="24"/>
          <w:szCs w:val="24"/>
          <w:lang w:eastAsia="hr-HR"/>
        </w:rPr>
        <w:t>Metodologija izračuna utvrđena je u Smjernicama o upravljanju nepravilnostima MFIN-a.</w:t>
      </w:r>
      <w:bookmarkStart w:id="128" w:name="_Toc411954004"/>
      <w:bookmarkStart w:id="129" w:name="_Toc413239287"/>
      <w:bookmarkStart w:id="130" w:name="_Toc413244259"/>
      <w:bookmarkStart w:id="131" w:name="_Toc414024605"/>
      <w:bookmarkStart w:id="132" w:name="_Toc414025511"/>
      <w:r w:rsidR="007C7784" w:rsidRPr="00C954B3">
        <w:rPr>
          <w:rFonts w:ascii="Times New Roman" w:eastAsia="Times New Roman" w:hAnsi="Times New Roman" w:cs="Times New Roman"/>
          <w:sz w:val="24"/>
          <w:szCs w:val="24"/>
          <w:lang w:eastAsia="hr-HR"/>
        </w:rPr>
        <w:t xml:space="preserve"> </w:t>
      </w:r>
      <w:r w:rsidRPr="00C954B3">
        <w:rPr>
          <w:rFonts w:ascii="Times New Roman" w:eastAsia="Times New Roman" w:hAnsi="Times New Roman" w:cs="Times New Roman"/>
          <w:sz w:val="24"/>
          <w:szCs w:val="24"/>
          <w:lang w:eastAsia="hr-HR"/>
        </w:rPr>
        <w:t xml:space="preserve">Ako nepravilnost može dovesti u pitanje prihvatljivost financiranog projekta u cijelosti, </w:t>
      </w:r>
      <w:r w:rsidR="00C50095" w:rsidRPr="00C954B3">
        <w:rPr>
          <w:rFonts w:ascii="Times New Roman" w:eastAsia="Times New Roman" w:hAnsi="Times New Roman" w:cs="Times New Roman"/>
          <w:sz w:val="24"/>
          <w:szCs w:val="24"/>
          <w:lang w:eastAsia="hr-HR"/>
        </w:rPr>
        <w:t>PT</w:t>
      </w:r>
      <w:r w:rsidRPr="00C954B3">
        <w:rPr>
          <w:rFonts w:ascii="Times New Roman" w:eastAsia="Times New Roman" w:hAnsi="Times New Roman" w:cs="Times New Roman"/>
          <w:sz w:val="24"/>
          <w:szCs w:val="24"/>
          <w:lang w:eastAsia="hr-HR"/>
        </w:rPr>
        <w:t xml:space="preserve"> procjenjuje je li potrebno raskinuti Ugovor, kao korektivnu mjeru. </w:t>
      </w:r>
      <w:r w:rsidR="00F86DB8" w:rsidRPr="00C954B3">
        <w:rPr>
          <w:rFonts w:ascii="Times New Roman" w:hAnsi="Times New Roman" w:cs="Times New Roman"/>
          <w:sz w:val="24"/>
          <w:szCs w:val="24"/>
        </w:rPr>
        <w:t>NT</w:t>
      </w:r>
      <w:r w:rsidRPr="00C954B3">
        <w:rPr>
          <w:rFonts w:ascii="Times New Roman" w:eastAsia="Times New Roman" w:hAnsi="Times New Roman" w:cs="Times New Roman"/>
          <w:sz w:val="24"/>
          <w:szCs w:val="24"/>
          <w:lang w:eastAsia="hr-HR"/>
        </w:rPr>
        <w:t xml:space="preserve"> na traženje </w:t>
      </w:r>
      <w:r w:rsidR="00C50095" w:rsidRPr="00C954B3">
        <w:rPr>
          <w:rFonts w:ascii="Times New Roman" w:eastAsia="Times New Roman" w:hAnsi="Times New Roman" w:cs="Times New Roman"/>
          <w:sz w:val="24"/>
          <w:szCs w:val="24"/>
          <w:lang w:eastAsia="hr-HR"/>
        </w:rPr>
        <w:t>PT</w:t>
      </w:r>
      <w:r w:rsidR="00177EF9" w:rsidRPr="00C954B3">
        <w:rPr>
          <w:rFonts w:ascii="Times New Roman" w:eastAsia="Times New Roman" w:hAnsi="Times New Roman" w:cs="Times New Roman"/>
          <w:sz w:val="24"/>
          <w:szCs w:val="24"/>
          <w:lang w:eastAsia="hr-HR"/>
        </w:rPr>
        <w:t>-a</w:t>
      </w:r>
      <w:r w:rsidRPr="00C954B3">
        <w:rPr>
          <w:rFonts w:ascii="Times New Roman" w:eastAsia="Times New Roman" w:hAnsi="Times New Roman" w:cs="Times New Roman"/>
          <w:sz w:val="24"/>
          <w:szCs w:val="24"/>
          <w:lang w:eastAsia="hr-HR"/>
        </w:rPr>
        <w:t xml:space="preserve"> sudjeluje u donošenju odluke </w:t>
      </w:r>
      <w:bookmarkEnd w:id="128"/>
      <w:bookmarkEnd w:id="129"/>
      <w:bookmarkEnd w:id="130"/>
      <w:bookmarkEnd w:id="131"/>
      <w:bookmarkEnd w:id="132"/>
      <w:r w:rsidRPr="00C954B3">
        <w:rPr>
          <w:rFonts w:ascii="Times New Roman" w:eastAsia="Times New Roman" w:hAnsi="Times New Roman" w:cs="Times New Roman"/>
          <w:sz w:val="24"/>
          <w:szCs w:val="24"/>
          <w:lang w:eastAsia="hr-HR"/>
        </w:rPr>
        <w:t>u posebno složenim i specifičnim slučajevima.</w:t>
      </w:r>
    </w:p>
    <w:p w14:paraId="0E0DAEB3" w14:textId="77777777" w:rsidR="001111BC" w:rsidRPr="00C954B3" w:rsidRDefault="001111BC" w:rsidP="001111BC">
      <w:pPr>
        <w:pBdr>
          <w:top w:val="none" w:sz="0" w:space="0" w:color="000000"/>
          <w:left w:val="none" w:sz="0" w:space="0" w:color="000000"/>
          <w:bottom w:val="none" w:sz="0" w:space="0" w:color="000000"/>
          <w:right w:val="none" w:sz="0" w:space="0" w:color="000000"/>
        </w:pBdr>
        <w:spacing w:after="0" w:line="240" w:lineRule="auto"/>
        <w:ind w:left="2784"/>
        <w:jc w:val="both"/>
        <w:rPr>
          <w:rFonts w:ascii="Times New Roman" w:eastAsia="Times New Roman" w:hAnsi="Times New Roman" w:cs="Times New Roman"/>
          <w:sz w:val="24"/>
          <w:szCs w:val="24"/>
          <w:lang w:eastAsia="hr-HR"/>
        </w:rPr>
      </w:pPr>
    </w:p>
    <w:p w14:paraId="3DF3C14D" w14:textId="77777777" w:rsidR="0011088C" w:rsidRPr="00C954B3" w:rsidRDefault="0011088C" w:rsidP="001111BC">
      <w:pPr>
        <w:pBdr>
          <w:top w:val="none" w:sz="0" w:space="0" w:color="000000"/>
          <w:left w:val="none" w:sz="0" w:space="0" w:color="000000"/>
          <w:bottom w:val="none" w:sz="0" w:space="0" w:color="000000"/>
          <w:right w:val="none" w:sz="0" w:space="0" w:color="000000"/>
        </w:pBdr>
        <w:spacing w:after="0" w:line="240" w:lineRule="auto"/>
        <w:ind w:left="2784"/>
        <w:jc w:val="both"/>
        <w:rPr>
          <w:rFonts w:ascii="Times New Roman" w:eastAsia="Times New Roman" w:hAnsi="Times New Roman" w:cs="Times New Roman"/>
          <w:sz w:val="24"/>
          <w:szCs w:val="24"/>
          <w:lang w:eastAsia="hr-HR"/>
        </w:rPr>
      </w:pPr>
    </w:p>
    <w:p w14:paraId="4B4B6A42" w14:textId="73F218AD" w:rsidR="001111BC" w:rsidRPr="00C954B3" w:rsidRDefault="00020B71" w:rsidP="00624071">
      <w:pPr>
        <w:pBdr>
          <w:top w:val="single" w:sz="4" w:space="0" w:color="auto"/>
          <w:left w:val="single" w:sz="4" w:space="0" w:color="auto"/>
          <w:bottom w:val="single" w:sz="4" w:space="0" w:color="auto"/>
          <w:right w:val="single" w:sz="4" w:space="0" w:color="auto"/>
        </w:pBdr>
        <w:spacing w:after="0" w:line="240" w:lineRule="auto"/>
        <w:jc w:val="both"/>
        <w:outlineLvl w:val="1"/>
        <w:rPr>
          <w:rFonts w:ascii="Times New Roman" w:eastAsia="Times New Roman" w:hAnsi="Times New Roman" w:cs="Times New Roman"/>
          <w:b/>
          <w:bCs/>
          <w:sz w:val="24"/>
          <w:szCs w:val="24"/>
          <w:lang w:eastAsia="hr-HR"/>
        </w:rPr>
      </w:pPr>
      <w:bookmarkStart w:id="133" w:name="_Toc3383383"/>
      <w:bookmarkStart w:id="134" w:name="_Toc85026337"/>
      <w:r w:rsidRPr="00C954B3">
        <w:rPr>
          <w:rFonts w:ascii="Times New Roman" w:eastAsia="Times New Roman" w:hAnsi="Times New Roman" w:cs="Times New Roman"/>
          <w:b/>
          <w:bCs/>
          <w:sz w:val="24"/>
          <w:szCs w:val="24"/>
          <w:lang w:eastAsia="hr-HR"/>
        </w:rPr>
        <w:t>4</w:t>
      </w:r>
      <w:r w:rsidR="007574A2" w:rsidRPr="00C954B3">
        <w:rPr>
          <w:rFonts w:ascii="Times New Roman" w:eastAsia="Times New Roman" w:hAnsi="Times New Roman" w:cs="Times New Roman"/>
          <w:b/>
          <w:bCs/>
          <w:sz w:val="24"/>
          <w:szCs w:val="24"/>
          <w:lang w:eastAsia="hr-HR"/>
        </w:rPr>
        <w:t>.</w:t>
      </w:r>
      <w:r w:rsidR="004B5C0F" w:rsidRPr="00C954B3">
        <w:rPr>
          <w:rFonts w:ascii="Times New Roman" w:eastAsia="Times New Roman" w:hAnsi="Times New Roman" w:cs="Times New Roman"/>
          <w:b/>
          <w:bCs/>
          <w:sz w:val="24"/>
          <w:szCs w:val="24"/>
          <w:lang w:eastAsia="hr-HR"/>
        </w:rPr>
        <w:t>5</w:t>
      </w:r>
      <w:r w:rsidR="007574A2" w:rsidRPr="00C954B3">
        <w:rPr>
          <w:rFonts w:ascii="Times New Roman" w:eastAsia="Times New Roman" w:hAnsi="Times New Roman" w:cs="Times New Roman"/>
          <w:b/>
          <w:bCs/>
          <w:sz w:val="24"/>
          <w:szCs w:val="24"/>
          <w:lang w:eastAsia="hr-HR"/>
        </w:rPr>
        <w:t xml:space="preserve">. </w:t>
      </w:r>
      <w:r w:rsidR="001111BC" w:rsidRPr="00C954B3">
        <w:rPr>
          <w:rFonts w:ascii="Times New Roman" w:eastAsia="Times New Roman" w:hAnsi="Times New Roman" w:cs="Times New Roman"/>
          <w:b/>
          <w:bCs/>
          <w:sz w:val="24"/>
          <w:szCs w:val="24"/>
          <w:lang w:eastAsia="hr-HR"/>
        </w:rPr>
        <w:t>Zaštita zviždača</w:t>
      </w:r>
      <w:bookmarkEnd w:id="133"/>
      <w:bookmarkEnd w:id="134"/>
    </w:p>
    <w:p w14:paraId="2738442A" w14:textId="77777777" w:rsidR="00C55D4C" w:rsidRPr="00C954B3" w:rsidRDefault="00C55D4C" w:rsidP="00624071">
      <w:pPr>
        <w:pBdr>
          <w:top w:val="none" w:sz="0" w:space="0" w:color="000000"/>
          <w:left w:val="none" w:sz="0" w:space="0" w:color="000000"/>
          <w:bottom w:val="none" w:sz="0" w:space="0" w:color="000000"/>
          <w:right w:val="none" w:sz="0" w:space="0" w:color="000000"/>
        </w:pBdr>
        <w:spacing w:after="0" w:line="240" w:lineRule="auto"/>
        <w:jc w:val="both"/>
        <w:rPr>
          <w:rFonts w:ascii="Times New Roman" w:eastAsia="Times New Roman" w:hAnsi="Times New Roman" w:cs="Times New Roman"/>
          <w:sz w:val="24"/>
          <w:szCs w:val="24"/>
          <w:lang w:eastAsia="hr-HR"/>
        </w:rPr>
      </w:pPr>
    </w:p>
    <w:p w14:paraId="349BBF19" w14:textId="7FD31B73" w:rsidR="001111BC" w:rsidRPr="00C954B3" w:rsidRDefault="00020B71" w:rsidP="00624071">
      <w:pPr>
        <w:pBdr>
          <w:top w:val="none" w:sz="0" w:space="0" w:color="000000"/>
          <w:left w:val="none" w:sz="0" w:space="0" w:color="000000"/>
          <w:bottom w:val="none" w:sz="0" w:space="0" w:color="000000"/>
          <w:right w:val="none" w:sz="0" w:space="0" w:color="000000"/>
        </w:pBdr>
        <w:spacing w:after="0" w:line="240" w:lineRule="auto"/>
        <w:jc w:val="both"/>
        <w:rPr>
          <w:rFonts w:ascii="Times New Roman" w:eastAsia="Times New Roman" w:hAnsi="Times New Roman" w:cs="Times New Roman"/>
          <w:sz w:val="24"/>
          <w:szCs w:val="24"/>
          <w:lang w:eastAsia="hr-HR"/>
        </w:rPr>
      </w:pPr>
      <w:r w:rsidRPr="00C954B3">
        <w:rPr>
          <w:rFonts w:ascii="Times New Roman" w:eastAsia="Times New Roman" w:hAnsi="Times New Roman" w:cs="Times New Roman"/>
          <w:b/>
          <w:sz w:val="24"/>
          <w:szCs w:val="24"/>
          <w:lang w:eastAsia="hr-HR"/>
        </w:rPr>
        <w:t>4</w:t>
      </w:r>
      <w:r w:rsidR="00C55D4C" w:rsidRPr="00C954B3">
        <w:rPr>
          <w:rFonts w:ascii="Times New Roman" w:eastAsia="Times New Roman" w:hAnsi="Times New Roman" w:cs="Times New Roman"/>
          <w:b/>
          <w:sz w:val="24"/>
          <w:szCs w:val="24"/>
          <w:lang w:eastAsia="hr-HR"/>
        </w:rPr>
        <w:t>.</w:t>
      </w:r>
      <w:r w:rsidR="004B5C0F" w:rsidRPr="00C954B3">
        <w:rPr>
          <w:rFonts w:ascii="Times New Roman" w:eastAsia="Times New Roman" w:hAnsi="Times New Roman" w:cs="Times New Roman"/>
          <w:b/>
          <w:sz w:val="24"/>
          <w:szCs w:val="24"/>
          <w:lang w:eastAsia="hr-HR"/>
        </w:rPr>
        <w:t>5</w:t>
      </w:r>
      <w:r w:rsidR="00C55D4C" w:rsidRPr="00C954B3">
        <w:rPr>
          <w:rFonts w:ascii="Times New Roman" w:eastAsia="Times New Roman" w:hAnsi="Times New Roman" w:cs="Times New Roman"/>
          <w:b/>
          <w:sz w:val="24"/>
          <w:szCs w:val="24"/>
          <w:lang w:eastAsia="hr-HR"/>
        </w:rPr>
        <w:t>.1.</w:t>
      </w:r>
      <w:r w:rsidR="00C55D4C" w:rsidRPr="00C954B3">
        <w:rPr>
          <w:rFonts w:ascii="Times New Roman" w:eastAsia="Times New Roman" w:hAnsi="Times New Roman" w:cs="Times New Roman"/>
          <w:sz w:val="24"/>
          <w:szCs w:val="24"/>
          <w:lang w:eastAsia="hr-HR"/>
        </w:rPr>
        <w:t xml:space="preserve"> </w:t>
      </w:r>
      <w:r w:rsidR="001111BC" w:rsidRPr="00C954B3">
        <w:rPr>
          <w:rFonts w:ascii="Times New Roman" w:eastAsia="Times New Roman" w:hAnsi="Times New Roman" w:cs="Times New Roman"/>
          <w:sz w:val="24"/>
          <w:szCs w:val="24"/>
          <w:lang w:eastAsia="hr-HR"/>
        </w:rPr>
        <w:t xml:space="preserve">Prilikom obavještavanja </w:t>
      </w:r>
      <w:r w:rsidR="000E3768" w:rsidRPr="00C954B3">
        <w:rPr>
          <w:rFonts w:ascii="Times New Roman" w:eastAsia="Times New Roman" w:hAnsi="Times New Roman" w:cs="Times New Roman"/>
          <w:sz w:val="24"/>
          <w:szCs w:val="24"/>
          <w:lang w:eastAsia="hr-HR"/>
        </w:rPr>
        <w:t>PT-a</w:t>
      </w:r>
      <w:r w:rsidR="001111BC" w:rsidRPr="00C954B3">
        <w:rPr>
          <w:rFonts w:ascii="Times New Roman" w:eastAsia="Times New Roman" w:hAnsi="Times New Roman" w:cs="Times New Roman"/>
          <w:sz w:val="24"/>
          <w:szCs w:val="24"/>
          <w:lang w:eastAsia="hr-HR"/>
        </w:rPr>
        <w:t xml:space="preserve"> o uočenim nepravilnostima i/ili sumnji na prijevaru, u kontekstu operacija koje se financiraju iz </w:t>
      </w:r>
      <w:r w:rsidR="004E015C" w:rsidRPr="00C954B3">
        <w:rPr>
          <w:rFonts w:ascii="Times New Roman" w:eastAsia="Times New Roman" w:hAnsi="Times New Roman" w:cs="Times New Roman"/>
          <w:sz w:val="24"/>
          <w:szCs w:val="24"/>
          <w:lang w:eastAsia="hr-HR"/>
        </w:rPr>
        <w:t>Mehanizma za oporavak i otpornost</w:t>
      </w:r>
      <w:r w:rsidR="001111BC" w:rsidRPr="00C954B3">
        <w:rPr>
          <w:rFonts w:ascii="Times New Roman" w:eastAsia="Times New Roman" w:hAnsi="Times New Roman" w:cs="Times New Roman"/>
          <w:sz w:val="24"/>
          <w:szCs w:val="24"/>
          <w:lang w:eastAsia="hr-HR"/>
        </w:rPr>
        <w:t>, na zaposlenike tijela S</w:t>
      </w:r>
      <w:r w:rsidR="004E015C" w:rsidRPr="00C954B3">
        <w:rPr>
          <w:rFonts w:ascii="Times New Roman" w:eastAsia="Times New Roman" w:hAnsi="Times New Roman" w:cs="Times New Roman"/>
          <w:sz w:val="24"/>
          <w:szCs w:val="24"/>
          <w:lang w:eastAsia="hr-HR"/>
        </w:rPr>
        <w:t xml:space="preserve">ustava upravljanja i praćenje provedbe aktivnosti NPOO-a </w:t>
      </w:r>
      <w:r w:rsidR="001111BC" w:rsidRPr="00C954B3">
        <w:rPr>
          <w:rFonts w:ascii="Times New Roman" w:eastAsia="Times New Roman" w:hAnsi="Times New Roman" w:cs="Times New Roman"/>
          <w:sz w:val="24"/>
          <w:szCs w:val="24"/>
          <w:lang w:eastAsia="hr-HR"/>
        </w:rPr>
        <w:t>se primjenjuju pravila o zaštiti zviždača odnosno onih osoba koje dojavljuju nezakonitosti unutar organizacije u kojoj rade.</w:t>
      </w:r>
    </w:p>
    <w:p w14:paraId="55FEF2A1" w14:textId="77777777" w:rsidR="00C55D4C" w:rsidRPr="00C954B3" w:rsidRDefault="00C55D4C" w:rsidP="00624071">
      <w:pPr>
        <w:pBdr>
          <w:top w:val="none" w:sz="0" w:space="0" w:color="000000"/>
          <w:left w:val="none" w:sz="0" w:space="0" w:color="000000"/>
          <w:bottom w:val="none" w:sz="0" w:space="0" w:color="000000"/>
          <w:right w:val="none" w:sz="0" w:space="0" w:color="000000"/>
        </w:pBdr>
        <w:spacing w:after="0" w:line="240" w:lineRule="auto"/>
        <w:jc w:val="both"/>
        <w:rPr>
          <w:rFonts w:ascii="Times New Roman" w:eastAsia="Times New Roman" w:hAnsi="Times New Roman" w:cs="Times New Roman"/>
          <w:sz w:val="24"/>
          <w:szCs w:val="24"/>
          <w:lang w:eastAsia="hr-HR"/>
        </w:rPr>
      </w:pPr>
    </w:p>
    <w:p w14:paraId="30AEEE72" w14:textId="59A59E86" w:rsidR="001111BC" w:rsidRPr="00C954B3" w:rsidRDefault="00020B71" w:rsidP="00624071">
      <w:pPr>
        <w:pBdr>
          <w:top w:val="none" w:sz="0" w:space="0" w:color="000000"/>
          <w:left w:val="none" w:sz="0" w:space="0" w:color="000000"/>
          <w:bottom w:val="none" w:sz="0" w:space="0" w:color="000000"/>
          <w:right w:val="none" w:sz="0" w:space="0" w:color="000000"/>
        </w:pBdr>
        <w:spacing w:after="0" w:line="240" w:lineRule="auto"/>
        <w:jc w:val="both"/>
        <w:rPr>
          <w:rFonts w:ascii="Times New Roman" w:eastAsia="Times New Roman" w:hAnsi="Times New Roman" w:cs="Times New Roman"/>
          <w:sz w:val="24"/>
          <w:szCs w:val="24"/>
          <w:lang w:eastAsia="hr-HR"/>
        </w:rPr>
      </w:pPr>
      <w:r w:rsidRPr="00C954B3">
        <w:rPr>
          <w:rFonts w:ascii="Times New Roman" w:eastAsia="Times New Roman" w:hAnsi="Times New Roman" w:cs="Times New Roman"/>
          <w:b/>
          <w:sz w:val="24"/>
          <w:szCs w:val="24"/>
          <w:lang w:eastAsia="hr-HR"/>
        </w:rPr>
        <w:t>4</w:t>
      </w:r>
      <w:r w:rsidR="00C55D4C" w:rsidRPr="00C954B3">
        <w:rPr>
          <w:rFonts w:ascii="Times New Roman" w:eastAsia="Times New Roman" w:hAnsi="Times New Roman" w:cs="Times New Roman"/>
          <w:b/>
          <w:sz w:val="24"/>
          <w:szCs w:val="24"/>
          <w:lang w:eastAsia="hr-HR"/>
        </w:rPr>
        <w:t>.</w:t>
      </w:r>
      <w:r w:rsidR="004B5C0F" w:rsidRPr="00C954B3">
        <w:rPr>
          <w:rFonts w:ascii="Times New Roman" w:eastAsia="Times New Roman" w:hAnsi="Times New Roman" w:cs="Times New Roman"/>
          <w:b/>
          <w:sz w:val="24"/>
          <w:szCs w:val="24"/>
          <w:lang w:eastAsia="hr-HR"/>
        </w:rPr>
        <w:t>5</w:t>
      </w:r>
      <w:r w:rsidR="00C55D4C" w:rsidRPr="00C954B3">
        <w:rPr>
          <w:rFonts w:ascii="Times New Roman" w:eastAsia="Times New Roman" w:hAnsi="Times New Roman" w:cs="Times New Roman"/>
          <w:b/>
          <w:sz w:val="24"/>
          <w:szCs w:val="24"/>
          <w:lang w:eastAsia="hr-HR"/>
        </w:rPr>
        <w:t>.2.</w:t>
      </w:r>
      <w:r w:rsidR="00C55D4C" w:rsidRPr="00C954B3">
        <w:rPr>
          <w:rFonts w:ascii="Times New Roman" w:eastAsia="Times New Roman" w:hAnsi="Times New Roman" w:cs="Times New Roman"/>
          <w:sz w:val="24"/>
          <w:szCs w:val="24"/>
          <w:lang w:eastAsia="hr-HR"/>
        </w:rPr>
        <w:t xml:space="preserve"> </w:t>
      </w:r>
      <w:r w:rsidR="001111BC" w:rsidRPr="00C954B3">
        <w:rPr>
          <w:rFonts w:ascii="Times New Roman" w:eastAsia="Times New Roman" w:hAnsi="Times New Roman" w:cs="Times New Roman"/>
          <w:sz w:val="24"/>
          <w:szCs w:val="24"/>
          <w:lang w:eastAsia="hr-HR"/>
        </w:rPr>
        <w:t xml:space="preserve">Svako tijelo </w:t>
      </w:r>
      <w:r w:rsidR="004E015C" w:rsidRPr="00C954B3">
        <w:rPr>
          <w:rFonts w:ascii="Times New Roman" w:eastAsia="Times New Roman" w:hAnsi="Times New Roman" w:cs="Times New Roman"/>
          <w:sz w:val="24"/>
          <w:szCs w:val="24"/>
          <w:lang w:eastAsia="hr-HR"/>
        </w:rPr>
        <w:t xml:space="preserve">Sustava upravljanja i praćenje provedbe aktivnosti NPOO-a </w:t>
      </w:r>
      <w:r w:rsidR="001111BC" w:rsidRPr="00C954B3">
        <w:rPr>
          <w:rFonts w:ascii="Times New Roman" w:eastAsia="Times New Roman" w:hAnsi="Times New Roman" w:cs="Times New Roman"/>
          <w:sz w:val="24"/>
          <w:szCs w:val="24"/>
          <w:lang w:eastAsia="hr-HR"/>
        </w:rPr>
        <w:t>propisuje internu proceduru zaštite zviždača u skladu s primjenjivim nacionalnim propisima.</w:t>
      </w:r>
      <w:r w:rsidR="00B1372C" w:rsidRPr="00C954B3">
        <w:rPr>
          <w:rStyle w:val="FootnoteReference"/>
          <w:rFonts w:ascii="Times New Roman" w:eastAsia="Times New Roman" w:hAnsi="Times New Roman" w:cs="Times New Roman"/>
          <w:sz w:val="24"/>
          <w:szCs w:val="24"/>
          <w:lang w:eastAsia="hr-HR"/>
        </w:rPr>
        <w:footnoteReference w:id="3"/>
      </w:r>
    </w:p>
    <w:p w14:paraId="41FE4ABB" w14:textId="77777777" w:rsidR="00C55D4C" w:rsidRPr="00C954B3" w:rsidRDefault="00C55D4C" w:rsidP="00624071">
      <w:pPr>
        <w:pBdr>
          <w:top w:val="none" w:sz="0" w:space="0" w:color="000000"/>
          <w:left w:val="none" w:sz="0" w:space="0" w:color="000000"/>
          <w:bottom w:val="none" w:sz="0" w:space="0" w:color="000000"/>
          <w:right w:val="none" w:sz="0" w:space="0" w:color="000000"/>
        </w:pBdr>
        <w:spacing w:after="0" w:line="240" w:lineRule="auto"/>
        <w:jc w:val="both"/>
        <w:rPr>
          <w:rFonts w:ascii="Times New Roman" w:eastAsia="Times New Roman" w:hAnsi="Times New Roman" w:cs="Times New Roman"/>
          <w:sz w:val="24"/>
          <w:szCs w:val="24"/>
          <w:lang w:eastAsia="hr-HR"/>
        </w:rPr>
      </w:pPr>
    </w:p>
    <w:p w14:paraId="5385AE11" w14:textId="01A5D218" w:rsidR="001111BC" w:rsidRPr="00C954B3" w:rsidRDefault="00020B71" w:rsidP="00624071">
      <w:pPr>
        <w:pBdr>
          <w:top w:val="none" w:sz="0" w:space="0" w:color="000000"/>
          <w:left w:val="none" w:sz="0" w:space="0" w:color="000000"/>
          <w:bottom w:val="none" w:sz="0" w:space="0" w:color="000000"/>
          <w:right w:val="none" w:sz="0" w:space="0" w:color="000000"/>
        </w:pBdr>
        <w:spacing w:after="0" w:line="240" w:lineRule="auto"/>
        <w:jc w:val="both"/>
        <w:rPr>
          <w:rFonts w:ascii="Times New Roman" w:eastAsia="Times New Roman" w:hAnsi="Times New Roman" w:cs="Times New Roman"/>
          <w:sz w:val="24"/>
          <w:szCs w:val="24"/>
          <w:lang w:eastAsia="hr-HR"/>
        </w:rPr>
      </w:pPr>
      <w:r w:rsidRPr="00C954B3">
        <w:rPr>
          <w:rFonts w:ascii="Times New Roman" w:eastAsia="Times New Roman" w:hAnsi="Times New Roman" w:cs="Times New Roman"/>
          <w:b/>
          <w:sz w:val="24"/>
          <w:szCs w:val="24"/>
          <w:lang w:eastAsia="hr-HR"/>
        </w:rPr>
        <w:t>4</w:t>
      </w:r>
      <w:r w:rsidR="00C55D4C" w:rsidRPr="00C954B3">
        <w:rPr>
          <w:rFonts w:ascii="Times New Roman" w:eastAsia="Times New Roman" w:hAnsi="Times New Roman" w:cs="Times New Roman"/>
          <w:b/>
          <w:sz w:val="24"/>
          <w:szCs w:val="24"/>
          <w:lang w:eastAsia="hr-HR"/>
        </w:rPr>
        <w:t>.</w:t>
      </w:r>
      <w:r w:rsidR="004B5C0F" w:rsidRPr="00C954B3">
        <w:rPr>
          <w:rFonts w:ascii="Times New Roman" w:eastAsia="Times New Roman" w:hAnsi="Times New Roman" w:cs="Times New Roman"/>
          <w:b/>
          <w:sz w:val="24"/>
          <w:szCs w:val="24"/>
          <w:lang w:eastAsia="hr-HR"/>
        </w:rPr>
        <w:t>5</w:t>
      </w:r>
      <w:r w:rsidR="00C55D4C" w:rsidRPr="00C954B3">
        <w:rPr>
          <w:rFonts w:ascii="Times New Roman" w:eastAsia="Times New Roman" w:hAnsi="Times New Roman" w:cs="Times New Roman"/>
          <w:b/>
          <w:sz w:val="24"/>
          <w:szCs w:val="24"/>
          <w:lang w:eastAsia="hr-HR"/>
        </w:rPr>
        <w:t>.3.</w:t>
      </w:r>
      <w:r w:rsidR="00C55D4C" w:rsidRPr="00C954B3">
        <w:rPr>
          <w:rFonts w:ascii="Times New Roman" w:eastAsia="Times New Roman" w:hAnsi="Times New Roman" w:cs="Times New Roman"/>
          <w:sz w:val="24"/>
          <w:szCs w:val="24"/>
          <w:lang w:eastAsia="hr-HR"/>
        </w:rPr>
        <w:t xml:space="preserve"> </w:t>
      </w:r>
      <w:r w:rsidR="001111BC" w:rsidRPr="00C954B3">
        <w:rPr>
          <w:rFonts w:ascii="Times New Roman" w:eastAsia="Times New Roman" w:hAnsi="Times New Roman" w:cs="Times New Roman"/>
          <w:sz w:val="24"/>
          <w:szCs w:val="24"/>
          <w:lang w:eastAsia="hr-HR"/>
        </w:rPr>
        <w:t xml:space="preserve">Pravila o zaštiti zviždača na odgovarajući način primjenjuju se i na fizičke osobe koji nisu zaposlenici tijela </w:t>
      </w:r>
      <w:r w:rsidR="004E015C" w:rsidRPr="00C954B3">
        <w:rPr>
          <w:rFonts w:ascii="Times New Roman" w:eastAsia="Times New Roman" w:hAnsi="Times New Roman" w:cs="Times New Roman"/>
          <w:sz w:val="24"/>
          <w:szCs w:val="24"/>
          <w:lang w:eastAsia="hr-HR"/>
        </w:rPr>
        <w:t>Sustava upravljanja i praćenje provedbe aktivnosti NPOO-a</w:t>
      </w:r>
      <w:r w:rsidR="001111BC" w:rsidRPr="00C954B3">
        <w:rPr>
          <w:rFonts w:ascii="Times New Roman" w:eastAsia="Times New Roman" w:hAnsi="Times New Roman" w:cs="Times New Roman"/>
          <w:sz w:val="24"/>
          <w:szCs w:val="24"/>
          <w:lang w:eastAsia="hr-HR"/>
        </w:rPr>
        <w:t>, kao i fizičke i pravne osobe koje su korisnici bespovratnih sredstava, te na predstavnike zainteresirane javnosti.</w:t>
      </w:r>
    </w:p>
    <w:p w14:paraId="4A739C9D" w14:textId="2776C5A1" w:rsidR="003D3A34" w:rsidRPr="00C954B3" w:rsidRDefault="003D3A34" w:rsidP="003D3A34">
      <w:pPr>
        <w:pBdr>
          <w:top w:val="none" w:sz="0" w:space="0" w:color="000000"/>
          <w:left w:val="none" w:sz="0" w:space="0" w:color="000000"/>
          <w:bottom w:val="none" w:sz="0" w:space="0" w:color="000000"/>
          <w:right w:val="none" w:sz="0" w:space="0" w:color="000000"/>
        </w:pBdr>
        <w:spacing w:after="0" w:line="240" w:lineRule="auto"/>
        <w:jc w:val="both"/>
        <w:rPr>
          <w:rFonts w:ascii="Times New Roman" w:eastAsia="Times New Roman" w:hAnsi="Times New Roman" w:cs="Times New Roman"/>
          <w:sz w:val="24"/>
          <w:szCs w:val="24"/>
          <w:lang w:eastAsia="hr-HR"/>
        </w:rPr>
      </w:pPr>
    </w:p>
    <w:p w14:paraId="128880C4" w14:textId="4B8B533C" w:rsidR="000D5B98" w:rsidRPr="00C954B3" w:rsidRDefault="000D5B98" w:rsidP="003D3A34">
      <w:pPr>
        <w:pBdr>
          <w:top w:val="none" w:sz="0" w:space="0" w:color="000000"/>
          <w:left w:val="none" w:sz="0" w:space="0" w:color="000000"/>
          <w:bottom w:val="none" w:sz="0" w:space="0" w:color="000000"/>
          <w:right w:val="none" w:sz="0" w:space="0" w:color="000000"/>
        </w:pBdr>
        <w:spacing w:after="0" w:line="240" w:lineRule="auto"/>
        <w:jc w:val="both"/>
        <w:rPr>
          <w:rFonts w:ascii="Times New Roman" w:eastAsia="Times New Roman" w:hAnsi="Times New Roman" w:cs="Times New Roman"/>
          <w:sz w:val="24"/>
          <w:szCs w:val="24"/>
          <w:lang w:eastAsia="hr-HR"/>
        </w:rPr>
      </w:pPr>
    </w:p>
    <w:p w14:paraId="504C1617" w14:textId="77777777" w:rsidR="003D3A34" w:rsidRPr="00C954B3" w:rsidRDefault="003D3A34" w:rsidP="003D3A34">
      <w:pPr>
        <w:pBdr>
          <w:top w:val="none" w:sz="0" w:space="0" w:color="000000"/>
          <w:left w:val="none" w:sz="0" w:space="0" w:color="000000"/>
          <w:bottom w:val="none" w:sz="0" w:space="0" w:color="000000"/>
          <w:right w:val="none" w:sz="0" w:space="0" w:color="000000"/>
        </w:pBdr>
        <w:spacing w:after="0" w:line="240" w:lineRule="auto"/>
        <w:jc w:val="both"/>
        <w:rPr>
          <w:rFonts w:ascii="Times New Roman" w:eastAsia="Times New Roman" w:hAnsi="Times New Roman" w:cs="Times New Roman"/>
          <w:sz w:val="24"/>
          <w:szCs w:val="24"/>
          <w:lang w:eastAsia="hr-HR"/>
        </w:rPr>
      </w:pPr>
    </w:p>
    <w:p w14:paraId="11F84F25" w14:textId="41C2DF7B" w:rsidR="001111BC" w:rsidRPr="00C954B3" w:rsidRDefault="00020B71" w:rsidP="00624071">
      <w:pPr>
        <w:pBdr>
          <w:top w:val="single" w:sz="4" w:space="0" w:color="auto"/>
          <w:left w:val="single" w:sz="4" w:space="0" w:color="auto"/>
          <w:bottom w:val="single" w:sz="4" w:space="0" w:color="auto"/>
          <w:right w:val="single" w:sz="4" w:space="0" w:color="auto"/>
        </w:pBdr>
        <w:spacing w:after="0" w:line="240" w:lineRule="auto"/>
        <w:ind w:left="426" w:hanging="426"/>
        <w:jc w:val="both"/>
        <w:rPr>
          <w:rFonts w:ascii="Times New Roman" w:eastAsia="Times New Roman" w:hAnsi="Times New Roman" w:cs="Times New Roman"/>
          <w:b/>
          <w:sz w:val="24"/>
          <w:szCs w:val="24"/>
          <w:lang w:eastAsia="hr-HR"/>
        </w:rPr>
      </w:pPr>
      <w:r w:rsidRPr="00C954B3">
        <w:rPr>
          <w:rFonts w:ascii="Times New Roman" w:eastAsia="Times New Roman" w:hAnsi="Times New Roman" w:cs="Times New Roman"/>
          <w:b/>
          <w:sz w:val="24"/>
          <w:szCs w:val="24"/>
          <w:lang w:eastAsia="hr-HR"/>
        </w:rPr>
        <w:t>4</w:t>
      </w:r>
      <w:r w:rsidR="007574A2" w:rsidRPr="00C954B3">
        <w:rPr>
          <w:rFonts w:ascii="Times New Roman" w:eastAsia="Times New Roman" w:hAnsi="Times New Roman" w:cs="Times New Roman"/>
          <w:b/>
          <w:sz w:val="24"/>
          <w:szCs w:val="24"/>
          <w:lang w:eastAsia="hr-HR"/>
        </w:rPr>
        <w:t>.</w:t>
      </w:r>
      <w:r w:rsidR="004B5C0F" w:rsidRPr="00C954B3">
        <w:rPr>
          <w:rFonts w:ascii="Times New Roman" w:eastAsia="Times New Roman" w:hAnsi="Times New Roman" w:cs="Times New Roman"/>
          <w:b/>
          <w:sz w:val="24"/>
          <w:szCs w:val="24"/>
          <w:lang w:eastAsia="hr-HR"/>
        </w:rPr>
        <w:t>6</w:t>
      </w:r>
      <w:r w:rsidR="007574A2" w:rsidRPr="00C954B3">
        <w:rPr>
          <w:rFonts w:ascii="Times New Roman" w:eastAsia="Times New Roman" w:hAnsi="Times New Roman" w:cs="Times New Roman"/>
          <w:b/>
          <w:sz w:val="24"/>
          <w:szCs w:val="24"/>
          <w:lang w:eastAsia="hr-HR"/>
        </w:rPr>
        <w:t xml:space="preserve">. </w:t>
      </w:r>
      <w:r w:rsidR="001111BC" w:rsidRPr="00C954B3">
        <w:rPr>
          <w:rFonts w:ascii="Times New Roman" w:eastAsia="Times New Roman" w:hAnsi="Times New Roman" w:cs="Times New Roman"/>
          <w:b/>
          <w:sz w:val="24"/>
          <w:szCs w:val="24"/>
          <w:lang w:eastAsia="hr-HR"/>
        </w:rPr>
        <w:t>Procedure vezane uz sustavne nepravilnosti</w:t>
      </w:r>
    </w:p>
    <w:p w14:paraId="7E00E94C" w14:textId="77777777" w:rsidR="00C55D4C" w:rsidRPr="00C954B3" w:rsidRDefault="00C55D4C" w:rsidP="00624071">
      <w:pPr>
        <w:pBdr>
          <w:top w:val="none" w:sz="0" w:space="0" w:color="000000"/>
          <w:left w:val="none" w:sz="0" w:space="0" w:color="000000"/>
          <w:bottom w:val="none" w:sz="0" w:space="0" w:color="000000"/>
          <w:right w:val="none" w:sz="0" w:space="0" w:color="000000"/>
        </w:pBdr>
        <w:spacing w:after="0" w:line="240" w:lineRule="auto"/>
        <w:jc w:val="both"/>
        <w:rPr>
          <w:rFonts w:ascii="Times New Roman" w:eastAsia="Times New Roman" w:hAnsi="Times New Roman" w:cs="Times New Roman"/>
          <w:sz w:val="24"/>
          <w:szCs w:val="24"/>
          <w:lang w:eastAsia="hr-HR"/>
        </w:rPr>
      </w:pPr>
    </w:p>
    <w:p w14:paraId="040304EB" w14:textId="57BA80E3" w:rsidR="001111BC" w:rsidRPr="00C954B3" w:rsidRDefault="00020B71" w:rsidP="00624071">
      <w:pPr>
        <w:pBdr>
          <w:top w:val="none" w:sz="0" w:space="0" w:color="000000"/>
          <w:left w:val="none" w:sz="0" w:space="0" w:color="000000"/>
          <w:bottom w:val="none" w:sz="0" w:space="0" w:color="000000"/>
          <w:right w:val="none" w:sz="0" w:space="0" w:color="000000"/>
        </w:pBdr>
        <w:spacing w:after="0" w:line="240" w:lineRule="auto"/>
        <w:jc w:val="both"/>
        <w:rPr>
          <w:rFonts w:ascii="Times New Roman" w:eastAsia="Times New Roman" w:hAnsi="Times New Roman" w:cs="Times New Roman"/>
          <w:sz w:val="24"/>
          <w:szCs w:val="24"/>
          <w:lang w:eastAsia="hr-HR"/>
        </w:rPr>
      </w:pPr>
      <w:r w:rsidRPr="00C954B3">
        <w:rPr>
          <w:rFonts w:ascii="Times New Roman" w:eastAsia="Times New Roman" w:hAnsi="Times New Roman" w:cs="Times New Roman"/>
          <w:b/>
          <w:sz w:val="24"/>
          <w:szCs w:val="24"/>
          <w:lang w:eastAsia="hr-HR"/>
        </w:rPr>
        <w:t>4</w:t>
      </w:r>
      <w:r w:rsidR="00C55D4C" w:rsidRPr="00C954B3">
        <w:rPr>
          <w:rFonts w:ascii="Times New Roman" w:eastAsia="Times New Roman" w:hAnsi="Times New Roman" w:cs="Times New Roman"/>
          <w:b/>
          <w:sz w:val="24"/>
          <w:szCs w:val="24"/>
          <w:lang w:eastAsia="hr-HR"/>
        </w:rPr>
        <w:t>.</w:t>
      </w:r>
      <w:r w:rsidR="004B5C0F" w:rsidRPr="00C954B3">
        <w:rPr>
          <w:rFonts w:ascii="Times New Roman" w:eastAsia="Times New Roman" w:hAnsi="Times New Roman" w:cs="Times New Roman"/>
          <w:b/>
          <w:sz w:val="24"/>
          <w:szCs w:val="24"/>
          <w:lang w:eastAsia="hr-HR"/>
        </w:rPr>
        <w:t>6</w:t>
      </w:r>
      <w:r w:rsidR="00C55D4C" w:rsidRPr="00C954B3">
        <w:rPr>
          <w:rFonts w:ascii="Times New Roman" w:eastAsia="Times New Roman" w:hAnsi="Times New Roman" w:cs="Times New Roman"/>
          <w:b/>
          <w:sz w:val="24"/>
          <w:szCs w:val="24"/>
          <w:lang w:eastAsia="hr-HR"/>
        </w:rPr>
        <w:t>.1.</w:t>
      </w:r>
      <w:r w:rsidR="00C55D4C" w:rsidRPr="00C954B3">
        <w:rPr>
          <w:rFonts w:ascii="Times New Roman" w:eastAsia="Times New Roman" w:hAnsi="Times New Roman" w:cs="Times New Roman"/>
          <w:sz w:val="24"/>
          <w:szCs w:val="24"/>
          <w:lang w:eastAsia="hr-HR"/>
        </w:rPr>
        <w:t xml:space="preserve"> </w:t>
      </w:r>
      <w:r w:rsidR="000D5B98" w:rsidRPr="00C954B3">
        <w:rPr>
          <w:rFonts w:ascii="Times New Roman" w:eastAsia="Times New Roman" w:hAnsi="Times New Roman" w:cs="Times New Roman"/>
          <w:sz w:val="24"/>
          <w:szCs w:val="24"/>
          <w:lang w:eastAsia="hr-HR"/>
        </w:rPr>
        <w:t>Klasifikacija nepravilnosti</w:t>
      </w:r>
      <w:r w:rsidR="001111BC" w:rsidRPr="00C954B3">
        <w:rPr>
          <w:rFonts w:ascii="Times New Roman" w:eastAsia="Times New Roman" w:hAnsi="Times New Roman" w:cs="Times New Roman"/>
          <w:sz w:val="24"/>
          <w:szCs w:val="24"/>
          <w:lang w:eastAsia="hr-HR"/>
        </w:rPr>
        <w:t>:</w:t>
      </w:r>
    </w:p>
    <w:p w14:paraId="02E06C0A" w14:textId="77777777" w:rsidR="001111BC" w:rsidRPr="00C954B3" w:rsidRDefault="00C55D4C" w:rsidP="00624071">
      <w:pPr>
        <w:pBdr>
          <w:top w:val="none" w:sz="0" w:space="0" w:color="000000"/>
          <w:left w:val="none" w:sz="0" w:space="0" w:color="000000"/>
          <w:bottom w:val="none" w:sz="0" w:space="0" w:color="000000"/>
          <w:right w:val="none" w:sz="0" w:space="0" w:color="000000"/>
        </w:pBdr>
        <w:spacing w:before="120" w:after="120" w:line="240" w:lineRule="auto"/>
        <w:jc w:val="both"/>
        <w:rPr>
          <w:rFonts w:ascii="Times New Roman" w:eastAsia="Times New Roman" w:hAnsi="Times New Roman" w:cs="Times New Roman"/>
          <w:sz w:val="24"/>
          <w:szCs w:val="24"/>
          <w:lang w:eastAsia="hr-HR"/>
        </w:rPr>
      </w:pPr>
      <w:r w:rsidRPr="00C954B3">
        <w:rPr>
          <w:rFonts w:ascii="Times New Roman" w:eastAsia="Times New Roman" w:hAnsi="Times New Roman" w:cs="Times New Roman"/>
          <w:b/>
          <w:sz w:val="24"/>
          <w:szCs w:val="24"/>
          <w:lang w:eastAsia="hr-HR"/>
        </w:rPr>
        <w:t>a)</w:t>
      </w:r>
      <w:r w:rsidRPr="00C954B3">
        <w:rPr>
          <w:rFonts w:ascii="Times New Roman" w:eastAsia="Times New Roman" w:hAnsi="Times New Roman" w:cs="Times New Roman"/>
          <w:sz w:val="24"/>
          <w:szCs w:val="24"/>
          <w:lang w:eastAsia="hr-HR"/>
        </w:rPr>
        <w:t xml:space="preserve"> </w:t>
      </w:r>
      <w:r w:rsidR="001111BC" w:rsidRPr="00C954B3">
        <w:rPr>
          <w:rFonts w:ascii="Times New Roman" w:eastAsia="Times New Roman" w:hAnsi="Times New Roman" w:cs="Times New Roman"/>
          <w:sz w:val="24"/>
          <w:szCs w:val="24"/>
          <w:lang w:eastAsia="hr-HR"/>
        </w:rPr>
        <w:t>„pojedinačna nepravilnos</w:t>
      </w:r>
      <w:r w:rsidR="00032F5E" w:rsidRPr="00C954B3">
        <w:rPr>
          <w:rFonts w:ascii="Times New Roman" w:eastAsia="Times New Roman" w:hAnsi="Times New Roman" w:cs="Times New Roman"/>
          <w:sz w:val="24"/>
          <w:szCs w:val="24"/>
          <w:lang w:eastAsia="hr-HR"/>
        </w:rPr>
        <w:t>t</w:t>
      </w:r>
      <w:r w:rsidR="003B5F9F" w:rsidRPr="00C954B3">
        <w:rPr>
          <w:rFonts w:ascii="Times New Roman" w:eastAsia="Times New Roman" w:hAnsi="Times New Roman" w:cs="Times New Roman"/>
          <w:sz w:val="24"/>
          <w:szCs w:val="24"/>
          <w:lang w:eastAsia="hr-HR"/>
        </w:rPr>
        <w:t>–</w:t>
      </w:r>
      <w:r w:rsidR="001111BC" w:rsidRPr="00C954B3">
        <w:rPr>
          <w:rFonts w:ascii="Times New Roman" w:eastAsia="Times New Roman" w:hAnsi="Times New Roman" w:cs="Times New Roman"/>
          <w:sz w:val="24"/>
          <w:szCs w:val="24"/>
          <w:lang w:eastAsia="hr-HR"/>
        </w:rPr>
        <w:t>” - koja se samo jednom događa i nije redovita kod istovrsnih troškova ili istovrsnih operacija ili istog tipa korisnika, te uglavnom proizlazi iz namjernih ili nenamjernih grešaka koje se vode kao izolirani slučajevi</w:t>
      </w:r>
      <w:r w:rsidRPr="00C954B3">
        <w:rPr>
          <w:rFonts w:ascii="Times New Roman" w:eastAsia="Times New Roman" w:hAnsi="Times New Roman" w:cs="Times New Roman"/>
          <w:sz w:val="24"/>
          <w:szCs w:val="24"/>
          <w:lang w:eastAsia="hr-HR"/>
        </w:rPr>
        <w:t>,</w:t>
      </w:r>
      <w:r w:rsidR="001111BC" w:rsidRPr="00C954B3">
        <w:rPr>
          <w:rFonts w:ascii="Times New Roman" w:eastAsia="Times New Roman" w:hAnsi="Times New Roman" w:cs="Times New Roman"/>
          <w:sz w:val="24"/>
          <w:szCs w:val="24"/>
          <w:lang w:eastAsia="hr-HR"/>
        </w:rPr>
        <w:t xml:space="preserve"> ili </w:t>
      </w:r>
    </w:p>
    <w:p w14:paraId="769D65BD" w14:textId="1ED83B9A" w:rsidR="00BC5C91" w:rsidRPr="00C954B3" w:rsidRDefault="00C55D4C" w:rsidP="007A13DF">
      <w:pPr>
        <w:pBdr>
          <w:top w:val="none" w:sz="0" w:space="0" w:color="000000"/>
          <w:left w:val="none" w:sz="0" w:space="0" w:color="000000"/>
          <w:bottom w:val="none" w:sz="0" w:space="0" w:color="000000"/>
          <w:right w:val="none" w:sz="0" w:space="0" w:color="000000"/>
        </w:pBdr>
        <w:spacing w:before="120" w:after="0" w:line="240" w:lineRule="auto"/>
        <w:jc w:val="both"/>
        <w:rPr>
          <w:rFonts w:ascii="Times New Roman" w:eastAsia="Times New Roman" w:hAnsi="Times New Roman" w:cs="Times New Roman"/>
          <w:sz w:val="24"/>
          <w:szCs w:val="24"/>
          <w:lang w:eastAsia="hr-HR"/>
        </w:rPr>
      </w:pPr>
      <w:r w:rsidRPr="00C954B3">
        <w:rPr>
          <w:rFonts w:ascii="Times New Roman" w:eastAsia="Times New Roman" w:hAnsi="Times New Roman" w:cs="Times New Roman"/>
          <w:b/>
          <w:sz w:val="24"/>
          <w:szCs w:val="24"/>
          <w:lang w:eastAsia="hr-HR"/>
        </w:rPr>
        <w:t>b)</w:t>
      </w:r>
      <w:r w:rsidRPr="00C954B3">
        <w:rPr>
          <w:rFonts w:ascii="Times New Roman" w:eastAsia="Times New Roman" w:hAnsi="Times New Roman" w:cs="Times New Roman"/>
          <w:sz w:val="24"/>
          <w:szCs w:val="24"/>
          <w:lang w:eastAsia="hr-HR"/>
        </w:rPr>
        <w:t xml:space="preserve"> </w:t>
      </w:r>
      <w:r w:rsidR="001111BC" w:rsidRPr="00C954B3">
        <w:rPr>
          <w:rFonts w:ascii="Times New Roman" w:eastAsia="Times New Roman" w:hAnsi="Times New Roman" w:cs="Times New Roman"/>
          <w:sz w:val="24"/>
          <w:szCs w:val="24"/>
          <w:lang w:eastAsia="hr-HR"/>
        </w:rPr>
        <w:t>“sustavna nepravilnost” –</w:t>
      </w:r>
      <w:r w:rsidR="004E015C" w:rsidRPr="00C954B3">
        <w:rPr>
          <w:rFonts w:ascii="Times New Roman" w:eastAsia="Times New Roman" w:hAnsi="Times New Roman" w:cs="Times New Roman"/>
          <w:sz w:val="24"/>
          <w:szCs w:val="24"/>
          <w:lang w:eastAsia="hr-HR"/>
        </w:rPr>
        <w:t xml:space="preserve"> </w:t>
      </w:r>
      <w:r w:rsidR="001111BC" w:rsidRPr="00C954B3">
        <w:rPr>
          <w:rFonts w:ascii="Times New Roman" w:eastAsia="Times New Roman" w:hAnsi="Times New Roman" w:cs="Times New Roman"/>
          <w:sz w:val="24"/>
          <w:szCs w:val="24"/>
          <w:lang w:eastAsia="hr-HR"/>
        </w:rPr>
        <w:t xml:space="preserve">znači ponavljane greške zbog ozbiljnih propusta u sustavu upravljanja i kontrole, koji se često  pojavljuju i utječu na brojne slične operacije, slične tipove korisnika i odnose se na slične vrste </w:t>
      </w:r>
      <w:r w:rsidR="00B03F34" w:rsidRPr="00C954B3">
        <w:rPr>
          <w:rFonts w:ascii="Times New Roman" w:eastAsia="Times New Roman" w:hAnsi="Times New Roman" w:cs="Times New Roman"/>
          <w:sz w:val="24"/>
          <w:szCs w:val="24"/>
          <w:lang w:eastAsia="hr-HR"/>
        </w:rPr>
        <w:t>izdataka</w:t>
      </w:r>
      <w:r w:rsidR="001111BC" w:rsidRPr="00C954B3">
        <w:rPr>
          <w:rFonts w:ascii="Times New Roman" w:eastAsia="Times New Roman" w:hAnsi="Times New Roman" w:cs="Times New Roman"/>
          <w:sz w:val="24"/>
          <w:szCs w:val="24"/>
          <w:lang w:eastAsia="hr-HR"/>
        </w:rPr>
        <w:t>.</w:t>
      </w:r>
    </w:p>
    <w:p w14:paraId="0F550704" w14:textId="77777777" w:rsidR="007A13DF" w:rsidRPr="00C954B3" w:rsidRDefault="007A13DF" w:rsidP="007A13DF">
      <w:pPr>
        <w:pBdr>
          <w:top w:val="none" w:sz="0" w:space="0" w:color="000000"/>
          <w:left w:val="none" w:sz="0" w:space="0" w:color="000000"/>
          <w:bottom w:val="none" w:sz="0" w:space="0" w:color="000000"/>
          <w:right w:val="none" w:sz="0" w:space="0" w:color="000000"/>
        </w:pBdr>
        <w:spacing w:after="0" w:line="240" w:lineRule="auto"/>
        <w:jc w:val="both"/>
        <w:rPr>
          <w:rFonts w:ascii="Times New Roman" w:eastAsia="Times New Roman" w:hAnsi="Times New Roman" w:cs="Times New Roman"/>
          <w:sz w:val="24"/>
          <w:szCs w:val="24"/>
          <w:lang w:eastAsia="hr-HR"/>
        </w:rPr>
      </w:pPr>
    </w:p>
    <w:p w14:paraId="75E25D43" w14:textId="6CEF0E75" w:rsidR="000D5B98" w:rsidRPr="00C954B3" w:rsidRDefault="00020B71" w:rsidP="007A13DF">
      <w:pPr>
        <w:pBdr>
          <w:top w:val="none" w:sz="0" w:space="0" w:color="000000"/>
          <w:left w:val="none" w:sz="0" w:space="0" w:color="000000"/>
          <w:bottom w:val="none" w:sz="0" w:space="0" w:color="000000"/>
          <w:right w:val="none" w:sz="0" w:space="0" w:color="000000"/>
        </w:pBdr>
        <w:spacing w:after="0" w:line="240" w:lineRule="auto"/>
        <w:jc w:val="both"/>
        <w:rPr>
          <w:rFonts w:ascii="Times New Roman" w:eastAsia="Times New Roman" w:hAnsi="Times New Roman" w:cs="Times New Roman"/>
          <w:sz w:val="24"/>
          <w:szCs w:val="24"/>
          <w:lang w:eastAsia="hr-HR"/>
        </w:rPr>
      </w:pPr>
      <w:r w:rsidRPr="00C954B3">
        <w:rPr>
          <w:rFonts w:ascii="Times New Roman" w:eastAsia="Times New Roman" w:hAnsi="Times New Roman" w:cs="Times New Roman"/>
          <w:b/>
          <w:sz w:val="24"/>
          <w:szCs w:val="24"/>
          <w:lang w:eastAsia="hr-HR"/>
        </w:rPr>
        <w:t>4</w:t>
      </w:r>
      <w:r w:rsidR="00C55D4C" w:rsidRPr="00C954B3">
        <w:rPr>
          <w:rFonts w:ascii="Times New Roman" w:eastAsia="Times New Roman" w:hAnsi="Times New Roman" w:cs="Times New Roman"/>
          <w:b/>
          <w:sz w:val="24"/>
          <w:szCs w:val="24"/>
          <w:lang w:eastAsia="hr-HR"/>
        </w:rPr>
        <w:t>.</w:t>
      </w:r>
      <w:r w:rsidR="004B5C0F" w:rsidRPr="00C954B3">
        <w:rPr>
          <w:rFonts w:ascii="Times New Roman" w:eastAsia="Times New Roman" w:hAnsi="Times New Roman" w:cs="Times New Roman"/>
          <w:b/>
          <w:sz w:val="24"/>
          <w:szCs w:val="24"/>
          <w:lang w:eastAsia="hr-HR"/>
        </w:rPr>
        <w:t>6</w:t>
      </w:r>
      <w:r w:rsidR="00C55D4C" w:rsidRPr="00C954B3">
        <w:rPr>
          <w:rFonts w:ascii="Times New Roman" w:eastAsia="Times New Roman" w:hAnsi="Times New Roman" w:cs="Times New Roman"/>
          <w:b/>
          <w:sz w:val="24"/>
          <w:szCs w:val="24"/>
          <w:lang w:eastAsia="hr-HR"/>
        </w:rPr>
        <w:t>.2.</w:t>
      </w:r>
      <w:r w:rsidR="00C55D4C" w:rsidRPr="00C954B3">
        <w:rPr>
          <w:rFonts w:ascii="Times New Roman" w:eastAsia="Times New Roman" w:hAnsi="Times New Roman" w:cs="Times New Roman"/>
          <w:sz w:val="24"/>
          <w:szCs w:val="24"/>
          <w:lang w:eastAsia="hr-HR"/>
        </w:rPr>
        <w:t xml:space="preserve"> </w:t>
      </w:r>
      <w:r w:rsidR="001111BC" w:rsidRPr="00C954B3">
        <w:rPr>
          <w:rFonts w:ascii="Times New Roman" w:eastAsia="Times New Roman" w:hAnsi="Times New Roman" w:cs="Times New Roman"/>
          <w:sz w:val="24"/>
          <w:szCs w:val="24"/>
          <w:lang w:eastAsia="hr-HR"/>
        </w:rPr>
        <w:t xml:space="preserve">U slučaju da se nepravilnost klasificira kao „sustavna nepravilnost“, </w:t>
      </w:r>
      <w:r w:rsidR="005D2498" w:rsidRPr="00C954B3">
        <w:rPr>
          <w:rFonts w:ascii="Times New Roman" w:eastAsia="Times New Roman" w:hAnsi="Times New Roman" w:cs="Times New Roman"/>
          <w:sz w:val="24"/>
          <w:szCs w:val="24"/>
          <w:lang w:eastAsia="hr-HR"/>
        </w:rPr>
        <w:t xml:space="preserve">potrebno je poduzeti adekvatne radnje radi </w:t>
      </w:r>
      <w:r w:rsidR="001111BC" w:rsidRPr="00C954B3">
        <w:rPr>
          <w:rFonts w:ascii="Times New Roman" w:eastAsia="Times New Roman" w:hAnsi="Times New Roman" w:cs="Times New Roman"/>
          <w:sz w:val="24"/>
          <w:szCs w:val="24"/>
          <w:lang w:eastAsia="hr-HR"/>
        </w:rPr>
        <w:t>ublažava</w:t>
      </w:r>
      <w:r w:rsidR="005D2498" w:rsidRPr="00C954B3">
        <w:rPr>
          <w:rFonts w:ascii="Times New Roman" w:eastAsia="Times New Roman" w:hAnsi="Times New Roman" w:cs="Times New Roman"/>
          <w:sz w:val="24"/>
          <w:szCs w:val="24"/>
          <w:lang w:eastAsia="hr-HR"/>
        </w:rPr>
        <w:t>nja</w:t>
      </w:r>
      <w:r w:rsidR="001111BC" w:rsidRPr="00C954B3">
        <w:rPr>
          <w:rFonts w:ascii="Times New Roman" w:eastAsia="Times New Roman" w:hAnsi="Times New Roman" w:cs="Times New Roman"/>
          <w:sz w:val="24"/>
          <w:szCs w:val="24"/>
          <w:lang w:eastAsia="hr-HR"/>
        </w:rPr>
        <w:t xml:space="preserve"> rizik</w:t>
      </w:r>
      <w:r w:rsidR="005D2498" w:rsidRPr="00C954B3">
        <w:rPr>
          <w:rFonts w:ascii="Times New Roman" w:eastAsia="Times New Roman" w:hAnsi="Times New Roman" w:cs="Times New Roman"/>
          <w:sz w:val="24"/>
          <w:szCs w:val="24"/>
          <w:lang w:eastAsia="hr-HR"/>
        </w:rPr>
        <w:t>a</w:t>
      </w:r>
      <w:r w:rsidR="001111BC" w:rsidRPr="00C954B3">
        <w:rPr>
          <w:rFonts w:ascii="Times New Roman" w:eastAsia="Times New Roman" w:hAnsi="Times New Roman" w:cs="Times New Roman"/>
          <w:sz w:val="24"/>
          <w:szCs w:val="24"/>
          <w:lang w:eastAsia="hr-HR"/>
        </w:rPr>
        <w:t xml:space="preserve"> radi mogućeg ponavljanja sustavne nepravilnosti. </w:t>
      </w:r>
    </w:p>
    <w:p w14:paraId="71519618" w14:textId="77777777" w:rsidR="007A13DF" w:rsidRPr="00C954B3" w:rsidRDefault="007A13DF" w:rsidP="007A13DF">
      <w:pPr>
        <w:pBdr>
          <w:top w:val="none" w:sz="0" w:space="0" w:color="000000"/>
          <w:left w:val="none" w:sz="0" w:space="0" w:color="000000"/>
          <w:bottom w:val="none" w:sz="0" w:space="0" w:color="000000"/>
          <w:right w:val="none" w:sz="0" w:space="0" w:color="000000"/>
        </w:pBdr>
        <w:spacing w:after="0" w:line="240" w:lineRule="auto"/>
        <w:jc w:val="both"/>
        <w:rPr>
          <w:rFonts w:ascii="Times New Roman" w:eastAsia="Times New Roman" w:hAnsi="Times New Roman" w:cs="Times New Roman"/>
          <w:sz w:val="24"/>
          <w:szCs w:val="24"/>
          <w:lang w:eastAsia="hr-HR"/>
        </w:rPr>
      </w:pPr>
    </w:p>
    <w:p w14:paraId="19B77882" w14:textId="587D1F38" w:rsidR="000D5B98" w:rsidRPr="00C954B3" w:rsidRDefault="00020B71" w:rsidP="000D5B98">
      <w:pPr>
        <w:pBdr>
          <w:top w:val="none" w:sz="0" w:space="0" w:color="000000"/>
          <w:left w:val="none" w:sz="0" w:space="0" w:color="000000"/>
          <w:bottom w:val="none" w:sz="0" w:space="0" w:color="000000"/>
          <w:right w:val="none" w:sz="0" w:space="0" w:color="000000"/>
        </w:pBdr>
        <w:spacing w:after="0" w:line="240" w:lineRule="auto"/>
        <w:jc w:val="both"/>
        <w:rPr>
          <w:rFonts w:ascii="Times New Roman" w:hAnsi="Times New Roman" w:cs="Times New Roman"/>
          <w:sz w:val="24"/>
          <w:szCs w:val="24"/>
        </w:rPr>
      </w:pPr>
      <w:r w:rsidRPr="00C954B3">
        <w:rPr>
          <w:rFonts w:ascii="Times New Roman" w:eastAsia="Times New Roman" w:hAnsi="Times New Roman" w:cs="Times New Roman"/>
          <w:b/>
          <w:sz w:val="24"/>
          <w:szCs w:val="24"/>
          <w:lang w:eastAsia="hr-HR"/>
        </w:rPr>
        <w:t>4</w:t>
      </w:r>
      <w:r w:rsidR="00C55D4C" w:rsidRPr="00C954B3">
        <w:rPr>
          <w:rFonts w:ascii="Times New Roman" w:eastAsia="Times New Roman" w:hAnsi="Times New Roman" w:cs="Times New Roman"/>
          <w:b/>
          <w:sz w:val="24"/>
          <w:szCs w:val="24"/>
          <w:lang w:eastAsia="hr-HR"/>
        </w:rPr>
        <w:t>.</w:t>
      </w:r>
      <w:r w:rsidR="004B5C0F" w:rsidRPr="00C954B3">
        <w:rPr>
          <w:rFonts w:ascii="Times New Roman" w:eastAsia="Times New Roman" w:hAnsi="Times New Roman" w:cs="Times New Roman"/>
          <w:b/>
          <w:sz w:val="24"/>
          <w:szCs w:val="24"/>
          <w:lang w:eastAsia="hr-HR"/>
        </w:rPr>
        <w:t>6</w:t>
      </w:r>
      <w:r w:rsidR="00C55D4C" w:rsidRPr="00C954B3">
        <w:rPr>
          <w:rFonts w:ascii="Times New Roman" w:eastAsia="Times New Roman" w:hAnsi="Times New Roman" w:cs="Times New Roman"/>
          <w:b/>
          <w:sz w:val="24"/>
          <w:szCs w:val="24"/>
          <w:lang w:eastAsia="hr-HR"/>
        </w:rPr>
        <w:t>.3.</w:t>
      </w:r>
      <w:r w:rsidR="001111BC" w:rsidRPr="00C954B3">
        <w:rPr>
          <w:rFonts w:ascii="Times New Roman" w:eastAsia="Times New Roman" w:hAnsi="Times New Roman" w:cs="Times New Roman"/>
          <w:sz w:val="24"/>
          <w:szCs w:val="24"/>
          <w:lang w:eastAsia="hr-HR"/>
        </w:rPr>
        <w:t xml:space="preserve"> </w:t>
      </w:r>
      <w:r w:rsidR="000D5B98" w:rsidRPr="00C954B3">
        <w:rPr>
          <w:rFonts w:ascii="Times New Roman" w:hAnsi="Times New Roman" w:cs="Times New Roman"/>
          <w:sz w:val="24"/>
          <w:szCs w:val="24"/>
        </w:rPr>
        <w:t xml:space="preserve">KT i </w:t>
      </w:r>
      <w:r w:rsidR="00F86DB8" w:rsidRPr="00C954B3">
        <w:rPr>
          <w:rFonts w:ascii="Times New Roman" w:hAnsi="Times New Roman" w:cs="Times New Roman"/>
          <w:sz w:val="24"/>
          <w:szCs w:val="24"/>
        </w:rPr>
        <w:t>NF</w:t>
      </w:r>
      <w:r w:rsidR="000D5B98" w:rsidRPr="00C954B3">
        <w:rPr>
          <w:rFonts w:ascii="Times New Roman" w:hAnsi="Times New Roman" w:cs="Times New Roman"/>
          <w:sz w:val="24"/>
          <w:szCs w:val="24"/>
        </w:rPr>
        <w:t xml:space="preserve"> će u suradnji s </w:t>
      </w:r>
      <w:r w:rsidR="00F86DB8" w:rsidRPr="00C954B3">
        <w:rPr>
          <w:rFonts w:ascii="Times New Roman" w:hAnsi="Times New Roman" w:cs="Times New Roman"/>
          <w:sz w:val="24"/>
          <w:szCs w:val="24"/>
        </w:rPr>
        <w:t>NT</w:t>
      </w:r>
      <w:r w:rsidR="007C7784" w:rsidRPr="00C954B3">
        <w:rPr>
          <w:rFonts w:ascii="Times New Roman" w:hAnsi="Times New Roman" w:cs="Times New Roman"/>
          <w:sz w:val="24"/>
          <w:szCs w:val="24"/>
        </w:rPr>
        <w:t>-om</w:t>
      </w:r>
      <w:r w:rsidR="000D5B98" w:rsidRPr="00C954B3">
        <w:rPr>
          <w:rFonts w:ascii="Times New Roman" w:hAnsi="Times New Roman" w:cs="Times New Roman"/>
          <w:sz w:val="24"/>
          <w:szCs w:val="24"/>
        </w:rPr>
        <w:t xml:space="preserve"> pripremiti plan postupanja</w:t>
      </w:r>
      <w:r w:rsidR="006962EC" w:rsidRPr="00C954B3">
        <w:rPr>
          <w:rFonts w:ascii="Times New Roman" w:hAnsi="Times New Roman" w:cs="Times New Roman"/>
          <w:sz w:val="24"/>
          <w:szCs w:val="24"/>
        </w:rPr>
        <w:t xml:space="preserve"> i korektivnih mjera</w:t>
      </w:r>
      <w:r w:rsidR="000D5B98" w:rsidRPr="00C954B3">
        <w:rPr>
          <w:rFonts w:ascii="Times New Roman" w:hAnsi="Times New Roman" w:cs="Times New Roman"/>
          <w:sz w:val="24"/>
          <w:szCs w:val="24"/>
        </w:rPr>
        <w:t xml:space="preserve"> </w:t>
      </w:r>
      <w:r w:rsidR="000D5B98" w:rsidRPr="00C954B3">
        <w:rPr>
          <w:rFonts w:ascii="Times New Roman" w:eastAsia="Times New Roman" w:hAnsi="Times New Roman" w:cs="Times New Roman"/>
          <w:sz w:val="24"/>
          <w:szCs w:val="24"/>
          <w:lang w:eastAsia="hr-HR"/>
        </w:rPr>
        <w:t xml:space="preserve">kako bi se daljnjim aktivnostima osiguralo učinkovito funkcioniranje sustava unutarnjih kontrola. </w:t>
      </w:r>
      <w:r w:rsidR="000D5B98" w:rsidRPr="00C954B3">
        <w:rPr>
          <w:rFonts w:ascii="Times New Roman" w:hAnsi="Times New Roman" w:cs="Times New Roman"/>
          <w:sz w:val="24"/>
          <w:szCs w:val="24"/>
        </w:rPr>
        <w:t>P</w:t>
      </w:r>
      <w:r w:rsidR="000D5B98" w:rsidRPr="00C954B3">
        <w:rPr>
          <w:rFonts w:ascii="Times New Roman" w:eastAsia="Times New Roman" w:hAnsi="Times New Roman" w:cs="Times New Roman"/>
          <w:sz w:val="24"/>
          <w:szCs w:val="24"/>
          <w:lang w:eastAsia="hr-HR"/>
        </w:rPr>
        <w:t xml:space="preserve">ripremit će se upute i poslati </w:t>
      </w:r>
      <w:r w:rsidR="001111BC" w:rsidRPr="00C954B3">
        <w:rPr>
          <w:rFonts w:ascii="Times New Roman" w:eastAsia="Times New Roman" w:hAnsi="Times New Roman" w:cs="Times New Roman"/>
          <w:sz w:val="24"/>
          <w:szCs w:val="24"/>
          <w:lang w:eastAsia="hr-HR"/>
        </w:rPr>
        <w:t xml:space="preserve">svim tijelima </w:t>
      </w:r>
      <w:r w:rsidR="004E015C" w:rsidRPr="00C954B3">
        <w:rPr>
          <w:rFonts w:ascii="Times New Roman" w:eastAsia="Times New Roman" w:hAnsi="Times New Roman" w:cs="Times New Roman"/>
          <w:sz w:val="24"/>
          <w:szCs w:val="24"/>
          <w:lang w:eastAsia="hr-HR"/>
        </w:rPr>
        <w:t xml:space="preserve">Sustava upravljanja i praćenje provedbe aktivnosti NPOO-a </w:t>
      </w:r>
      <w:r w:rsidR="001111BC" w:rsidRPr="00C954B3">
        <w:rPr>
          <w:rFonts w:ascii="Times New Roman" w:eastAsia="Times New Roman" w:hAnsi="Times New Roman" w:cs="Times New Roman"/>
          <w:sz w:val="24"/>
          <w:szCs w:val="24"/>
          <w:lang w:eastAsia="hr-HR"/>
        </w:rPr>
        <w:t>koja obavljaju delegirane funkcije povezane s ut</w:t>
      </w:r>
      <w:r w:rsidR="000D5B98" w:rsidRPr="00C954B3">
        <w:rPr>
          <w:rFonts w:ascii="Times New Roman" w:eastAsia="Times New Roman" w:hAnsi="Times New Roman" w:cs="Times New Roman"/>
          <w:sz w:val="24"/>
          <w:szCs w:val="24"/>
          <w:lang w:eastAsia="hr-HR"/>
        </w:rPr>
        <w:t>vrđenom sustavnom nepravilnošću. M</w:t>
      </w:r>
      <w:r w:rsidR="001111BC" w:rsidRPr="00C954B3">
        <w:rPr>
          <w:rFonts w:ascii="Times New Roman" w:eastAsia="Times New Roman" w:hAnsi="Times New Roman" w:cs="Times New Roman"/>
          <w:sz w:val="24"/>
          <w:szCs w:val="24"/>
          <w:lang w:eastAsia="hr-HR"/>
        </w:rPr>
        <w:t>ože se</w:t>
      </w:r>
      <w:r w:rsidR="006962EC" w:rsidRPr="00C954B3">
        <w:rPr>
          <w:rFonts w:ascii="Times New Roman" w:eastAsia="Times New Roman" w:hAnsi="Times New Roman" w:cs="Times New Roman"/>
          <w:sz w:val="24"/>
          <w:szCs w:val="24"/>
          <w:lang w:eastAsia="hr-HR"/>
        </w:rPr>
        <w:t xml:space="preserve"> zahtijevati </w:t>
      </w:r>
      <w:r w:rsidR="001111BC" w:rsidRPr="00C954B3">
        <w:rPr>
          <w:rFonts w:ascii="Times New Roman" w:eastAsia="Times New Roman" w:hAnsi="Times New Roman" w:cs="Times New Roman"/>
          <w:sz w:val="24"/>
          <w:szCs w:val="24"/>
          <w:lang w:eastAsia="hr-HR"/>
        </w:rPr>
        <w:t xml:space="preserve">ažuriranje </w:t>
      </w:r>
      <w:r w:rsidR="00592FD7" w:rsidRPr="00C954B3">
        <w:rPr>
          <w:rFonts w:ascii="Times New Roman" w:eastAsia="Times New Roman" w:hAnsi="Times New Roman" w:cs="Times New Roman"/>
          <w:sz w:val="24"/>
          <w:szCs w:val="24"/>
          <w:lang w:eastAsia="hr-HR"/>
        </w:rPr>
        <w:t>internih procedura</w:t>
      </w:r>
      <w:r w:rsidR="00B174D9" w:rsidRPr="00C954B3">
        <w:rPr>
          <w:rFonts w:ascii="Times New Roman" w:eastAsia="Times New Roman" w:hAnsi="Times New Roman" w:cs="Times New Roman"/>
          <w:sz w:val="24"/>
          <w:szCs w:val="24"/>
          <w:lang w:eastAsia="hr-HR"/>
        </w:rPr>
        <w:t xml:space="preserve">, jačanje kontrolnih aktivnosti, </w:t>
      </w:r>
      <w:r w:rsidR="000D5B98" w:rsidRPr="00C954B3">
        <w:rPr>
          <w:rFonts w:ascii="Times New Roman" w:eastAsia="Times New Roman" w:hAnsi="Times New Roman" w:cs="Times New Roman"/>
          <w:sz w:val="24"/>
          <w:szCs w:val="24"/>
          <w:lang w:eastAsia="hr-HR"/>
        </w:rPr>
        <w:t>procjenjuje</w:t>
      </w:r>
      <w:r w:rsidR="00B174D9" w:rsidRPr="00C954B3">
        <w:rPr>
          <w:rFonts w:ascii="Times New Roman" w:eastAsia="Times New Roman" w:hAnsi="Times New Roman" w:cs="Times New Roman"/>
          <w:sz w:val="24"/>
          <w:szCs w:val="24"/>
          <w:lang w:eastAsia="hr-HR"/>
        </w:rPr>
        <w:t xml:space="preserve"> se</w:t>
      </w:r>
      <w:r w:rsidR="006962EC" w:rsidRPr="00C954B3">
        <w:rPr>
          <w:rFonts w:ascii="Times New Roman" w:eastAsia="Times New Roman" w:hAnsi="Times New Roman" w:cs="Times New Roman"/>
          <w:sz w:val="24"/>
          <w:szCs w:val="24"/>
          <w:lang w:eastAsia="hr-HR"/>
        </w:rPr>
        <w:t xml:space="preserve"> i</w:t>
      </w:r>
      <w:r w:rsidR="000D5B98" w:rsidRPr="00C954B3">
        <w:rPr>
          <w:rFonts w:ascii="Times New Roman" w:eastAsia="Times New Roman" w:hAnsi="Times New Roman" w:cs="Times New Roman"/>
          <w:sz w:val="24"/>
          <w:szCs w:val="24"/>
          <w:lang w:eastAsia="hr-HR"/>
        </w:rPr>
        <w:t xml:space="preserve"> </w:t>
      </w:r>
      <w:r w:rsidR="00B174D9" w:rsidRPr="00C954B3">
        <w:rPr>
          <w:rFonts w:ascii="Times New Roman" w:eastAsia="Times New Roman" w:hAnsi="Times New Roman" w:cs="Times New Roman"/>
          <w:sz w:val="24"/>
          <w:szCs w:val="24"/>
          <w:lang w:eastAsia="hr-HR"/>
        </w:rPr>
        <w:t>potreba</w:t>
      </w:r>
      <w:r w:rsidR="000D5B98" w:rsidRPr="00C954B3">
        <w:rPr>
          <w:rFonts w:ascii="Times New Roman" w:eastAsia="Times New Roman" w:hAnsi="Times New Roman" w:cs="Times New Roman"/>
          <w:sz w:val="24"/>
          <w:szCs w:val="24"/>
          <w:lang w:eastAsia="hr-HR"/>
        </w:rPr>
        <w:t xml:space="preserve"> za izmjenama važećeg pravnog i regulatornog okvira, ako se na taj način može umanjiti rizik od ponovnog </w:t>
      </w:r>
      <w:r w:rsidR="00B174D9" w:rsidRPr="00C954B3">
        <w:rPr>
          <w:rFonts w:ascii="Times New Roman" w:eastAsia="Times New Roman" w:hAnsi="Times New Roman" w:cs="Times New Roman"/>
          <w:sz w:val="24"/>
          <w:szCs w:val="24"/>
          <w:lang w:eastAsia="hr-HR"/>
        </w:rPr>
        <w:t>nastanka sustavne nepravilnosti.</w:t>
      </w:r>
    </w:p>
    <w:p w14:paraId="0EC8F4D4" w14:textId="1EAE4B24" w:rsidR="0011088C" w:rsidRPr="00C954B3" w:rsidRDefault="0011088C" w:rsidP="007A13DF">
      <w:pPr>
        <w:pBdr>
          <w:top w:val="none" w:sz="0" w:space="0" w:color="000000"/>
          <w:left w:val="none" w:sz="0" w:space="0" w:color="000000"/>
          <w:bottom w:val="none" w:sz="0" w:space="0" w:color="000000"/>
          <w:right w:val="none" w:sz="0" w:space="0" w:color="000000"/>
        </w:pBdr>
        <w:spacing w:after="0" w:line="240" w:lineRule="auto"/>
        <w:jc w:val="both"/>
        <w:rPr>
          <w:rFonts w:ascii="Times New Roman" w:eastAsia="Times New Roman" w:hAnsi="Times New Roman" w:cs="Times New Roman"/>
          <w:sz w:val="24"/>
          <w:szCs w:val="24"/>
          <w:lang w:eastAsia="hr-HR"/>
        </w:rPr>
      </w:pPr>
    </w:p>
    <w:p w14:paraId="1B13A5BB" w14:textId="319DCE76" w:rsidR="00B174D9" w:rsidRPr="00C954B3" w:rsidRDefault="00020B71" w:rsidP="00B174D9">
      <w:pPr>
        <w:pBdr>
          <w:top w:val="none" w:sz="0" w:space="0" w:color="000000"/>
          <w:left w:val="none" w:sz="0" w:space="0" w:color="000000"/>
          <w:bottom w:val="none" w:sz="0" w:space="0" w:color="000000"/>
          <w:right w:val="none" w:sz="0" w:space="0" w:color="000000"/>
        </w:pBdr>
        <w:spacing w:after="0" w:line="240" w:lineRule="auto"/>
        <w:jc w:val="both"/>
        <w:rPr>
          <w:rFonts w:ascii="Times New Roman" w:eastAsia="Times New Roman" w:hAnsi="Times New Roman" w:cs="Times New Roman"/>
          <w:sz w:val="24"/>
          <w:szCs w:val="24"/>
          <w:lang w:eastAsia="hr-HR"/>
        </w:rPr>
      </w:pPr>
      <w:r w:rsidRPr="00C954B3">
        <w:rPr>
          <w:rFonts w:ascii="Times New Roman" w:eastAsia="Times New Roman" w:hAnsi="Times New Roman" w:cs="Times New Roman"/>
          <w:b/>
          <w:sz w:val="24"/>
          <w:szCs w:val="24"/>
          <w:lang w:eastAsia="hr-HR"/>
        </w:rPr>
        <w:t>4</w:t>
      </w:r>
      <w:r w:rsidR="00C55D4C" w:rsidRPr="00C954B3">
        <w:rPr>
          <w:rFonts w:ascii="Times New Roman" w:eastAsia="Times New Roman" w:hAnsi="Times New Roman" w:cs="Times New Roman"/>
          <w:b/>
          <w:sz w:val="24"/>
          <w:szCs w:val="24"/>
          <w:lang w:eastAsia="hr-HR"/>
        </w:rPr>
        <w:t>.</w:t>
      </w:r>
      <w:r w:rsidR="004B5C0F" w:rsidRPr="00C954B3">
        <w:rPr>
          <w:rFonts w:ascii="Times New Roman" w:eastAsia="Times New Roman" w:hAnsi="Times New Roman" w:cs="Times New Roman"/>
          <w:b/>
          <w:sz w:val="24"/>
          <w:szCs w:val="24"/>
          <w:lang w:eastAsia="hr-HR"/>
        </w:rPr>
        <w:t>6</w:t>
      </w:r>
      <w:r w:rsidR="00B174D9" w:rsidRPr="00C954B3">
        <w:rPr>
          <w:rFonts w:ascii="Times New Roman" w:eastAsia="Times New Roman" w:hAnsi="Times New Roman" w:cs="Times New Roman"/>
          <w:b/>
          <w:sz w:val="24"/>
          <w:szCs w:val="24"/>
          <w:lang w:eastAsia="hr-HR"/>
        </w:rPr>
        <w:t>.4</w:t>
      </w:r>
      <w:r w:rsidR="00C55D4C" w:rsidRPr="00C954B3">
        <w:rPr>
          <w:rFonts w:ascii="Times New Roman" w:eastAsia="Times New Roman" w:hAnsi="Times New Roman" w:cs="Times New Roman"/>
          <w:b/>
          <w:sz w:val="24"/>
          <w:szCs w:val="24"/>
          <w:lang w:eastAsia="hr-HR"/>
        </w:rPr>
        <w:t>.</w:t>
      </w:r>
      <w:r w:rsidR="00C55D4C" w:rsidRPr="00C954B3">
        <w:rPr>
          <w:rFonts w:ascii="Times New Roman" w:eastAsia="Times New Roman" w:hAnsi="Times New Roman" w:cs="Times New Roman"/>
          <w:sz w:val="24"/>
          <w:szCs w:val="24"/>
          <w:lang w:eastAsia="hr-HR"/>
        </w:rPr>
        <w:t xml:space="preserve"> </w:t>
      </w:r>
      <w:r w:rsidR="00B174D9" w:rsidRPr="00C954B3">
        <w:rPr>
          <w:rFonts w:ascii="Times New Roman" w:eastAsia="Times New Roman" w:hAnsi="Times New Roman" w:cs="Times New Roman"/>
          <w:sz w:val="24"/>
          <w:szCs w:val="24"/>
          <w:lang w:eastAsia="hr-HR"/>
        </w:rPr>
        <w:t xml:space="preserve">U najkraćem mogućem roku relevantna tijela Sustava upravljanja i praćenje provedbe aktivnosti NPOO-a moraju izvijestiti KT, </w:t>
      </w:r>
      <w:r w:rsidR="00F86DB8" w:rsidRPr="00C954B3">
        <w:rPr>
          <w:rFonts w:ascii="Times New Roman" w:eastAsia="Times New Roman" w:hAnsi="Times New Roman" w:cs="Times New Roman"/>
          <w:sz w:val="24"/>
          <w:szCs w:val="24"/>
          <w:lang w:eastAsia="hr-HR"/>
        </w:rPr>
        <w:t>NF</w:t>
      </w:r>
      <w:r w:rsidR="00B174D9" w:rsidRPr="00C954B3">
        <w:rPr>
          <w:rFonts w:ascii="Times New Roman" w:eastAsia="Times New Roman" w:hAnsi="Times New Roman" w:cs="Times New Roman"/>
          <w:sz w:val="24"/>
          <w:szCs w:val="24"/>
          <w:lang w:eastAsia="hr-HR"/>
        </w:rPr>
        <w:t xml:space="preserve"> i</w:t>
      </w:r>
      <w:r w:rsidR="006165AA" w:rsidRPr="00C954B3">
        <w:rPr>
          <w:rFonts w:ascii="Times New Roman" w:eastAsia="Times New Roman" w:hAnsi="Times New Roman" w:cs="Times New Roman"/>
          <w:sz w:val="24"/>
          <w:szCs w:val="24"/>
          <w:lang w:eastAsia="hr-HR"/>
        </w:rPr>
        <w:t xml:space="preserve"> </w:t>
      </w:r>
      <w:r w:rsidR="00F86DB8" w:rsidRPr="00C954B3">
        <w:rPr>
          <w:rFonts w:ascii="Times New Roman" w:hAnsi="Times New Roman" w:cs="Times New Roman"/>
          <w:sz w:val="24"/>
          <w:szCs w:val="24"/>
        </w:rPr>
        <w:t>NT</w:t>
      </w:r>
      <w:r w:rsidR="00B174D9" w:rsidRPr="00C954B3">
        <w:rPr>
          <w:rFonts w:ascii="Times New Roman" w:eastAsia="Times New Roman" w:hAnsi="Times New Roman" w:cs="Times New Roman"/>
          <w:sz w:val="24"/>
          <w:szCs w:val="24"/>
          <w:lang w:eastAsia="hr-HR"/>
        </w:rPr>
        <w:t xml:space="preserve"> o poduzetim aktivnostima. </w:t>
      </w:r>
    </w:p>
    <w:p w14:paraId="5651B80E" w14:textId="3A37CCD6" w:rsidR="007A13DF" w:rsidRPr="00C954B3" w:rsidRDefault="007A13DF" w:rsidP="007A13DF">
      <w:pPr>
        <w:pBdr>
          <w:top w:val="none" w:sz="0" w:space="0" w:color="000000"/>
          <w:left w:val="none" w:sz="0" w:space="0" w:color="000000"/>
          <w:bottom w:val="none" w:sz="0" w:space="0" w:color="000000"/>
          <w:right w:val="none" w:sz="0" w:space="0" w:color="000000"/>
        </w:pBdr>
        <w:spacing w:after="0" w:line="240" w:lineRule="auto"/>
        <w:jc w:val="both"/>
        <w:rPr>
          <w:rFonts w:ascii="Times New Roman" w:eastAsia="Times New Roman" w:hAnsi="Times New Roman" w:cs="Times New Roman"/>
          <w:sz w:val="24"/>
          <w:szCs w:val="24"/>
          <w:lang w:eastAsia="hr-HR"/>
        </w:rPr>
      </w:pPr>
    </w:p>
    <w:p w14:paraId="180ED857" w14:textId="02CF07B6" w:rsidR="001111BC" w:rsidRPr="00C954B3" w:rsidRDefault="00020B71" w:rsidP="007A13DF">
      <w:pPr>
        <w:pBdr>
          <w:top w:val="none" w:sz="0" w:space="0" w:color="000000"/>
          <w:left w:val="none" w:sz="0" w:space="0" w:color="000000"/>
          <w:bottom w:val="none" w:sz="0" w:space="0" w:color="000000"/>
          <w:right w:val="none" w:sz="0" w:space="0" w:color="000000"/>
        </w:pBdr>
        <w:spacing w:after="0" w:line="240" w:lineRule="auto"/>
        <w:jc w:val="both"/>
        <w:rPr>
          <w:rFonts w:ascii="Times New Roman" w:eastAsia="Times New Roman" w:hAnsi="Times New Roman" w:cs="Times New Roman"/>
          <w:sz w:val="24"/>
          <w:szCs w:val="24"/>
          <w:lang w:eastAsia="hr-HR"/>
        </w:rPr>
      </w:pPr>
      <w:r w:rsidRPr="00C954B3">
        <w:rPr>
          <w:rFonts w:ascii="Times New Roman" w:eastAsia="Times New Roman" w:hAnsi="Times New Roman" w:cs="Times New Roman"/>
          <w:b/>
          <w:sz w:val="24"/>
          <w:szCs w:val="24"/>
          <w:lang w:eastAsia="hr-HR"/>
        </w:rPr>
        <w:t>4</w:t>
      </w:r>
      <w:r w:rsidR="00C55D4C" w:rsidRPr="00C954B3">
        <w:rPr>
          <w:rFonts w:ascii="Times New Roman" w:eastAsia="Times New Roman" w:hAnsi="Times New Roman" w:cs="Times New Roman"/>
          <w:b/>
          <w:sz w:val="24"/>
          <w:szCs w:val="24"/>
          <w:lang w:eastAsia="hr-HR"/>
        </w:rPr>
        <w:t>.</w:t>
      </w:r>
      <w:r w:rsidR="004B5C0F" w:rsidRPr="00C954B3">
        <w:rPr>
          <w:rFonts w:ascii="Times New Roman" w:eastAsia="Times New Roman" w:hAnsi="Times New Roman" w:cs="Times New Roman"/>
          <w:b/>
          <w:sz w:val="24"/>
          <w:szCs w:val="24"/>
          <w:lang w:eastAsia="hr-HR"/>
        </w:rPr>
        <w:t>6.</w:t>
      </w:r>
      <w:r w:rsidR="00B174D9" w:rsidRPr="00C954B3">
        <w:rPr>
          <w:rFonts w:ascii="Times New Roman" w:eastAsia="Times New Roman" w:hAnsi="Times New Roman" w:cs="Times New Roman"/>
          <w:b/>
          <w:sz w:val="24"/>
          <w:szCs w:val="24"/>
          <w:lang w:eastAsia="hr-HR"/>
        </w:rPr>
        <w:t>5</w:t>
      </w:r>
      <w:r w:rsidR="00C55D4C" w:rsidRPr="00C954B3">
        <w:rPr>
          <w:rFonts w:ascii="Times New Roman" w:eastAsia="Times New Roman" w:hAnsi="Times New Roman" w:cs="Times New Roman"/>
          <w:b/>
          <w:sz w:val="24"/>
          <w:szCs w:val="24"/>
          <w:lang w:eastAsia="hr-HR"/>
        </w:rPr>
        <w:t>.</w:t>
      </w:r>
      <w:r w:rsidR="00C55D4C" w:rsidRPr="00C954B3">
        <w:rPr>
          <w:rFonts w:ascii="Times New Roman" w:eastAsia="Times New Roman" w:hAnsi="Times New Roman" w:cs="Times New Roman"/>
          <w:sz w:val="24"/>
          <w:szCs w:val="24"/>
          <w:lang w:eastAsia="hr-HR"/>
        </w:rPr>
        <w:t xml:space="preserve"> </w:t>
      </w:r>
      <w:r w:rsidR="001111BC" w:rsidRPr="00C954B3">
        <w:rPr>
          <w:rFonts w:ascii="Times New Roman" w:eastAsia="Times New Roman" w:hAnsi="Times New Roman" w:cs="Times New Roman"/>
          <w:sz w:val="24"/>
          <w:szCs w:val="24"/>
          <w:lang w:eastAsia="hr-HR"/>
        </w:rPr>
        <w:t>Postupanje vezano uz sustavne nepravilnosti je hitno te se sve radnje trebaju poduzimati bez odgađanja, a takvi moraju biti i rokovi u kojima se korektivne mjere poduzimaju.</w:t>
      </w:r>
    </w:p>
    <w:p w14:paraId="0C8E40A0" w14:textId="2DF1AE09" w:rsidR="001111BC" w:rsidRPr="00C954B3" w:rsidRDefault="001111BC" w:rsidP="003D3A34">
      <w:pPr>
        <w:pBdr>
          <w:top w:val="none" w:sz="0" w:space="0" w:color="000000"/>
          <w:left w:val="none" w:sz="0" w:space="0" w:color="000000"/>
          <w:bottom w:val="none" w:sz="0" w:space="0" w:color="000000"/>
          <w:right w:val="none" w:sz="0" w:space="0" w:color="000000"/>
        </w:pBdr>
        <w:spacing w:after="0" w:line="240" w:lineRule="auto"/>
        <w:ind w:left="2064"/>
        <w:jc w:val="both"/>
        <w:rPr>
          <w:rFonts w:ascii="Times New Roman" w:eastAsia="Times New Roman" w:hAnsi="Times New Roman" w:cs="Times New Roman"/>
          <w:sz w:val="24"/>
          <w:szCs w:val="24"/>
          <w:lang w:eastAsia="hr-HR"/>
        </w:rPr>
      </w:pPr>
    </w:p>
    <w:p w14:paraId="2BAE68E3" w14:textId="2C474819" w:rsidR="002A66A2" w:rsidRPr="00C954B3" w:rsidRDefault="002A66A2" w:rsidP="003D3A34">
      <w:pPr>
        <w:pBdr>
          <w:top w:val="none" w:sz="0" w:space="0" w:color="000000"/>
          <w:left w:val="none" w:sz="0" w:space="0" w:color="000000"/>
          <w:bottom w:val="none" w:sz="0" w:space="0" w:color="000000"/>
          <w:right w:val="none" w:sz="0" w:space="0" w:color="000000"/>
        </w:pBdr>
        <w:spacing w:after="0" w:line="240" w:lineRule="auto"/>
        <w:ind w:left="2064"/>
        <w:jc w:val="both"/>
        <w:rPr>
          <w:rFonts w:ascii="Times New Roman" w:eastAsia="Times New Roman" w:hAnsi="Times New Roman" w:cs="Times New Roman"/>
          <w:sz w:val="24"/>
          <w:szCs w:val="24"/>
          <w:lang w:eastAsia="hr-HR"/>
        </w:rPr>
      </w:pPr>
    </w:p>
    <w:p w14:paraId="45A5B8AE" w14:textId="6F4AE177" w:rsidR="002A66A2" w:rsidRPr="00C954B3" w:rsidRDefault="002A66A2" w:rsidP="003D3A34">
      <w:pPr>
        <w:pBdr>
          <w:top w:val="none" w:sz="0" w:space="0" w:color="000000"/>
          <w:left w:val="none" w:sz="0" w:space="0" w:color="000000"/>
          <w:bottom w:val="none" w:sz="0" w:space="0" w:color="000000"/>
          <w:right w:val="none" w:sz="0" w:space="0" w:color="000000"/>
        </w:pBdr>
        <w:spacing w:after="0" w:line="240" w:lineRule="auto"/>
        <w:ind w:left="2064"/>
        <w:jc w:val="both"/>
        <w:rPr>
          <w:rFonts w:ascii="Times New Roman" w:eastAsia="Times New Roman" w:hAnsi="Times New Roman" w:cs="Times New Roman"/>
          <w:sz w:val="24"/>
          <w:szCs w:val="24"/>
          <w:lang w:eastAsia="hr-HR"/>
        </w:rPr>
      </w:pPr>
    </w:p>
    <w:p w14:paraId="26B88EB0" w14:textId="66339226" w:rsidR="002A66A2" w:rsidRPr="00C954B3" w:rsidRDefault="002A66A2" w:rsidP="003D3A34">
      <w:pPr>
        <w:pBdr>
          <w:top w:val="none" w:sz="0" w:space="0" w:color="000000"/>
          <w:left w:val="none" w:sz="0" w:space="0" w:color="000000"/>
          <w:bottom w:val="none" w:sz="0" w:space="0" w:color="000000"/>
          <w:right w:val="none" w:sz="0" w:space="0" w:color="000000"/>
        </w:pBdr>
        <w:spacing w:after="0" w:line="240" w:lineRule="auto"/>
        <w:ind w:left="2064"/>
        <w:jc w:val="both"/>
        <w:rPr>
          <w:rFonts w:ascii="Times New Roman" w:eastAsia="Times New Roman" w:hAnsi="Times New Roman" w:cs="Times New Roman"/>
          <w:sz w:val="24"/>
          <w:szCs w:val="24"/>
          <w:lang w:eastAsia="hr-HR"/>
        </w:rPr>
      </w:pPr>
    </w:p>
    <w:p w14:paraId="1C253252" w14:textId="50649789" w:rsidR="002A66A2" w:rsidRPr="00C954B3" w:rsidRDefault="00412A50" w:rsidP="00412A50">
      <w:pPr>
        <w:pBdr>
          <w:top w:val="single" w:sz="4" w:space="0" w:color="auto"/>
          <w:left w:val="single" w:sz="4" w:space="0" w:color="auto"/>
          <w:bottom w:val="single" w:sz="4" w:space="0" w:color="auto"/>
          <w:right w:val="single" w:sz="4" w:space="0" w:color="auto"/>
        </w:pBdr>
        <w:shd w:val="clear" w:color="auto" w:fill="D9D9D9" w:themeFill="background1" w:themeFillShade="D9"/>
        <w:spacing w:after="0" w:line="240" w:lineRule="auto"/>
        <w:outlineLvl w:val="0"/>
        <w:rPr>
          <w:rFonts w:ascii="Times New Roman" w:eastAsia="Times New Roman" w:hAnsi="Times New Roman" w:cs="Times New Roman"/>
          <w:b/>
          <w:bCs/>
          <w:kern w:val="32"/>
          <w:sz w:val="24"/>
          <w:szCs w:val="24"/>
          <w:lang w:eastAsia="hr-HR"/>
        </w:rPr>
      </w:pPr>
      <w:r w:rsidRPr="00C954B3">
        <w:rPr>
          <w:rFonts w:ascii="Times New Roman" w:eastAsia="Times New Roman" w:hAnsi="Times New Roman" w:cs="Times New Roman"/>
          <w:b/>
          <w:bCs/>
          <w:kern w:val="32"/>
          <w:sz w:val="24"/>
          <w:szCs w:val="24"/>
          <w:lang w:eastAsia="hr-HR"/>
        </w:rPr>
        <w:t xml:space="preserve">5. </w:t>
      </w:r>
      <w:r w:rsidR="002A66A2" w:rsidRPr="00C954B3">
        <w:rPr>
          <w:rFonts w:ascii="Times New Roman" w:eastAsia="Times New Roman" w:hAnsi="Times New Roman" w:cs="Times New Roman"/>
          <w:b/>
          <w:bCs/>
          <w:kern w:val="32"/>
          <w:sz w:val="24"/>
          <w:szCs w:val="24"/>
          <w:lang w:eastAsia="hr-HR"/>
        </w:rPr>
        <w:t xml:space="preserve">PROCJENA RIZIKA PRIJEVARE </w:t>
      </w:r>
    </w:p>
    <w:p w14:paraId="7C43484E" w14:textId="77777777" w:rsidR="00412A50" w:rsidRPr="00C954B3" w:rsidRDefault="00412A50" w:rsidP="002E088F">
      <w:pPr>
        <w:jc w:val="both"/>
        <w:rPr>
          <w:rFonts w:ascii="Times New Roman" w:hAnsi="Times New Roman" w:cs="Times New Roman"/>
          <w:b/>
          <w:sz w:val="24"/>
          <w:szCs w:val="24"/>
        </w:rPr>
      </w:pPr>
    </w:p>
    <w:p w14:paraId="5A083ABF" w14:textId="31509A7C" w:rsidR="002A66A2" w:rsidRPr="00C954B3" w:rsidRDefault="001A4116" w:rsidP="002E088F">
      <w:pPr>
        <w:jc w:val="both"/>
        <w:rPr>
          <w:rFonts w:ascii="Times New Roman" w:hAnsi="Times New Roman" w:cs="Times New Roman"/>
          <w:sz w:val="24"/>
          <w:szCs w:val="24"/>
        </w:rPr>
      </w:pPr>
      <w:r w:rsidRPr="00C954B3">
        <w:rPr>
          <w:rFonts w:ascii="Times New Roman" w:hAnsi="Times New Roman" w:cs="Times New Roman"/>
          <w:b/>
          <w:sz w:val="24"/>
          <w:szCs w:val="24"/>
        </w:rPr>
        <w:t>5.1</w:t>
      </w:r>
      <w:r w:rsidR="007C7784" w:rsidRPr="00C954B3">
        <w:rPr>
          <w:rFonts w:ascii="Times New Roman" w:hAnsi="Times New Roman" w:cs="Times New Roman"/>
          <w:b/>
          <w:sz w:val="24"/>
          <w:szCs w:val="24"/>
        </w:rPr>
        <w:t>.</w:t>
      </w:r>
      <w:r w:rsidRPr="00C954B3">
        <w:rPr>
          <w:rFonts w:ascii="Times New Roman" w:hAnsi="Times New Roman" w:cs="Times New Roman"/>
          <w:sz w:val="24"/>
          <w:szCs w:val="24"/>
        </w:rPr>
        <w:t xml:space="preserve"> </w:t>
      </w:r>
      <w:r w:rsidR="002A66A2" w:rsidRPr="00C954B3">
        <w:rPr>
          <w:rFonts w:ascii="Times New Roman" w:hAnsi="Times New Roman" w:cs="Times New Roman"/>
          <w:sz w:val="24"/>
          <w:szCs w:val="24"/>
        </w:rPr>
        <w:t xml:space="preserve">U skladu s člankom 22. stavkom 2. točkom (a) Uredba (EU) 2021/241 Europskog parlamenta i Vijeća od 12. veljače 2021. o uspostavi Mehanizma za oporavak i otpornost, država članica je </w:t>
      </w:r>
      <w:r w:rsidR="002A66A2" w:rsidRPr="00C954B3">
        <w:rPr>
          <w:rFonts w:ascii="Times New Roman" w:hAnsi="Times New Roman" w:cs="Times New Roman"/>
          <w:sz w:val="24"/>
          <w:szCs w:val="24"/>
        </w:rPr>
        <w:lastRenderedPageBreak/>
        <w:t>dužna izvršiti učinkovitu provedbu razmjernih mjera sprječavanja prijevara i korupcije, kao i sve potrebne mjere za učinkovito izbjegavanje sukoba interesa što uključuje procjenu rizika od prijevara i definiranje odgovarajućih mjera za ublažavanje prijevara.</w:t>
      </w:r>
    </w:p>
    <w:p w14:paraId="2A7820D7" w14:textId="32CD1DD2" w:rsidR="002A66A2" w:rsidRPr="00C954B3" w:rsidRDefault="002A66A2" w:rsidP="002E088F">
      <w:pPr>
        <w:jc w:val="both"/>
        <w:rPr>
          <w:rFonts w:ascii="Times New Roman" w:hAnsi="Times New Roman" w:cs="Times New Roman"/>
          <w:sz w:val="24"/>
          <w:szCs w:val="24"/>
        </w:rPr>
      </w:pPr>
      <w:r w:rsidRPr="00C954B3">
        <w:rPr>
          <w:rFonts w:ascii="Times New Roman" w:hAnsi="Times New Roman" w:cs="Times New Roman"/>
          <w:sz w:val="24"/>
          <w:szCs w:val="24"/>
        </w:rPr>
        <w:t xml:space="preserve">Mjere sprječavanja prijevara, korupcije, te izbjegavanje sukoba interesa opisane su u poglavljima i ugrađene u procedura za postupanje. </w:t>
      </w:r>
    </w:p>
    <w:p w14:paraId="0EA37528" w14:textId="5BA14675" w:rsidR="002A66A2" w:rsidRPr="00C954B3" w:rsidRDefault="002A66A2" w:rsidP="002E088F">
      <w:pPr>
        <w:jc w:val="both"/>
        <w:rPr>
          <w:rFonts w:ascii="Times New Roman" w:hAnsi="Times New Roman" w:cs="Times New Roman"/>
          <w:sz w:val="24"/>
          <w:szCs w:val="24"/>
        </w:rPr>
      </w:pPr>
      <w:r w:rsidRPr="00C954B3">
        <w:rPr>
          <w:rFonts w:ascii="Times New Roman" w:hAnsi="Times New Roman" w:cs="Times New Roman"/>
          <w:sz w:val="24"/>
          <w:szCs w:val="24"/>
        </w:rPr>
        <w:t xml:space="preserve">Ovo poglavlje daje osnovne smjernice vezano </w:t>
      </w:r>
      <w:r w:rsidR="00236899" w:rsidRPr="00C954B3">
        <w:rPr>
          <w:rFonts w:ascii="Times New Roman" w:hAnsi="Times New Roman" w:cs="Times New Roman"/>
          <w:sz w:val="24"/>
          <w:szCs w:val="24"/>
        </w:rPr>
        <w:t xml:space="preserve">za </w:t>
      </w:r>
      <w:r w:rsidRPr="00C954B3">
        <w:rPr>
          <w:rFonts w:ascii="Times New Roman" w:hAnsi="Times New Roman" w:cs="Times New Roman"/>
          <w:sz w:val="24"/>
          <w:szCs w:val="24"/>
        </w:rPr>
        <w:t xml:space="preserve">procjenu rizika od prijevara i definiranje odgovarajućih mjera za ublažavanje </w:t>
      </w:r>
      <w:r w:rsidR="00C94A72" w:rsidRPr="00C954B3">
        <w:rPr>
          <w:rFonts w:ascii="Times New Roman" w:hAnsi="Times New Roman" w:cs="Times New Roman"/>
          <w:sz w:val="24"/>
          <w:szCs w:val="24"/>
        </w:rPr>
        <w:t xml:space="preserve">rizika </w:t>
      </w:r>
      <w:r w:rsidRPr="00C954B3">
        <w:rPr>
          <w:rFonts w:ascii="Times New Roman" w:hAnsi="Times New Roman" w:cs="Times New Roman"/>
          <w:sz w:val="24"/>
          <w:szCs w:val="24"/>
        </w:rPr>
        <w:t xml:space="preserve">prijevara u korištenju sredstava iz </w:t>
      </w:r>
      <w:r w:rsidR="003A2C30" w:rsidRPr="00C954B3">
        <w:rPr>
          <w:rFonts w:ascii="Times New Roman" w:hAnsi="Times New Roman" w:cs="Times New Roman"/>
          <w:sz w:val="24"/>
          <w:szCs w:val="24"/>
        </w:rPr>
        <w:t>NPOO</w:t>
      </w:r>
      <w:r w:rsidR="007C7784" w:rsidRPr="00C954B3">
        <w:rPr>
          <w:rFonts w:ascii="Times New Roman" w:hAnsi="Times New Roman" w:cs="Times New Roman"/>
          <w:sz w:val="24"/>
          <w:szCs w:val="24"/>
        </w:rPr>
        <w:t>-a</w:t>
      </w:r>
      <w:r w:rsidRPr="00C954B3">
        <w:rPr>
          <w:rFonts w:ascii="Times New Roman" w:hAnsi="Times New Roman" w:cs="Times New Roman"/>
          <w:sz w:val="24"/>
          <w:szCs w:val="24"/>
        </w:rPr>
        <w:t xml:space="preserve">. </w:t>
      </w:r>
    </w:p>
    <w:p w14:paraId="7DC4C733" w14:textId="2C073C66" w:rsidR="00A0756A" w:rsidRPr="00C954B3" w:rsidRDefault="003A2C30" w:rsidP="009904C1">
      <w:pPr>
        <w:jc w:val="both"/>
        <w:rPr>
          <w:rFonts w:ascii="Times New Roman" w:hAnsi="Times New Roman" w:cs="Times New Roman"/>
          <w:sz w:val="24"/>
          <w:szCs w:val="24"/>
        </w:rPr>
      </w:pPr>
      <w:r w:rsidRPr="00C954B3">
        <w:rPr>
          <w:rFonts w:ascii="Times New Roman" w:hAnsi="Times New Roman" w:cs="Times New Roman"/>
          <w:sz w:val="24"/>
          <w:szCs w:val="24"/>
        </w:rPr>
        <w:t>U upravljanje i praćenje NPOO</w:t>
      </w:r>
      <w:r w:rsidR="007C7784" w:rsidRPr="00C954B3">
        <w:rPr>
          <w:rFonts w:ascii="Times New Roman" w:hAnsi="Times New Roman" w:cs="Times New Roman"/>
          <w:sz w:val="24"/>
          <w:szCs w:val="24"/>
        </w:rPr>
        <w:t>-a</w:t>
      </w:r>
      <w:r w:rsidRPr="00C954B3">
        <w:rPr>
          <w:rFonts w:ascii="Times New Roman" w:hAnsi="Times New Roman" w:cs="Times New Roman"/>
          <w:sz w:val="24"/>
          <w:szCs w:val="24"/>
        </w:rPr>
        <w:t xml:space="preserve"> </w:t>
      </w:r>
      <w:del w:id="135" w:author="Dubravka Flinta" w:date="2022-04-13T09:49:00Z">
        <w:r w:rsidR="00F950B1" w:rsidRPr="00205A39">
          <w:rPr>
            <w:rFonts w:ascii="Times New Roman" w:hAnsi="Times New Roman" w:cs="Times New Roman"/>
            <w:sz w:val="24"/>
            <w:szCs w:val="24"/>
          </w:rPr>
          <w:delText>uklj</w:delText>
        </w:r>
        <w:r w:rsidRPr="00205A39">
          <w:rPr>
            <w:rFonts w:ascii="Times New Roman" w:hAnsi="Times New Roman" w:cs="Times New Roman"/>
            <w:sz w:val="24"/>
            <w:szCs w:val="24"/>
          </w:rPr>
          <w:delText>učeno je</w:delText>
        </w:r>
        <w:r w:rsidR="007C7784" w:rsidRPr="00205A39">
          <w:rPr>
            <w:rFonts w:ascii="Times New Roman" w:hAnsi="Times New Roman" w:cs="Times New Roman"/>
            <w:sz w:val="24"/>
            <w:szCs w:val="24"/>
          </w:rPr>
          <w:delText xml:space="preserve"> 36 institucija</w:delText>
        </w:r>
      </w:del>
      <w:ins w:id="136" w:author="Dubravka Flinta" w:date="2022-04-13T09:49:00Z">
        <w:r w:rsidR="00F950B1" w:rsidRPr="00C954B3">
          <w:rPr>
            <w:rFonts w:ascii="Times New Roman" w:hAnsi="Times New Roman" w:cs="Times New Roman"/>
            <w:sz w:val="24"/>
            <w:szCs w:val="24"/>
          </w:rPr>
          <w:t>uklj</w:t>
        </w:r>
        <w:r w:rsidRPr="00C954B3">
          <w:rPr>
            <w:rFonts w:ascii="Times New Roman" w:hAnsi="Times New Roman" w:cs="Times New Roman"/>
            <w:sz w:val="24"/>
            <w:szCs w:val="24"/>
          </w:rPr>
          <w:t>učen</w:t>
        </w:r>
        <w:r w:rsidR="00607911" w:rsidRPr="00C954B3">
          <w:rPr>
            <w:rFonts w:ascii="Times New Roman" w:hAnsi="Times New Roman" w:cs="Times New Roman"/>
            <w:sz w:val="24"/>
            <w:szCs w:val="24"/>
          </w:rPr>
          <w:t xml:space="preserve">e su </w:t>
        </w:r>
        <w:r w:rsidR="007C7784" w:rsidRPr="00C954B3">
          <w:rPr>
            <w:rFonts w:ascii="Times New Roman" w:hAnsi="Times New Roman" w:cs="Times New Roman"/>
            <w:sz w:val="24"/>
            <w:szCs w:val="24"/>
          </w:rPr>
          <w:t>institucij</w:t>
        </w:r>
        <w:r w:rsidR="00607911" w:rsidRPr="00C954B3">
          <w:rPr>
            <w:rFonts w:ascii="Times New Roman" w:hAnsi="Times New Roman" w:cs="Times New Roman"/>
            <w:sz w:val="24"/>
            <w:szCs w:val="24"/>
          </w:rPr>
          <w:t>e</w:t>
        </w:r>
      </w:ins>
      <w:r w:rsidR="007C7784" w:rsidRPr="00C954B3">
        <w:rPr>
          <w:rFonts w:ascii="Times New Roman" w:hAnsi="Times New Roman" w:cs="Times New Roman"/>
          <w:sz w:val="24"/>
          <w:szCs w:val="24"/>
        </w:rPr>
        <w:t xml:space="preserve"> od</w:t>
      </w:r>
      <w:r w:rsidR="00607911" w:rsidRPr="00C954B3">
        <w:rPr>
          <w:rFonts w:ascii="Times New Roman" w:hAnsi="Times New Roman" w:cs="Times New Roman"/>
          <w:sz w:val="24"/>
          <w:szCs w:val="24"/>
        </w:rPr>
        <w:t xml:space="preserve"> kojih</w:t>
      </w:r>
      <w:r w:rsidR="007C7784" w:rsidRPr="00C954B3">
        <w:rPr>
          <w:rFonts w:ascii="Times New Roman" w:hAnsi="Times New Roman" w:cs="Times New Roman"/>
          <w:sz w:val="24"/>
          <w:szCs w:val="24"/>
        </w:rPr>
        <w:t xml:space="preserve"> </w:t>
      </w:r>
      <w:del w:id="137" w:author="Dubravka Flinta" w:date="2022-04-13T09:49:00Z">
        <w:r w:rsidR="007C7784" w:rsidRPr="00205A39">
          <w:rPr>
            <w:rFonts w:ascii="Times New Roman" w:hAnsi="Times New Roman" w:cs="Times New Roman"/>
            <w:sz w:val="24"/>
            <w:szCs w:val="24"/>
          </w:rPr>
          <w:delText>su 33</w:delText>
        </w:r>
      </w:del>
      <w:ins w:id="138" w:author="Dubravka Flinta" w:date="2022-04-13T09:49:00Z">
        <w:r w:rsidR="00607911" w:rsidRPr="00C954B3">
          <w:rPr>
            <w:rFonts w:ascii="Times New Roman" w:hAnsi="Times New Roman" w:cs="Times New Roman"/>
            <w:sz w:val="24"/>
            <w:szCs w:val="24"/>
          </w:rPr>
          <w:t>samo 3 nisu bile</w:t>
        </w:r>
      </w:ins>
      <w:r w:rsidR="00607911" w:rsidRPr="00C954B3">
        <w:rPr>
          <w:rFonts w:ascii="Times New Roman" w:hAnsi="Times New Roman" w:cs="Times New Roman"/>
          <w:sz w:val="24"/>
          <w:szCs w:val="24"/>
        </w:rPr>
        <w:t xml:space="preserve"> </w:t>
      </w:r>
      <w:r w:rsidRPr="00C954B3">
        <w:rPr>
          <w:rFonts w:ascii="Times New Roman" w:hAnsi="Times New Roman" w:cs="Times New Roman"/>
          <w:sz w:val="24"/>
          <w:szCs w:val="24"/>
        </w:rPr>
        <w:t>uključene u sustave upravljanja i kontrole EU fondova. Za sva ta tijela provo</w:t>
      </w:r>
      <w:r w:rsidR="007C7784" w:rsidRPr="00C954B3">
        <w:rPr>
          <w:rFonts w:ascii="Times New Roman" w:hAnsi="Times New Roman" w:cs="Times New Roman"/>
          <w:sz w:val="24"/>
          <w:szCs w:val="24"/>
        </w:rPr>
        <w:t>de se procjene rizika i procjena</w:t>
      </w:r>
      <w:r w:rsidR="003A53BF" w:rsidRPr="00C954B3">
        <w:rPr>
          <w:rFonts w:ascii="Times New Roman" w:hAnsi="Times New Roman" w:cs="Times New Roman"/>
          <w:sz w:val="24"/>
          <w:szCs w:val="24"/>
        </w:rPr>
        <w:t xml:space="preserve"> rizika od prijevara. Stoga</w:t>
      </w:r>
      <w:r w:rsidRPr="00C954B3">
        <w:rPr>
          <w:rFonts w:ascii="Times New Roman" w:hAnsi="Times New Roman" w:cs="Times New Roman"/>
          <w:sz w:val="24"/>
          <w:szCs w:val="24"/>
        </w:rPr>
        <w:t xml:space="preserve"> je i procjena rizika </w:t>
      </w:r>
      <w:r w:rsidR="007C7784" w:rsidRPr="00C954B3">
        <w:rPr>
          <w:rFonts w:ascii="Times New Roman" w:hAnsi="Times New Roman" w:cs="Times New Roman"/>
          <w:sz w:val="24"/>
          <w:szCs w:val="24"/>
        </w:rPr>
        <w:t>od</w:t>
      </w:r>
      <w:r w:rsidRPr="00C954B3">
        <w:rPr>
          <w:rFonts w:ascii="Times New Roman" w:hAnsi="Times New Roman" w:cs="Times New Roman"/>
          <w:sz w:val="24"/>
          <w:szCs w:val="24"/>
        </w:rPr>
        <w:t xml:space="preserve"> prijevara u korištenju NPOO</w:t>
      </w:r>
      <w:r w:rsidR="007C7784" w:rsidRPr="00C954B3">
        <w:rPr>
          <w:rFonts w:ascii="Times New Roman" w:hAnsi="Times New Roman" w:cs="Times New Roman"/>
          <w:sz w:val="24"/>
          <w:szCs w:val="24"/>
        </w:rPr>
        <w:t>-a</w:t>
      </w:r>
      <w:r w:rsidRPr="00C954B3">
        <w:rPr>
          <w:rFonts w:ascii="Times New Roman" w:hAnsi="Times New Roman" w:cs="Times New Roman"/>
          <w:sz w:val="24"/>
          <w:szCs w:val="24"/>
        </w:rPr>
        <w:t xml:space="preserve"> dio ukupnog procesa procjene rizik</w:t>
      </w:r>
      <w:r w:rsidR="003A53BF" w:rsidRPr="00C954B3">
        <w:rPr>
          <w:rFonts w:ascii="Times New Roman" w:hAnsi="Times New Roman" w:cs="Times New Roman"/>
          <w:sz w:val="24"/>
          <w:szCs w:val="24"/>
        </w:rPr>
        <w:t>a</w:t>
      </w:r>
      <w:r w:rsidRPr="00C954B3">
        <w:rPr>
          <w:rFonts w:ascii="Times New Roman" w:hAnsi="Times New Roman" w:cs="Times New Roman"/>
          <w:sz w:val="24"/>
          <w:szCs w:val="24"/>
        </w:rPr>
        <w:t xml:space="preserve"> koja navedena tijela redovno provode. </w:t>
      </w:r>
      <w:r w:rsidR="00F950B1" w:rsidRPr="00C954B3">
        <w:rPr>
          <w:rFonts w:ascii="Times New Roman" w:hAnsi="Times New Roman" w:cs="Times New Roman"/>
          <w:sz w:val="24"/>
          <w:szCs w:val="24"/>
        </w:rPr>
        <w:t xml:space="preserve">Za tijela koja nisu dio sustava upravljanja EU fondova podršku u procesu procjene osigurava KT i NF. </w:t>
      </w:r>
    </w:p>
    <w:p w14:paraId="2F5B23C6" w14:textId="01E4AE60" w:rsidR="00B41BCB" w:rsidRPr="00C954B3" w:rsidRDefault="00B41BCB" w:rsidP="009904C1">
      <w:pPr>
        <w:jc w:val="both"/>
        <w:rPr>
          <w:ins w:id="139" w:author="Dubravka Flinta" w:date="2022-04-13T09:49:00Z"/>
          <w:rFonts w:ascii="Times New Roman" w:hAnsi="Times New Roman" w:cs="Times New Roman"/>
          <w:sz w:val="24"/>
          <w:szCs w:val="24"/>
        </w:rPr>
      </w:pPr>
      <w:ins w:id="140" w:author="Dubravka Flinta" w:date="2022-04-13T09:49:00Z">
        <w:r w:rsidRPr="00C954B3">
          <w:rPr>
            <w:rFonts w:ascii="Times New Roman" w:hAnsi="Times New Roman" w:cs="Times New Roman"/>
            <w:sz w:val="24"/>
            <w:szCs w:val="24"/>
          </w:rPr>
          <w:t>Rizike prijevara procjenjuju tijela Sustava upravljanja i praćenja provedbe aktivnosti NPOO-a u okviru svojih nadležnosti (KT, NT, NF, PT) i njima upravljaju na svim razinama (na razini programiranja i funkcioniranja Sustava upravljanja i praćenja provedbe aktivnosti NPOO-a, u odnosu na zahtjeve u okviru komponenti/podkomponenti/reforme/investicije, te u odnosu na odabir operacija i njihovu provedbu).</w:t>
        </w:r>
      </w:ins>
    </w:p>
    <w:p w14:paraId="7DDEF427" w14:textId="1016D466" w:rsidR="009904C1" w:rsidRPr="00C954B3" w:rsidRDefault="009904C1" w:rsidP="00A0756A">
      <w:pPr>
        <w:pStyle w:val="Heading1"/>
        <w:numPr>
          <w:ilvl w:val="0"/>
          <w:numId w:val="0"/>
        </w:numPr>
        <w:spacing w:before="0" w:after="0"/>
        <w:jc w:val="both"/>
        <w:rPr>
          <w:ins w:id="141" w:author="Dubravka Flinta" w:date="2022-04-13T09:49:00Z"/>
          <w:rFonts w:ascii="Times New Roman" w:hAnsi="Times New Roman" w:cs="Times New Roman"/>
          <w:b w:val="0"/>
          <w:noProof w:val="0"/>
        </w:rPr>
      </w:pPr>
      <w:ins w:id="142" w:author="Dubravka Flinta" w:date="2022-04-13T09:49:00Z">
        <w:r w:rsidRPr="00C954B3">
          <w:rPr>
            <w:rFonts w:ascii="Times New Roman" w:hAnsi="Times New Roman" w:cs="Times New Roman"/>
            <w:b w:val="0"/>
            <w:noProof w:val="0"/>
          </w:rPr>
          <w:t xml:space="preserve">Tijela u sustavu upravljanja i praćenja provedbe aktivnosti NPOO-a </w:t>
        </w:r>
        <w:r w:rsidR="00BD689F" w:rsidRPr="00C954B3">
          <w:rPr>
            <w:rFonts w:ascii="Times New Roman" w:hAnsi="Times New Roman" w:cs="Times New Roman"/>
            <w:b w:val="0"/>
            <w:noProof w:val="0"/>
          </w:rPr>
          <w:t>kao alat za utvrđivanje i procjenu rizika prijevare koriste Prilog 10 ovog poglavlja ZNP-a (Procjena</w:t>
        </w:r>
        <w:r w:rsidRPr="00C954B3">
          <w:rPr>
            <w:rFonts w:ascii="Times New Roman" w:hAnsi="Times New Roman" w:cs="Times New Roman"/>
            <w:b w:val="0"/>
            <w:noProof w:val="0"/>
          </w:rPr>
          <w:t xml:space="preserve"> izloženosti specifičnim rizicima prijevare</w:t>
        </w:r>
        <w:r w:rsidR="00BD689F" w:rsidRPr="00C954B3">
          <w:rPr>
            <w:rFonts w:ascii="Times New Roman" w:hAnsi="Times New Roman" w:cs="Times New Roman"/>
            <w:b w:val="0"/>
            <w:noProof w:val="0"/>
          </w:rPr>
          <w:t>)</w:t>
        </w:r>
        <w:r w:rsidRPr="00C954B3">
          <w:rPr>
            <w:rFonts w:ascii="Times New Roman" w:hAnsi="Times New Roman" w:cs="Times New Roman"/>
            <w:b w:val="0"/>
            <w:noProof w:val="0"/>
          </w:rPr>
          <w:t xml:space="preserve"> i </w:t>
        </w:r>
        <w:r w:rsidR="00BD689F" w:rsidRPr="00C954B3">
          <w:rPr>
            <w:rFonts w:ascii="Times New Roman" w:hAnsi="Times New Roman" w:cs="Times New Roman"/>
            <w:b w:val="0"/>
            <w:noProof w:val="0"/>
          </w:rPr>
          <w:t>Prilog 8 ovog poglavlja ZNP-a (</w:t>
        </w:r>
        <w:r w:rsidRPr="00C954B3">
          <w:rPr>
            <w:rFonts w:ascii="Times New Roman" w:hAnsi="Times New Roman" w:cs="Times New Roman"/>
            <w:b w:val="0"/>
            <w:noProof w:val="0"/>
          </w:rPr>
          <w:t>Akcijskog plana za ublažavanje rizika</w:t>
        </w:r>
        <w:r w:rsidR="00BD689F" w:rsidRPr="00C954B3">
          <w:rPr>
            <w:b w:val="0"/>
          </w:rPr>
          <w:t>).</w:t>
        </w:r>
      </w:ins>
    </w:p>
    <w:p w14:paraId="26D60F5E" w14:textId="77777777" w:rsidR="009904C1" w:rsidRPr="00C954B3" w:rsidRDefault="009904C1" w:rsidP="00A0756A">
      <w:pPr>
        <w:pStyle w:val="Heading1"/>
        <w:numPr>
          <w:ilvl w:val="0"/>
          <w:numId w:val="0"/>
        </w:numPr>
        <w:spacing w:before="0" w:after="0"/>
        <w:jc w:val="both"/>
        <w:rPr>
          <w:ins w:id="143" w:author="Dubravka Flinta" w:date="2022-04-13T09:49:00Z"/>
          <w:rFonts w:ascii="Times New Roman" w:hAnsi="Times New Roman" w:cs="Times New Roman"/>
          <w:b w:val="0"/>
          <w:noProof w:val="0"/>
        </w:rPr>
      </w:pPr>
    </w:p>
    <w:p w14:paraId="313936A5" w14:textId="062F5B8D" w:rsidR="009904C1" w:rsidRPr="00C954B3" w:rsidRDefault="009904C1" w:rsidP="00A0756A">
      <w:pPr>
        <w:pStyle w:val="Heading1"/>
        <w:numPr>
          <w:ilvl w:val="0"/>
          <w:numId w:val="0"/>
        </w:numPr>
        <w:spacing w:before="0" w:after="0"/>
        <w:jc w:val="both"/>
        <w:rPr>
          <w:ins w:id="144" w:author="Dubravka Flinta" w:date="2022-04-13T09:49:00Z"/>
          <w:rFonts w:ascii="Times New Roman" w:hAnsi="Times New Roman" w:cs="Times New Roman"/>
          <w:b w:val="0"/>
          <w:noProof w:val="0"/>
        </w:rPr>
      </w:pPr>
      <w:ins w:id="145" w:author="Dubravka Flinta" w:date="2022-04-13T09:49:00Z">
        <w:r w:rsidRPr="00C954B3">
          <w:rPr>
            <w:rFonts w:ascii="Times New Roman" w:hAnsi="Times New Roman" w:cs="Times New Roman"/>
            <w:b w:val="0"/>
            <w:noProof w:val="0"/>
          </w:rPr>
          <w:t xml:space="preserve">Osoba koja je odgovorna za proces upravljanja rizicima prijevare unutar tijela te koordinaciju s osobama za upravljanje rizicima prijevare ostalih tijela koja su uključena u aktivnosti upravljanja rizicima je </w:t>
        </w:r>
        <w:r w:rsidRPr="00C954B3">
          <w:rPr>
            <w:rFonts w:ascii="Times New Roman" w:hAnsi="Times New Roman" w:cs="Times New Roman"/>
            <w:noProof w:val="0"/>
          </w:rPr>
          <w:t>Osoba za upravljanje rizicima</w:t>
        </w:r>
        <w:r w:rsidR="00BD689F" w:rsidRPr="00C954B3">
          <w:rPr>
            <w:rFonts w:ascii="Times New Roman" w:hAnsi="Times New Roman" w:cs="Times New Roman"/>
            <w:noProof w:val="0"/>
          </w:rPr>
          <w:t xml:space="preserve"> prijevara</w:t>
        </w:r>
        <w:r w:rsidRPr="00C954B3">
          <w:rPr>
            <w:rFonts w:ascii="Times New Roman" w:hAnsi="Times New Roman" w:cs="Times New Roman"/>
            <w:b w:val="0"/>
            <w:noProof w:val="0"/>
          </w:rPr>
          <w:t>, koju imenuje čelnik pojedinog tijela.</w:t>
        </w:r>
      </w:ins>
    </w:p>
    <w:p w14:paraId="023E5EE6" w14:textId="7C202789" w:rsidR="00D57C78" w:rsidRPr="00C954B3" w:rsidRDefault="00D57C78" w:rsidP="00A0756A">
      <w:pPr>
        <w:pStyle w:val="Heading1"/>
        <w:numPr>
          <w:ilvl w:val="0"/>
          <w:numId w:val="0"/>
        </w:numPr>
        <w:spacing w:before="0" w:after="0"/>
        <w:jc w:val="both"/>
        <w:rPr>
          <w:ins w:id="146" w:author="Dubravka Flinta" w:date="2022-04-13T09:49:00Z"/>
          <w:rFonts w:ascii="Times New Roman" w:hAnsi="Times New Roman" w:cs="Times New Roman"/>
          <w:b w:val="0"/>
          <w:noProof w:val="0"/>
        </w:rPr>
      </w:pPr>
    </w:p>
    <w:p w14:paraId="04A8166B" w14:textId="6A124318" w:rsidR="00962A77" w:rsidRPr="00C954B3" w:rsidRDefault="00962A77" w:rsidP="00962A77">
      <w:pPr>
        <w:pBdr>
          <w:top w:val="none" w:sz="0" w:space="0" w:color="000000"/>
          <w:left w:val="none" w:sz="0" w:space="0" w:color="000000"/>
          <w:bottom w:val="none" w:sz="0" w:space="0" w:color="000000"/>
          <w:right w:val="none" w:sz="0" w:space="0" w:color="000000"/>
        </w:pBdr>
        <w:spacing w:after="0" w:line="240" w:lineRule="auto"/>
        <w:jc w:val="both"/>
        <w:rPr>
          <w:ins w:id="147" w:author="Dubravka Flinta" w:date="2022-04-13T09:49:00Z"/>
          <w:rFonts w:ascii="Times New Roman" w:eastAsia="Times New Roman" w:hAnsi="Times New Roman" w:cs="Times New Roman"/>
          <w:noProof/>
          <w:sz w:val="24"/>
          <w:szCs w:val="24"/>
          <w:lang w:eastAsia="hr-HR"/>
        </w:rPr>
      </w:pPr>
      <w:ins w:id="148" w:author="Dubravka Flinta" w:date="2022-04-13T09:49:00Z">
        <w:r w:rsidRPr="00C954B3">
          <w:rPr>
            <w:rFonts w:ascii="Times New Roman" w:eastAsia="Times New Roman" w:hAnsi="Times New Roman" w:cs="Times New Roman"/>
            <w:noProof/>
            <w:sz w:val="24"/>
            <w:szCs w:val="24"/>
            <w:lang w:eastAsia="hr-HR"/>
          </w:rPr>
          <w:t xml:space="preserve">Osoba za upravljanje rizicima saziva sastanak </w:t>
        </w:r>
        <w:r w:rsidRPr="00C954B3">
          <w:rPr>
            <w:rFonts w:ascii="Times New Roman" w:eastAsia="Times New Roman" w:hAnsi="Times New Roman" w:cs="Times New Roman"/>
            <w:b/>
            <w:noProof/>
            <w:sz w:val="24"/>
            <w:szCs w:val="24"/>
            <w:lang w:eastAsia="hr-HR"/>
          </w:rPr>
          <w:t>Skupine za upravljanje rizicima prijevare</w:t>
        </w:r>
        <w:r w:rsidRPr="00C954B3">
          <w:rPr>
            <w:rFonts w:ascii="Times New Roman" w:eastAsia="Times New Roman" w:hAnsi="Times New Roman" w:cs="Times New Roman"/>
            <w:noProof/>
            <w:sz w:val="24"/>
            <w:szCs w:val="24"/>
            <w:lang w:eastAsia="hr-HR"/>
          </w:rPr>
          <w:t xml:space="preserve"> koju sačinjavaju „vlasnici“ aktivnosti tih tijela, odnosno svi voditelji </w:t>
        </w:r>
        <w:r w:rsidR="00240BDC" w:rsidRPr="00C954B3">
          <w:rPr>
            <w:rFonts w:ascii="Times New Roman" w:eastAsia="Times New Roman" w:hAnsi="Times New Roman" w:cs="Times New Roman"/>
            <w:noProof/>
            <w:sz w:val="24"/>
            <w:szCs w:val="24"/>
            <w:lang w:eastAsia="hr-HR"/>
          </w:rPr>
          <w:t>odjela i službi u tijelu na kojima se raspravlja o utvđivanju i procjeni rizika od prijevare.</w:t>
        </w:r>
      </w:ins>
    </w:p>
    <w:p w14:paraId="3F70AAB0" w14:textId="77777777" w:rsidR="00962A77" w:rsidRPr="00C954B3" w:rsidRDefault="00962A77" w:rsidP="00962A77">
      <w:pPr>
        <w:pBdr>
          <w:top w:val="none" w:sz="0" w:space="0" w:color="000000"/>
          <w:left w:val="none" w:sz="0" w:space="0" w:color="000000"/>
          <w:bottom w:val="none" w:sz="0" w:space="0" w:color="000000"/>
          <w:right w:val="none" w:sz="0" w:space="0" w:color="000000"/>
        </w:pBdr>
        <w:spacing w:after="0" w:line="240" w:lineRule="auto"/>
        <w:jc w:val="both"/>
        <w:rPr>
          <w:ins w:id="149" w:author="Dubravka Flinta" w:date="2022-04-13T09:49:00Z"/>
          <w:rFonts w:ascii="Times New Roman" w:eastAsia="Times New Roman" w:hAnsi="Times New Roman" w:cs="Times New Roman"/>
          <w:noProof/>
          <w:sz w:val="24"/>
          <w:szCs w:val="24"/>
          <w:lang w:eastAsia="hr-HR"/>
        </w:rPr>
      </w:pPr>
    </w:p>
    <w:p w14:paraId="2CF76468" w14:textId="0807592B" w:rsidR="00962A77" w:rsidRPr="00C954B3" w:rsidRDefault="00962A77" w:rsidP="00962A77">
      <w:pPr>
        <w:pBdr>
          <w:top w:val="none" w:sz="0" w:space="0" w:color="000000"/>
          <w:left w:val="none" w:sz="0" w:space="0" w:color="000000"/>
          <w:bottom w:val="none" w:sz="0" w:space="0" w:color="000000"/>
          <w:right w:val="none" w:sz="0" w:space="0" w:color="000000"/>
        </w:pBdr>
        <w:spacing w:after="0" w:line="240" w:lineRule="auto"/>
        <w:jc w:val="both"/>
        <w:rPr>
          <w:ins w:id="150" w:author="Dubravka Flinta" w:date="2022-04-13T09:49:00Z"/>
          <w:rFonts w:ascii="Times New Roman" w:eastAsia="Times New Roman" w:hAnsi="Times New Roman" w:cs="Times New Roman"/>
          <w:noProof/>
          <w:sz w:val="24"/>
          <w:szCs w:val="24"/>
          <w:lang w:eastAsia="hr-HR"/>
        </w:rPr>
      </w:pPr>
      <w:ins w:id="151" w:author="Dubravka Flinta" w:date="2022-04-13T09:49:00Z">
        <w:r w:rsidRPr="00C954B3">
          <w:rPr>
            <w:rFonts w:ascii="Times New Roman" w:eastAsia="Times New Roman" w:hAnsi="Times New Roman" w:cs="Times New Roman"/>
            <w:b/>
            <w:noProof/>
            <w:sz w:val="24"/>
            <w:szCs w:val="24"/>
            <w:lang w:eastAsia="hr-HR"/>
          </w:rPr>
          <w:t>Vlasnik rizične aktivnosti</w:t>
        </w:r>
        <w:r w:rsidRPr="00C954B3">
          <w:rPr>
            <w:rFonts w:ascii="Times New Roman" w:eastAsia="Times New Roman" w:hAnsi="Times New Roman" w:cs="Times New Roman"/>
            <w:noProof/>
            <w:sz w:val="24"/>
            <w:szCs w:val="24"/>
            <w:lang w:eastAsia="hr-HR"/>
          </w:rPr>
          <w:t xml:space="preserve"> je službenik koji je voditelj najniže ustrojstvene jedinice u čijem se djelokrugu nalazi ta aktivnost.</w:t>
        </w:r>
      </w:ins>
    </w:p>
    <w:p w14:paraId="73A7A83C" w14:textId="77777777" w:rsidR="00962A77" w:rsidRPr="00C954B3" w:rsidRDefault="00962A77" w:rsidP="00A0756A">
      <w:pPr>
        <w:pStyle w:val="Heading1"/>
        <w:numPr>
          <w:ilvl w:val="0"/>
          <w:numId w:val="0"/>
        </w:numPr>
        <w:spacing w:before="0" w:after="0"/>
        <w:jc w:val="both"/>
        <w:rPr>
          <w:ins w:id="152" w:author="Dubravka Flinta" w:date="2022-04-13T09:49:00Z"/>
          <w:rFonts w:ascii="Times New Roman" w:hAnsi="Times New Roman" w:cs="Times New Roman"/>
          <w:b w:val="0"/>
          <w:noProof w:val="0"/>
        </w:rPr>
      </w:pPr>
    </w:p>
    <w:p w14:paraId="6C42F1FB" w14:textId="6392FE85" w:rsidR="00962A77" w:rsidRPr="00C954B3" w:rsidRDefault="00BD689F" w:rsidP="00A0756A">
      <w:pPr>
        <w:pStyle w:val="Heading1"/>
        <w:numPr>
          <w:ilvl w:val="0"/>
          <w:numId w:val="0"/>
        </w:numPr>
        <w:spacing w:before="0" w:after="0"/>
        <w:jc w:val="both"/>
        <w:rPr>
          <w:ins w:id="153" w:author="Dubravka Flinta" w:date="2022-04-13T09:49:00Z"/>
          <w:rFonts w:ascii="Times New Roman" w:hAnsi="Times New Roman" w:cs="Times New Roman"/>
          <w:b w:val="0"/>
          <w:noProof w:val="0"/>
        </w:rPr>
      </w:pPr>
      <w:ins w:id="154" w:author="Dubravka Flinta" w:date="2022-04-13T09:49:00Z">
        <w:r w:rsidRPr="00C954B3">
          <w:rPr>
            <w:rFonts w:ascii="Times New Roman" w:hAnsi="Times New Roman" w:cs="Times New Roman"/>
            <w:b w:val="0"/>
            <w:noProof w:val="0"/>
          </w:rPr>
          <w:t xml:space="preserve">Prilog 10 (Alat za procjenu izloženosti specifičnim rizicima prijevare) popunjava </w:t>
        </w:r>
        <w:r w:rsidR="00086C30" w:rsidRPr="00C954B3">
          <w:rPr>
            <w:rFonts w:ascii="Times New Roman" w:hAnsi="Times New Roman" w:cs="Times New Roman"/>
            <w:b w:val="0"/>
            <w:noProof w:val="0"/>
          </w:rPr>
          <w:t>Osoba za upravljanje rizicima</w:t>
        </w:r>
        <w:r w:rsidRPr="00C954B3">
          <w:rPr>
            <w:rFonts w:ascii="Times New Roman" w:hAnsi="Times New Roman" w:cs="Times New Roman"/>
            <w:b w:val="0"/>
            <w:noProof w:val="0"/>
          </w:rPr>
          <w:t xml:space="preserve"> prijevara</w:t>
        </w:r>
        <w:r w:rsidR="00086C30" w:rsidRPr="00C954B3">
          <w:rPr>
            <w:rFonts w:ascii="Times New Roman" w:hAnsi="Times New Roman" w:cs="Times New Roman"/>
            <w:b w:val="0"/>
            <w:noProof w:val="0"/>
          </w:rPr>
          <w:t xml:space="preserve"> </w:t>
        </w:r>
        <w:r w:rsidRPr="00C954B3">
          <w:rPr>
            <w:rFonts w:ascii="Times New Roman" w:hAnsi="Times New Roman" w:cs="Times New Roman"/>
            <w:b w:val="0"/>
            <w:noProof w:val="0"/>
          </w:rPr>
          <w:t xml:space="preserve">temeljem informacija dobivenih </w:t>
        </w:r>
        <w:r w:rsidR="00962A77" w:rsidRPr="00C954B3">
          <w:rPr>
            <w:rFonts w:ascii="Times New Roman" w:hAnsi="Times New Roman" w:cs="Times New Roman"/>
            <w:b w:val="0"/>
            <w:noProof w:val="0"/>
          </w:rPr>
          <w:t xml:space="preserve">sa sastanka </w:t>
        </w:r>
        <w:r w:rsidR="00962A77" w:rsidRPr="00C954B3">
          <w:rPr>
            <w:rFonts w:ascii="Times New Roman" w:hAnsi="Times New Roman" w:cs="Times New Roman"/>
            <w:noProof w:val="0"/>
          </w:rPr>
          <w:t>Skupine za upravljanje rizicima</w:t>
        </w:r>
        <w:r w:rsidR="00962A77" w:rsidRPr="00C954B3">
          <w:rPr>
            <w:rFonts w:ascii="Times New Roman" w:hAnsi="Times New Roman" w:cs="Times New Roman"/>
            <w:b w:val="0"/>
            <w:noProof w:val="0"/>
          </w:rPr>
          <w:t xml:space="preserve"> koju čine </w:t>
        </w:r>
        <w:r w:rsidRPr="00C954B3">
          <w:rPr>
            <w:rFonts w:ascii="Times New Roman" w:hAnsi="Times New Roman" w:cs="Times New Roman"/>
            <w:b w:val="0"/>
            <w:noProof w:val="0"/>
          </w:rPr>
          <w:t>od voditelja</w:t>
        </w:r>
        <w:r w:rsidR="00086C30" w:rsidRPr="00C954B3">
          <w:rPr>
            <w:rFonts w:ascii="Times New Roman" w:hAnsi="Times New Roman" w:cs="Times New Roman"/>
            <w:b w:val="0"/>
            <w:noProof w:val="0"/>
          </w:rPr>
          <w:t xml:space="preserve"> odjela i službi u tijelu Sustava upravljanja i praće</w:t>
        </w:r>
        <w:r w:rsidRPr="00C954B3">
          <w:rPr>
            <w:rFonts w:ascii="Times New Roman" w:hAnsi="Times New Roman" w:cs="Times New Roman"/>
            <w:b w:val="0"/>
            <w:noProof w:val="0"/>
          </w:rPr>
          <w:t>nja provedbe aktivnosti NPOO-a.</w:t>
        </w:r>
      </w:ins>
    </w:p>
    <w:p w14:paraId="14400ADE" w14:textId="77777777" w:rsidR="00962A77" w:rsidRPr="00C954B3" w:rsidRDefault="00962A77" w:rsidP="00A0756A">
      <w:pPr>
        <w:pStyle w:val="Heading1"/>
        <w:numPr>
          <w:ilvl w:val="0"/>
          <w:numId w:val="0"/>
        </w:numPr>
        <w:spacing w:before="0" w:after="0"/>
        <w:jc w:val="both"/>
        <w:rPr>
          <w:ins w:id="155" w:author="Dubravka Flinta" w:date="2022-04-13T09:49:00Z"/>
          <w:rFonts w:ascii="Times New Roman" w:hAnsi="Times New Roman" w:cs="Times New Roman"/>
          <w:b w:val="0"/>
          <w:noProof w:val="0"/>
        </w:rPr>
      </w:pPr>
    </w:p>
    <w:p w14:paraId="6C5E7F7C" w14:textId="3529C625" w:rsidR="00BD689F" w:rsidRPr="00C954B3" w:rsidRDefault="00BD689F" w:rsidP="00A0756A">
      <w:pPr>
        <w:pStyle w:val="Heading1"/>
        <w:numPr>
          <w:ilvl w:val="0"/>
          <w:numId w:val="0"/>
        </w:numPr>
        <w:spacing w:before="0" w:after="0"/>
        <w:jc w:val="both"/>
        <w:rPr>
          <w:ins w:id="156" w:author="Dubravka Flinta" w:date="2022-04-13T09:49:00Z"/>
          <w:rFonts w:ascii="Times New Roman" w:hAnsi="Times New Roman" w:cs="Times New Roman"/>
          <w:b w:val="0"/>
          <w:noProof w:val="0"/>
        </w:rPr>
      </w:pPr>
      <w:ins w:id="157" w:author="Dubravka Flinta" w:date="2022-04-13T09:49:00Z">
        <w:r w:rsidRPr="00C954B3">
          <w:rPr>
            <w:rFonts w:ascii="Times New Roman" w:hAnsi="Times New Roman" w:cs="Times New Roman"/>
            <w:b w:val="0"/>
            <w:noProof w:val="0"/>
          </w:rPr>
          <w:lastRenderedPageBreak/>
          <w:t>Prilog 8</w:t>
        </w:r>
        <w:r w:rsidRPr="00C954B3">
          <w:t xml:space="preserve"> </w:t>
        </w:r>
        <w:r w:rsidR="00D57C78" w:rsidRPr="00C954B3">
          <w:rPr>
            <w:b w:val="0"/>
          </w:rPr>
          <w:t>(</w:t>
        </w:r>
        <w:r w:rsidRPr="00C954B3">
          <w:rPr>
            <w:rFonts w:ascii="Times New Roman" w:hAnsi="Times New Roman" w:cs="Times New Roman"/>
            <w:b w:val="0"/>
            <w:noProof w:val="0"/>
          </w:rPr>
          <w:t>Akcijski plana za ublažavanje rizika</w:t>
        </w:r>
        <w:r w:rsidR="00D57C78" w:rsidRPr="00C954B3">
          <w:rPr>
            <w:rFonts w:ascii="Times New Roman" w:hAnsi="Times New Roman" w:cs="Times New Roman"/>
            <w:b w:val="0"/>
            <w:noProof w:val="0"/>
          </w:rPr>
          <w:t>) popunjava Osoba za upravljanje rizicima prijevara temeljem podataka iz Priloga 10.</w:t>
        </w:r>
      </w:ins>
    </w:p>
    <w:p w14:paraId="1EA3396F" w14:textId="37C14A69" w:rsidR="00962A77" w:rsidRPr="00C954B3" w:rsidRDefault="00962A77" w:rsidP="00A0756A">
      <w:pPr>
        <w:pStyle w:val="Heading1"/>
        <w:numPr>
          <w:ilvl w:val="0"/>
          <w:numId w:val="0"/>
        </w:numPr>
        <w:spacing w:before="0" w:after="0"/>
        <w:jc w:val="both"/>
        <w:rPr>
          <w:ins w:id="158" w:author="Dubravka Flinta" w:date="2022-04-13T09:49:00Z"/>
          <w:rFonts w:ascii="Times New Roman" w:hAnsi="Times New Roman" w:cs="Times New Roman"/>
          <w:b w:val="0"/>
          <w:noProof w:val="0"/>
        </w:rPr>
      </w:pPr>
    </w:p>
    <w:p w14:paraId="2C21022F" w14:textId="7A595A12" w:rsidR="00A81880" w:rsidRPr="00C954B3" w:rsidRDefault="00962A77" w:rsidP="00AD3B57">
      <w:pPr>
        <w:pStyle w:val="Heading1"/>
        <w:numPr>
          <w:ilvl w:val="0"/>
          <w:numId w:val="0"/>
        </w:numPr>
        <w:spacing w:before="0" w:after="0"/>
        <w:jc w:val="both"/>
        <w:rPr>
          <w:ins w:id="159" w:author="Dubravka Flinta" w:date="2022-04-13T09:49:00Z"/>
          <w:rFonts w:ascii="Times New Roman" w:hAnsi="Times New Roman" w:cs="Times New Roman"/>
          <w:b w:val="0"/>
          <w:noProof w:val="0"/>
        </w:rPr>
      </w:pPr>
      <w:ins w:id="160" w:author="Dubravka Flinta" w:date="2022-04-13T09:49:00Z">
        <w:r w:rsidRPr="00C954B3">
          <w:rPr>
            <w:rFonts w:ascii="Times New Roman" w:hAnsi="Times New Roman" w:cs="Times New Roman"/>
            <w:b w:val="0"/>
            <w:noProof w:val="0"/>
          </w:rPr>
          <w:t>Sva tijela u Sustavu upravljanja i praćenja provedbe aktivnosti NPOO-a dostavljaju KT-u odobrene od strane čelnika tijela Sustava upravljanja i praćenja provedbe Procjenu izloženosti specifičnim rizicima prijevare i Akcijski plan za ublažavanje rizika za tekuću godinu do 31. ožujka svake godine</w:t>
        </w:r>
        <w:r w:rsidR="004C7380">
          <w:rPr>
            <w:rFonts w:ascii="Times New Roman" w:hAnsi="Times New Roman" w:cs="Times New Roman"/>
            <w:b w:val="0"/>
            <w:noProof w:val="0"/>
          </w:rPr>
          <w:t xml:space="preserve">, a iznimno u 2022. godini do 30. lipnja 2022. </w:t>
        </w:r>
      </w:ins>
    </w:p>
    <w:p w14:paraId="5FFB2D21" w14:textId="18731D59" w:rsidR="00AD3B57" w:rsidRPr="00C954B3" w:rsidRDefault="00607911" w:rsidP="0029296F">
      <w:pPr>
        <w:spacing w:before="120"/>
        <w:jc w:val="both"/>
        <w:rPr>
          <w:ins w:id="161" w:author="Dubravka Flinta" w:date="2022-04-13T09:49:00Z"/>
          <w:rFonts w:ascii="Times New Roman" w:eastAsia="Arial Unicode MS" w:hAnsi="Times New Roman" w:cs="Times New Roman"/>
          <w:sz w:val="24"/>
          <w:szCs w:val="24"/>
        </w:rPr>
      </w:pPr>
      <w:ins w:id="162" w:author="Dubravka Flinta" w:date="2022-04-13T09:49:00Z">
        <w:r w:rsidRPr="00C954B3">
          <w:rPr>
            <w:rFonts w:ascii="Times New Roman" w:eastAsia="Arial Unicode MS" w:hAnsi="Times New Roman" w:cs="Times New Roman"/>
            <w:sz w:val="24"/>
            <w:szCs w:val="24"/>
          </w:rPr>
          <w:t xml:space="preserve">Čelnik </w:t>
        </w:r>
        <w:r w:rsidR="00930A3C" w:rsidRPr="00C954B3">
          <w:rPr>
            <w:rFonts w:ascii="Times New Roman" w:eastAsia="Arial Unicode MS" w:hAnsi="Times New Roman" w:cs="Times New Roman"/>
            <w:sz w:val="24"/>
            <w:szCs w:val="24"/>
          </w:rPr>
          <w:t>KT-a</w:t>
        </w:r>
        <w:r w:rsidRPr="00C954B3">
          <w:rPr>
            <w:rFonts w:ascii="Times New Roman" w:eastAsia="Arial Unicode MS" w:hAnsi="Times New Roman" w:cs="Times New Roman"/>
            <w:sz w:val="24"/>
            <w:szCs w:val="24"/>
          </w:rPr>
          <w:t xml:space="preserve"> u suradnji s NF-om </w:t>
        </w:r>
        <w:r w:rsidR="00930A3C" w:rsidRPr="00C954B3">
          <w:rPr>
            <w:rFonts w:ascii="Times New Roman" w:eastAsia="Arial Unicode MS" w:hAnsi="Times New Roman" w:cs="Times New Roman"/>
            <w:sz w:val="24"/>
            <w:szCs w:val="24"/>
          </w:rPr>
          <w:t xml:space="preserve">imenuje </w:t>
        </w:r>
        <w:r w:rsidR="00930A3C" w:rsidRPr="00C954B3">
          <w:rPr>
            <w:rFonts w:ascii="Times New Roman" w:eastAsia="Arial Unicode MS" w:hAnsi="Times New Roman" w:cs="Times New Roman"/>
            <w:b/>
            <w:sz w:val="24"/>
            <w:szCs w:val="24"/>
          </w:rPr>
          <w:t>Koordinatora za upravljanje rizicima</w:t>
        </w:r>
        <w:r w:rsidR="00012792" w:rsidRPr="00C954B3">
          <w:rPr>
            <w:rFonts w:ascii="Times New Roman" w:eastAsia="Arial Unicode MS" w:hAnsi="Times New Roman" w:cs="Times New Roman"/>
            <w:b/>
            <w:sz w:val="24"/>
            <w:szCs w:val="24"/>
          </w:rPr>
          <w:t xml:space="preserve"> prijevara</w:t>
        </w:r>
        <w:r w:rsidR="00930A3C" w:rsidRPr="00C954B3">
          <w:rPr>
            <w:rFonts w:ascii="Times New Roman" w:eastAsia="Arial Unicode MS" w:hAnsi="Times New Roman" w:cs="Times New Roman"/>
            <w:sz w:val="24"/>
            <w:szCs w:val="24"/>
          </w:rPr>
          <w:t xml:space="preserve"> u okviru provedbe NPOO-a, koji je odgovoran za vrednovanje načina procjene rizika prijevara i Akcijskih planova za ublažavanje rizika (Prilog 08) tijela Sustava upravljanja i praćenja provedbe aktivnosti NPOO-a. Koordinator za upravljanje rizicima može ujedno biti i Osoba za upravljanje rizicima.</w:t>
        </w:r>
      </w:ins>
    </w:p>
    <w:p w14:paraId="41CB6235" w14:textId="475A6AA1" w:rsidR="00AD3B57" w:rsidRPr="00C954B3" w:rsidRDefault="00AD3B57" w:rsidP="0029296F">
      <w:pPr>
        <w:spacing w:before="120"/>
        <w:jc w:val="both"/>
        <w:rPr>
          <w:ins w:id="163" w:author="Dubravka Flinta" w:date="2022-04-13T09:49:00Z"/>
          <w:rFonts w:ascii="Times New Roman" w:eastAsia="Arial Unicode MS" w:hAnsi="Times New Roman" w:cs="Times New Roman"/>
          <w:sz w:val="24"/>
          <w:szCs w:val="24"/>
        </w:rPr>
      </w:pPr>
      <w:ins w:id="164" w:author="Dubravka Flinta" w:date="2022-04-13T09:49:00Z">
        <w:r w:rsidRPr="00C954B3">
          <w:rPr>
            <w:rFonts w:ascii="Times New Roman" w:eastAsia="Arial Unicode MS" w:hAnsi="Times New Roman" w:cs="Times New Roman"/>
            <w:sz w:val="24"/>
            <w:szCs w:val="24"/>
          </w:rPr>
          <w:t xml:space="preserve">Ako tijelo Sustava upravljanja i praćenja provedbe aktivnosti NPOO-a odluči imenovati drugu osobu koja bi bila odgovorna za provedbu mjera protiv prijevara (npr. pravni savjetnik - preporučljivo da to unutar relevantnog tijela bude osoba koja poznaje pravo i pravni sustav) tada istu imenuje čelnik tijela u svojstvu </w:t>
        </w:r>
        <w:r w:rsidRPr="00C954B3">
          <w:rPr>
            <w:rFonts w:ascii="Times New Roman" w:eastAsia="Arial Unicode MS" w:hAnsi="Times New Roman" w:cs="Times New Roman"/>
            <w:b/>
            <w:sz w:val="24"/>
            <w:szCs w:val="24"/>
          </w:rPr>
          <w:t>Koordinatora za mjere protiv prijevara</w:t>
        </w:r>
        <w:r w:rsidRPr="00C954B3">
          <w:rPr>
            <w:rFonts w:ascii="Times New Roman" w:eastAsia="Arial Unicode MS" w:hAnsi="Times New Roman" w:cs="Times New Roman"/>
            <w:sz w:val="24"/>
            <w:szCs w:val="24"/>
          </w:rPr>
          <w:t xml:space="preserve"> te je obvezna surađivati s Osobom za upravljanje rizicima.</w:t>
        </w:r>
      </w:ins>
    </w:p>
    <w:p w14:paraId="72B975F5" w14:textId="698F4A55" w:rsidR="00B45900" w:rsidRPr="00C954B3" w:rsidRDefault="00B45900" w:rsidP="00B45900">
      <w:pPr>
        <w:spacing w:before="120"/>
        <w:jc w:val="both"/>
        <w:rPr>
          <w:ins w:id="165" w:author="Dubravka Flinta" w:date="2022-04-13T09:49:00Z"/>
          <w:rFonts w:ascii="Times New Roman" w:eastAsia="Arial Unicode MS" w:hAnsi="Times New Roman" w:cs="Times New Roman"/>
          <w:sz w:val="24"/>
          <w:szCs w:val="24"/>
        </w:rPr>
      </w:pPr>
      <w:ins w:id="166" w:author="Dubravka Flinta" w:date="2022-04-13T09:49:00Z">
        <w:r w:rsidRPr="00C954B3">
          <w:rPr>
            <w:rFonts w:ascii="Times New Roman" w:eastAsia="Arial Unicode MS" w:hAnsi="Times New Roman" w:cs="Times New Roman"/>
            <w:sz w:val="24"/>
            <w:szCs w:val="24"/>
          </w:rPr>
          <w:t>Analizu rizika prijevare na razini NPOO-a obavlja Sk</w:t>
        </w:r>
        <w:r w:rsidRPr="00C954B3">
          <w:rPr>
            <w:rFonts w:ascii="Times New Roman" w:eastAsia="Arial Unicode MS" w:hAnsi="Times New Roman" w:cs="Times New Roman"/>
            <w:b/>
            <w:sz w:val="24"/>
            <w:szCs w:val="24"/>
          </w:rPr>
          <w:t>upina za procjenu rizika prijevare tijela Sustava</w:t>
        </w:r>
        <w:r w:rsidRPr="00C954B3">
          <w:rPr>
            <w:rFonts w:ascii="Times New Roman" w:eastAsia="Arial Unicode MS" w:hAnsi="Times New Roman" w:cs="Times New Roman"/>
            <w:sz w:val="24"/>
            <w:szCs w:val="24"/>
          </w:rPr>
          <w:t xml:space="preserve"> upravljanja i praćenja provedbe aktivnosti NPOO-a, koju saziva KT odnosno Koordinator za upravljanje rizicima, a u čijem radu sudjeluju Osobe za upravljanje rizicima NT-a, NF-a i PT-a i Koordinator za mjere protiv </w:t>
        </w:r>
        <w:r w:rsidR="00A8525B" w:rsidRPr="00C954B3">
          <w:rPr>
            <w:rFonts w:ascii="Times New Roman" w:eastAsia="Arial Unicode MS" w:hAnsi="Times New Roman" w:cs="Times New Roman"/>
            <w:sz w:val="24"/>
            <w:szCs w:val="24"/>
          </w:rPr>
          <w:t>prijevara (ako je primjenjivo).</w:t>
        </w:r>
        <w:r w:rsidR="00B41BCB" w:rsidRPr="00C954B3">
          <w:rPr>
            <w:rFonts w:ascii="Times New Roman" w:eastAsia="Arial Unicode MS" w:hAnsi="Times New Roman" w:cs="Times New Roman"/>
            <w:sz w:val="24"/>
            <w:szCs w:val="24"/>
          </w:rPr>
          <w:t xml:space="preserve"> </w:t>
        </w:r>
        <w:r w:rsidRPr="00C954B3">
          <w:rPr>
            <w:rFonts w:ascii="Times New Roman" w:eastAsia="Arial Unicode MS" w:hAnsi="Times New Roman" w:cs="Times New Roman"/>
            <w:sz w:val="24"/>
            <w:szCs w:val="24"/>
          </w:rPr>
          <w:t>Sastanak Skupine za procjenu rizika prijevare održava se obavezno jedanput godišnje, a može i češće.</w:t>
        </w:r>
      </w:ins>
    </w:p>
    <w:p w14:paraId="6E373F70" w14:textId="77777777" w:rsidR="00B41BCB" w:rsidRPr="00C954B3" w:rsidRDefault="00B41BCB" w:rsidP="00B41BCB">
      <w:pPr>
        <w:spacing w:before="120"/>
        <w:jc w:val="both"/>
        <w:rPr>
          <w:moveTo w:id="167" w:author="Dubravka Flinta" w:date="2022-04-13T09:49:00Z"/>
          <w:rFonts w:ascii="Times New Roman" w:eastAsia="Arial Unicode MS" w:hAnsi="Times New Roman" w:cs="Times New Roman"/>
          <w:sz w:val="24"/>
          <w:szCs w:val="24"/>
        </w:rPr>
        <w:pPrChange w:id="168" w:author="Dubravka Flinta" w:date="2022-04-13T09:49:00Z">
          <w:pPr>
            <w:jc w:val="both"/>
          </w:pPr>
        </w:pPrChange>
      </w:pPr>
      <w:moveToRangeStart w:id="169" w:author="Dubravka Flinta" w:date="2022-04-13T09:49:00Z" w:name="move100735765"/>
      <w:moveTo w:id="170" w:author="Dubravka Flinta" w:date="2022-04-13T09:49:00Z">
        <w:r w:rsidRPr="00C954B3">
          <w:rPr>
            <w:rFonts w:ascii="Times New Roman" w:eastAsia="Arial Unicode MS" w:hAnsi="Times New Roman" w:cs="Times New Roman"/>
            <w:sz w:val="24"/>
            <w:szCs w:val="24"/>
          </w:rPr>
          <w:t>Ako Koordinator za upravljanje rizicima na temelju pregleda dostavljenih procjena rizika tijela Sustava upravljanja i praćenja provedbe aktivnosti NPOO-a procijeni da identificirani rizici prijevare ne zahtijevaju hitna postupanja, može se sazvati zajednički sastanak Skupine za procjenu rizika prijevare tijela Sustava upravljanja i praćenja provedbe aktivnosti NPOO-a i osoba za upravljanje rizicima na kojem će se analizirati i diskutirati dostavljene procjene rizika.</w:t>
        </w:r>
      </w:moveTo>
    </w:p>
    <w:p w14:paraId="5889A419" w14:textId="77777777" w:rsidR="00B41BCB" w:rsidRPr="00C954B3" w:rsidRDefault="00B41BCB" w:rsidP="00B41BCB">
      <w:pPr>
        <w:spacing w:before="120"/>
        <w:jc w:val="both"/>
        <w:rPr>
          <w:moveTo w:id="171" w:author="Dubravka Flinta" w:date="2022-04-13T09:49:00Z"/>
          <w:rFonts w:ascii="Times New Roman" w:eastAsia="Arial Unicode MS" w:hAnsi="Times New Roman" w:cs="Times New Roman"/>
          <w:sz w:val="24"/>
          <w:szCs w:val="24"/>
        </w:rPr>
        <w:pPrChange w:id="172" w:author="Dubravka Flinta" w:date="2022-04-13T09:49:00Z">
          <w:pPr>
            <w:jc w:val="both"/>
          </w:pPr>
        </w:pPrChange>
      </w:pPr>
      <w:moveTo w:id="173" w:author="Dubravka Flinta" w:date="2022-04-13T09:49:00Z">
        <w:r w:rsidRPr="00C954B3">
          <w:rPr>
            <w:rFonts w:ascii="Times New Roman" w:eastAsia="Arial Unicode MS" w:hAnsi="Times New Roman" w:cs="Times New Roman"/>
            <w:sz w:val="24"/>
            <w:szCs w:val="24"/>
          </w:rPr>
          <w:t xml:space="preserve">Rezultati samoprocjene za NPOO dostavljaju se KT-u koje ih u suradnji s NF-om objedinjuje na razini NPOO-a te donosi preporuke za unaprjeđenje procesa suzbijanja prijevara. </w:t>
        </w:r>
      </w:moveTo>
    </w:p>
    <w:p w14:paraId="392393B1" w14:textId="33692907" w:rsidR="00B41BCB" w:rsidRPr="00C954B3" w:rsidRDefault="00B41BCB" w:rsidP="00B41BCB">
      <w:pPr>
        <w:spacing w:before="120"/>
        <w:jc w:val="both"/>
        <w:rPr>
          <w:ins w:id="174" w:author="Dubravka Flinta" w:date="2022-04-13T09:49:00Z"/>
          <w:rFonts w:ascii="Times New Roman" w:eastAsia="Arial Unicode MS" w:hAnsi="Times New Roman" w:cs="Times New Roman"/>
          <w:sz w:val="24"/>
          <w:szCs w:val="24"/>
        </w:rPr>
      </w:pPr>
      <w:moveTo w:id="175" w:author="Dubravka Flinta" w:date="2022-04-13T09:49:00Z">
        <w:r w:rsidRPr="00C954B3">
          <w:rPr>
            <w:rFonts w:ascii="Times New Roman" w:eastAsia="Arial Unicode MS" w:hAnsi="Times New Roman" w:cs="Times New Roman"/>
            <w:sz w:val="24"/>
            <w:szCs w:val="24"/>
          </w:rPr>
          <w:t>Provedba Akcijskih planova za ublažavanje rizika je odgovornost svih tijela NPOO-a te se u PoP-u navodi podjela odgovornosti i zadaća praćenja između organizacijskih jedinica i zaposlenika. Osoba za upravljanje rizicima uz podršku Koordinatora za mjere protiv prijevara (ako je primjenjivo) prati provedbu aktivnosti uključenih u Akcijski plan za ublažavanje rizika te podsjeća odgovorne osobe relevantnih unutarnjih ustrojstvenih jedinica o rokovima unutar kojih se iste moraju provesti, šaljući im o navedenome pisanu obavijest 20 dana prije isteka roka za obavljanje određene aktivnosti.</w:t>
        </w:r>
      </w:moveTo>
      <w:moveToRangeEnd w:id="169"/>
    </w:p>
    <w:p w14:paraId="54FE2471" w14:textId="2929B9CD" w:rsidR="00B41BCB" w:rsidRPr="00C954B3" w:rsidRDefault="00B41BCB" w:rsidP="00B45900">
      <w:pPr>
        <w:spacing w:before="120"/>
        <w:jc w:val="both"/>
        <w:rPr>
          <w:ins w:id="176" w:author="Dubravka Flinta" w:date="2022-04-13T09:49:00Z"/>
          <w:rFonts w:ascii="Times New Roman" w:eastAsia="Arial Unicode MS" w:hAnsi="Times New Roman" w:cs="Times New Roman"/>
          <w:sz w:val="24"/>
          <w:szCs w:val="24"/>
        </w:rPr>
      </w:pPr>
    </w:p>
    <w:p w14:paraId="40C9A5AB" w14:textId="77777777" w:rsidR="00B41BCB" w:rsidRPr="00C954B3" w:rsidRDefault="00B41BCB" w:rsidP="00B45900">
      <w:pPr>
        <w:spacing w:before="120"/>
        <w:jc w:val="both"/>
        <w:rPr>
          <w:ins w:id="177" w:author="Dubravka Flinta" w:date="2022-04-13T09:49:00Z"/>
          <w:rFonts w:ascii="Times New Roman" w:eastAsia="Arial Unicode MS" w:hAnsi="Times New Roman" w:cs="Times New Roman"/>
          <w:sz w:val="24"/>
          <w:szCs w:val="24"/>
        </w:rPr>
      </w:pPr>
    </w:p>
    <w:p w14:paraId="2F455FC6" w14:textId="2CA4D173" w:rsidR="00D06DD3" w:rsidRPr="00C954B3" w:rsidRDefault="00D06DD3" w:rsidP="00D06DD3">
      <w:pPr>
        <w:jc w:val="both"/>
        <w:rPr>
          <w:rFonts w:ascii="Times New Roman" w:hAnsi="Times New Roman" w:cs="Times New Roman"/>
          <w:sz w:val="24"/>
          <w:szCs w:val="24"/>
        </w:rPr>
      </w:pPr>
      <w:r w:rsidRPr="00C954B3">
        <w:rPr>
          <w:rFonts w:ascii="Times New Roman" w:hAnsi="Times New Roman" w:cs="Times New Roman"/>
          <w:sz w:val="24"/>
          <w:szCs w:val="24"/>
        </w:rPr>
        <w:t>Procjena rizika od prijevara u nadležnosti je KT</w:t>
      </w:r>
      <w:r w:rsidR="004A6CF3" w:rsidRPr="00C954B3">
        <w:rPr>
          <w:rFonts w:ascii="Times New Roman" w:hAnsi="Times New Roman" w:cs="Times New Roman"/>
          <w:sz w:val="24"/>
          <w:szCs w:val="24"/>
        </w:rPr>
        <w:t>-a</w:t>
      </w:r>
      <w:r w:rsidRPr="00C954B3">
        <w:rPr>
          <w:rFonts w:ascii="Times New Roman" w:hAnsi="Times New Roman" w:cs="Times New Roman"/>
          <w:sz w:val="24"/>
          <w:szCs w:val="24"/>
        </w:rPr>
        <w:t xml:space="preserve"> uz suradnju s NF-om.</w:t>
      </w:r>
      <w:del w:id="178" w:author="Dubravka Flinta" w:date="2022-04-13T09:49:00Z">
        <w:r w:rsidRPr="00205A39">
          <w:rPr>
            <w:rFonts w:ascii="Times New Roman" w:hAnsi="Times New Roman" w:cs="Times New Roman"/>
            <w:sz w:val="24"/>
            <w:szCs w:val="24"/>
          </w:rPr>
          <w:delText xml:space="preserve"> </w:delText>
        </w:r>
      </w:del>
      <w:r w:rsidRPr="00C954B3">
        <w:rPr>
          <w:rFonts w:ascii="Times New Roman" w:hAnsi="Times New Roman" w:cs="Times New Roman"/>
          <w:sz w:val="24"/>
          <w:szCs w:val="24"/>
        </w:rPr>
        <w:t xml:space="preserve"> </w:t>
      </w:r>
    </w:p>
    <w:p w14:paraId="7B7FE711" w14:textId="5BA05EAC" w:rsidR="00D06DD3" w:rsidRPr="00C954B3" w:rsidRDefault="00D06DD3" w:rsidP="00D06DD3">
      <w:pPr>
        <w:jc w:val="both"/>
        <w:rPr>
          <w:rFonts w:ascii="Times New Roman" w:eastAsia="Arial Unicode MS" w:hAnsi="Times New Roman" w:cs="Times New Roman"/>
          <w:sz w:val="24"/>
          <w:szCs w:val="24"/>
        </w:rPr>
      </w:pPr>
      <w:r w:rsidRPr="00C954B3">
        <w:rPr>
          <w:rFonts w:ascii="Times New Roman" w:eastAsia="Arial Unicode MS" w:hAnsi="Times New Roman" w:cs="Times New Roman"/>
          <w:sz w:val="24"/>
          <w:szCs w:val="24"/>
        </w:rPr>
        <w:t xml:space="preserve">Krajnji rezultat procjene rizika je identifikacija specifičnih rizika. Procjena rizika prijevara upućuje na to da </w:t>
      </w:r>
      <w:r w:rsidR="007C7784" w:rsidRPr="00C954B3">
        <w:rPr>
          <w:rFonts w:ascii="Times New Roman" w:eastAsia="Arial Unicode MS" w:hAnsi="Times New Roman" w:cs="Times New Roman"/>
          <w:sz w:val="24"/>
          <w:szCs w:val="24"/>
        </w:rPr>
        <w:t xml:space="preserve">će </w:t>
      </w:r>
      <w:r w:rsidRPr="00C954B3">
        <w:rPr>
          <w:rFonts w:ascii="Times New Roman" w:eastAsia="Arial Unicode MS" w:hAnsi="Times New Roman" w:cs="Times New Roman"/>
          <w:sz w:val="24"/>
          <w:szCs w:val="24"/>
        </w:rPr>
        <w:t xml:space="preserve">se uvesti kontrole u svrhu njihova reduciranja. </w:t>
      </w:r>
    </w:p>
    <w:p w14:paraId="0A11F635" w14:textId="1148298C" w:rsidR="00C94A72" w:rsidRPr="00C954B3" w:rsidRDefault="00C94A72" w:rsidP="00C94A72">
      <w:pPr>
        <w:jc w:val="both"/>
        <w:rPr>
          <w:rFonts w:ascii="Times New Roman" w:eastAsia="Arial Unicode MS" w:hAnsi="Times New Roman" w:cs="Times New Roman"/>
          <w:sz w:val="24"/>
          <w:szCs w:val="24"/>
        </w:rPr>
      </w:pPr>
      <w:r w:rsidRPr="00C954B3">
        <w:rPr>
          <w:rFonts w:ascii="Times New Roman" w:eastAsia="Arial Unicode MS" w:hAnsi="Times New Roman" w:cs="Times New Roman"/>
          <w:sz w:val="24"/>
          <w:szCs w:val="24"/>
        </w:rPr>
        <w:t>Procjena rizika od prijevara provodi se u 3 glavna koraka:</w:t>
      </w:r>
    </w:p>
    <w:p w14:paraId="186E8ADF" w14:textId="7CEAED6B" w:rsidR="00C94A72" w:rsidRPr="00C954B3" w:rsidRDefault="00C94A72" w:rsidP="008B14B5">
      <w:pPr>
        <w:pStyle w:val="ListParagraph"/>
        <w:numPr>
          <w:ilvl w:val="0"/>
          <w:numId w:val="14"/>
        </w:numPr>
        <w:jc w:val="both"/>
        <w:rPr>
          <w:rFonts w:eastAsia="Arial Unicode MS"/>
        </w:rPr>
      </w:pPr>
      <w:r w:rsidRPr="00C954B3">
        <w:rPr>
          <w:rFonts w:eastAsia="Arial Unicode MS"/>
        </w:rPr>
        <w:t xml:space="preserve">Samoprocjena rizika prijevare na razini svake institucije </w:t>
      </w:r>
    </w:p>
    <w:p w14:paraId="5BA328F7" w14:textId="30EBD936" w:rsidR="00C94A72" w:rsidRPr="00C954B3" w:rsidRDefault="00C94A72" w:rsidP="008B14B5">
      <w:pPr>
        <w:pStyle w:val="ListParagraph"/>
        <w:numPr>
          <w:ilvl w:val="0"/>
          <w:numId w:val="14"/>
        </w:numPr>
        <w:jc w:val="both"/>
        <w:rPr>
          <w:rFonts w:eastAsia="Arial Unicode MS"/>
        </w:rPr>
      </w:pPr>
      <w:r w:rsidRPr="00C954B3">
        <w:rPr>
          <w:rFonts w:eastAsia="Arial Unicode MS"/>
        </w:rPr>
        <w:t>Analiza rezulata</w:t>
      </w:r>
    </w:p>
    <w:p w14:paraId="62F8C448" w14:textId="64953260" w:rsidR="00C94A72" w:rsidRPr="00C954B3" w:rsidRDefault="00C94A72" w:rsidP="008B14B5">
      <w:pPr>
        <w:pStyle w:val="ListParagraph"/>
        <w:numPr>
          <w:ilvl w:val="0"/>
          <w:numId w:val="14"/>
        </w:numPr>
        <w:jc w:val="both"/>
        <w:rPr>
          <w:rFonts w:eastAsia="Arial Unicode MS"/>
        </w:rPr>
      </w:pPr>
      <w:r w:rsidRPr="00C954B3">
        <w:rPr>
          <w:rFonts w:eastAsia="Arial Unicode MS"/>
        </w:rPr>
        <w:t xml:space="preserve">Izrada akcijskog plana i provedba mjera za smanjenje rizika od prijevara </w:t>
      </w:r>
    </w:p>
    <w:p w14:paraId="5D0CB935" w14:textId="77777777" w:rsidR="000F563C" w:rsidRPr="00C954B3" w:rsidRDefault="000F563C" w:rsidP="00C94A72">
      <w:pPr>
        <w:jc w:val="both"/>
        <w:rPr>
          <w:rFonts w:ascii="Times New Roman" w:eastAsia="Arial Unicode MS" w:hAnsi="Times New Roman" w:cs="Times New Roman"/>
          <w:sz w:val="24"/>
          <w:szCs w:val="24"/>
        </w:rPr>
      </w:pPr>
    </w:p>
    <w:p w14:paraId="175B1101" w14:textId="68B0ADE9" w:rsidR="00C94A72" w:rsidRPr="00C954B3" w:rsidRDefault="0048291B" w:rsidP="00C94A72">
      <w:pPr>
        <w:jc w:val="both"/>
        <w:rPr>
          <w:rFonts w:ascii="Times New Roman" w:eastAsia="Arial Unicode MS" w:hAnsi="Times New Roman" w:cs="Times New Roman"/>
          <w:sz w:val="24"/>
          <w:szCs w:val="24"/>
        </w:rPr>
      </w:pPr>
      <w:r w:rsidRPr="00C954B3">
        <w:rPr>
          <w:rFonts w:ascii="Times New Roman" w:eastAsia="Arial Unicode MS" w:hAnsi="Times New Roman" w:cs="Times New Roman"/>
          <w:sz w:val="24"/>
          <w:szCs w:val="24"/>
        </w:rPr>
        <w:t xml:space="preserve">Korištenjem alata za procjenu izloženosti specifičnim rizicima prijevare (Prilog </w:t>
      </w:r>
      <w:r w:rsidR="000059C6" w:rsidRPr="00C954B3">
        <w:rPr>
          <w:rFonts w:ascii="Times New Roman" w:eastAsia="Arial Unicode MS" w:hAnsi="Times New Roman" w:cs="Times New Roman"/>
          <w:sz w:val="24"/>
          <w:szCs w:val="24"/>
        </w:rPr>
        <w:t>10</w:t>
      </w:r>
      <w:r w:rsidRPr="00C954B3">
        <w:rPr>
          <w:rFonts w:ascii="Times New Roman" w:eastAsia="Arial Unicode MS" w:hAnsi="Times New Roman" w:cs="Times New Roman"/>
          <w:sz w:val="24"/>
          <w:szCs w:val="24"/>
        </w:rPr>
        <w:t xml:space="preserve"> ovog poglavlja ZNP-a) tijela obavljaju i procjenu učinka i vjerojatnosti ostvarenja specifičnih rizika prijevare, vezano uz njihove nadležnosti te funkcije koje su im dodijeljene te određuju mjere za ublažavanje istih.</w:t>
      </w:r>
    </w:p>
    <w:p w14:paraId="4C418B34" w14:textId="2D160C46" w:rsidR="0048291B" w:rsidRPr="00C954B3" w:rsidRDefault="001A4116" w:rsidP="0048291B">
      <w:pPr>
        <w:jc w:val="both"/>
        <w:rPr>
          <w:rFonts w:ascii="Times New Roman" w:eastAsia="Arial Unicode MS" w:hAnsi="Times New Roman" w:cs="Times New Roman"/>
          <w:sz w:val="24"/>
          <w:szCs w:val="24"/>
        </w:rPr>
      </w:pPr>
      <w:r w:rsidRPr="00C954B3">
        <w:rPr>
          <w:rFonts w:ascii="Times New Roman" w:eastAsia="Arial Unicode MS" w:hAnsi="Times New Roman" w:cs="Times New Roman"/>
          <w:sz w:val="24"/>
          <w:szCs w:val="24"/>
        </w:rPr>
        <w:t>S</w:t>
      </w:r>
      <w:r w:rsidR="0048291B" w:rsidRPr="00C954B3">
        <w:rPr>
          <w:rFonts w:ascii="Times New Roman" w:eastAsia="Arial Unicode MS" w:hAnsi="Times New Roman" w:cs="Times New Roman"/>
          <w:sz w:val="24"/>
          <w:szCs w:val="24"/>
        </w:rPr>
        <w:t xml:space="preserve">vi identificirani rizici za čije su ublažavanje planirane nove kontrole u Prilogu </w:t>
      </w:r>
      <w:r w:rsidR="000059C6" w:rsidRPr="00C954B3">
        <w:rPr>
          <w:rFonts w:ascii="Times New Roman" w:eastAsia="Arial Unicode MS" w:hAnsi="Times New Roman" w:cs="Times New Roman"/>
          <w:sz w:val="24"/>
          <w:szCs w:val="24"/>
        </w:rPr>
        <w:t>10</w:t>
      </w:r>
      <w:r w:rsidR="0048291B" w:rsidRPr="00C954B3">
        <w:rPr>
          <w:rFonts w:ascii="Times New Roman" w:eastAsia="Arial Unicode MS" w:hAnsi="Times New Roman" w:cs="Times New Roman"/>
          <w:sz w:val="24"/>
          <w:szCs w:val="24"/>
        </w:rPr>
        <w:t xml:space="preserve"> Procjena izloženosti specifičnim rizicima prijevare, bez obzira na visinu ocjene neto rizika, prenose se u Akcijski plan za ublažavanje rizika (Prilog 0</w:t>
      </w:r>
      <w:r w:rsidR="000059C6" w:rsidRPr="00C954B3">
        <w:rPr>
          <w:rFonts w:ascii="Times New Roman" w:eastAsia="Arial Unicode MS" w:hAnsi="Times New Roman" w:cs="Times New Roman"/>
          <w:sz w:val="24"/>
          <w:szCs w:val="24"/>
        </w:rPr>
        <w:t>8</w:t>
      </w:r>
      <w:r w:rsidR="0048291B" w:rsidRPr="00C954B3">
        <w:rPr>
          <w:rFonts w:ascii="Times New Roman" w:eastAsia="Arial Unicode MS" w:hAnsi="Times New Roman" w:cs="Times New Roman"/>
          <w:sz w:val="24"/>
          <w:szCs w:val="24"/>
        </w:rPr>
        <w:t>).</w:t>
      </w:r>
    </w:p>
    <w:p w14:paraId="32314B10" w14:textId="15BD88CA" w:rsidR="00C94A72" w:rsidRPr="00C954B3" w:rsidRDefault="00C94A72" w:rsidP="00C94A72">
      <w:pPr>
        <w:jc w:val="both"/>
        <w:rPr>
          <w:rFonts w:ascii="Times New Roman" w:eastAsia="Arial Unicode MS" w:hAnsi="Times New Roman" w:cs="Times New Roman"/>
          <w:sz w:val="24"/>
          <w:szCs w:val="24"/>
        </w:rPr>
      </w:pPr>
      <w:r w:rsidRPr="00C954B3">
        <w:rPr>
          <w:rFonts w:ascii="Times New Roman" w:eastAsia="Arial Unicode MS" w:hAnsi="Times New Roman" w:cs="Times New Roman"/>
          <w:sz w:val="24"/>
          <w:szCs w:val="24"/>
        </w:rPr>
        <w:t xml:space="preserve">Alat za samoprocjenu rizika prijevare </w:t>
      </w:r>
      <w:r w:rsidRPr="00C954B3">
        <w:rPr>
          <w:rFonts w:ascii="Times New Roman" w:eastAsia="Arial Unicode MS" w:hAnsi="Times New Roman" w:cs="Times New Roman"/>
          <w:b/>
          <w:bCs/>
          <w:iCs/>
          <w:color w:val="000000"/>
          <w:sz w:val="24"/>
          <w:szCs w:val="24"/>
        </w:rPr>
        <w:t>(</w:t>
      </w:r>
      <w:r w:rsidRPr="00C954B3">
        <w:rPr>
          <w:rFonts w:ascii="Times New Roman" w:eastAsia="Arial Unicode MS" w:hAnsi="Times New Roman" w:cs="Times New Roman"/>
          <w:iCs/>
          <w:color w:val="000000"/>
          <w:sz w:val="24"/>
          <w:szCs w:val="24"/>
        </w:rPr>
        <w:t xml:space="preserve">Prilog </w:t>
      </w:r>
      <w:r w:rsidR="000059C6" w:rsidRPr="00C954B3">
        <w:rPr>
          <w:rFonts w:ascii="Times New Roman" w:eastAsia="Arial Unicode MS" w:hAnsi="Times New Roman" w:cs="Times New Roman"/>
          <w:iCs/>
          <w:color w:val="000000"/>
          <w:sz w:val="24"/>
          <w:szCs w:val="24"/>
        </w:rPr>
        <w:t>10</w:t>
      </w:r>
      <w:r w:rsidRPr="00C954B3">
        <w:rPr>
          <w:rFonts w:ascii="Times New Roman" w:eastAsia="Arial Unicode MS" w:hAnsi="Times New Roman" w:cs="Times New Roman"/>
          <w:iCs/>
          <w:color w:val="000000"/>
          <w:sz w:val="24"/>
          <w:szCs w:val="24"/>
        </w:rPr>
        <w:t>)</w:t>
      </w:r>
      <w:r w:rsidRPr="00C954B3">
        <w:rPr>
          <w:rFonts w:ascii="Times New Roman" w:eastAsia="Arial Unicode MS" w:hAnsi="Times New Roman" w:cs="Times New Roman"/>
          <w:b/>
          <w:bCs/>
          <w:iCs/>
          <w:color w:val="000000"/>
          <w:sz w:val="24"/>
          <w:szCs w:val="24"/>
        </w:rPr>
        <w:t xml:space="preserve"> </w:t>
      </w:r>
      <w:r w:rsidRPr="00C954B3">
        <w:rPr>
          <w:rFonts w:ascii="Times New Roman" w:eastAsia="Arial Unicode MS" w:hAnsi="Times New Roman" w:cs="Times New Roman"/>
          <w:sz w:val="24"/>
          <w:szCs w:val="24"/>
        </w:rPr>
        <w:t xml:space="preserve">usmjeren je na najosjetljivije procese, koji su </w:t>
      </w:r>
      <w:r w:rsidRPr="00C954B3">
        <w:rPr>
          <w:rFonts w:ascii="Times New Roman" w:eastAsia="Arial Unicode MS" w:hAnsi="Times New Roman" w:cs="Times New Roman"/>
          <w:b/>
          <w:sz w:val="24"/>
          <w:szCs w:val="24"/>
        </w:rPr>
        <w:t>najotvoreniji za prijevarno postupanje fizičkih i pravnih osoba</w:t>
      </w:r>
      <w:r w:rsidRPr="00C954B3">
        <w:rPr>
          <w:rFonts w:ascii="Times New Roman" w:eastAsia="Arial Unicode MS" w:hAnsi="Times New Roman" w:cs="Times New Roman"/>
          <w:sz w:val="24"/>
          <w:szCs w:val="24"/>
        </w:rPr>
        <w:t>. Najizloženiji procesi su:</w:t>
      </w:r>
    </w:p>
    <w:p w14:paraId="28197B82" w14:textId="77777777" w:rsidR="00C94A72" w:rsidRPr="00C954B3" w:rsidRDefault="00C94A72" w:rsidP="00C94A72">
      <w:pPr>
        <w:spacing w:before="120"/>
        <w:jc w:val="both"/>
        <w:rPr>
          <w:rFonts w:ascii="Times New Roman" w:eastAsia="Arial Unicode MS" w:hAnsi="Times New Roman" w:cs="Times New Roman"/>
          <w:sz w:val="24"/>
          <w:szCs w:val="24"/>
        </w:rPr>
      </w:pPr>
      <w:r w:rsidRPr="00C954B3">
        <w:rPr>
          <w:rFonts w:ascii="Times New Roman" w:eastAsia="Arial Unicode MS" w:hAnsi="Times New Roman" w:cs="Times New Roman"/>
          <w:sz w:val="24"/>
          <w:szCs w:val="24"/>
        </w:rPr>
        <w:t>- odabir prijavitelja,</w:t>
      </w:r>
    </w:p>
    <w:p w14:paraId="74A3E3C5" w14:textId="1107D43F" w:rsidR="00C94A72" w:rsidRPr="00C954B3" w:rsidRDefault="00C94A72" w:rsidP="00C94A72">
      <w:pPr>
        <w:spacing w:before="120"/>
        <w:jc w:val="both"/>
        <w:rPr>
          <w:rFonts w:ascii="Times New Roman" w:eastAsia="Arial Unicode MS" w:hAnsi="Times New Roman" w:cs="Times New Roman"/>
          <w:sz w:val="24"/>
          <w:szCs w:val="24"/>
        </w:rPr>
      </w:pPr>
      <w:r w:rsidRPr="00C954B3">
        <w:rPr>
          <w:rFonts w:ascii="Times New Roman" w:eastAsia="Arial Unicode MS" w:hAnsi="Times New Roman" w:cs="Times New Roman"/>
          <w:sz w:val="24"/>
          <w:szCs w:val="24"/>
        </w:rPr>
        <w:t xml:space="preserve">- provedba i provjere </w:t>
      </w:r>
      <w:r w:rsidR="00F862E7" w:rsidRPr="00C954B3">
        <w:rPr>
          <w:rFonts w:ascii="Times New Roman" w:eastAsia="Arial Unicode MS" w:hAnsi="Times New Roman" w:cs="Times New Roman"/>
          <w:sz w:val="24"/>
          <w:szCs w:val="24"/>
        </w:rPr>
        <w:t>operacija.</w:t>
      </w:r>
    </w:p>
    <w:p w14:paraId="4E65E996" w14:textId="77777777" w:rsidR="00C94A72" w:rsidRPr="00C954B3" w:rsidRDefault="00C94A72" w:rsidP="00C94A72">
      <w:pPr>
        <w:jc w:val="both"/>
        <w:rPr>
          <w:rFonts w:ascii="Times New Roman" w:eastAsia="Arial Unicode MS" w:hAnsi="Times New Roman" w:cs="Times New Roman"/>
          <w:sz w:val="24"/>
          <w:szCs w:val="24"/>
        </w:rPr>
      </w:pPr>
      <w:r w:rsidRPr="00C954B3">
        <w:rPr>
          <w:rFonts w:ascii="Times New Roman" w:eastAsia="Arial Unicode MS" w:hAnsi="Times New Roman" w:cs="Times New Roman"/>
          <w:sz w:val="24"/>
          <w:szCs w:val="24"/>
        </w:rPr>
        <w:t>Alat za samoprocjenu rizika prijevare</w:t>
      </w:r>
      <w:r w:rsidRPr="00C954B3">
        <w:rPr>
          <w:rFonts w:ascii="Times New Roman" w:eastAsia="Arial Unicode MS" w:hAnsi="Times New Roman" w:cs="Times New Roman"/>
          <w:b/>
          <w:sz w:val="24"/>
          <w:szCs w:val="24"/>
        </w:rPr>
        <w:t xml:space="preserve"> temelji se na pet glavnih metodoloških koraka: </w:t>
      </w:r>
    </w:p>
    <w:p w14:paraId="36BF046C" w14:textId="3A8E409D" w:rsidR="00C94A72" w:rsidRPr="00C954B3" w:rsidRDefault="00C94A72" w:rsidP="00C94A72">
      <w:pPr>
        <w:spacing w:before="120"/>
        <w:jc w:val="both"/>
        <w:rPr>
          <w:rFonts w:ascii="Times New Roman" w:eastAsia="Arial Unicode MS" w:hAnsi="Times New Roman" w:cs="Times New Roman"/>
          <w:bCs/>
          <w:iCs/>
          <w:color w:val="000000"/>
          <w:sz w:val="24"/>
          <w:szCs w:val="24"/>
        </w:rPr>
      </w:pPr>
      <w:r w:rsidRPr="00C954B3">
        <w:rPr>
          <w:rFonts w:ascii="Times New Roman" w:eastAsia="Arial Unicode MS" w:hAnsi="Times New Roman" w:cs="Times New Roman"/>
          <w:bCs/>
          <w:iCs/>
          <w:color w:val="000000"/>
          <w:sz w:val="24"/>
          <w:szCs w:val="24"/>
        </w:rPr>
        <w:t>a) kvantificiranje vjerojatnosti i utjecaja specifičnog rizika prijevare ne uzimajući u obzir uč</w:t>
      </w:r>
      <w:r w:rsidR="00D7474F" w:rsidRPr="00C954B3">
        <w:rPr>
          <w:rFonts w:ascii="Times New Roman" w:eastAsia="Arial Unicode MS" w:hAnsi="Times New Roman" w:cs="Times New Roman"/>
          <w:bCs/>
          <w:iCs/>
          <w:color w:val="000000"/>
          <w:sz w:val="24"/>
          <w:szCs w:val="24"/>
        </w:rPr>
        <w:t>inak postojećih kontrola (bruto/</w:t>
      </w:r>
      <w:r w:rsidRPr="00C954B3">
        <w:rPr>
          <w:rFonts w:ascii="Times New Roman" w:eastAsia="Arial Unicode MS" w:hAnsi="Times New Roman" w:cs="Times New Roman"/>
          <w:bCs/>
          <w:iCs/>
          <w:color w:val="000000"/>
          <w:sz w:val="24"/>
          <w:szCs w:val="24"/>
        </w:rPr>
        <w:t>inherentni rizik);</w:t>
      </w:r>
    </w:p>
    <w:p w14:paraId="59197069" w14:textId="77777777" w:rsidR="00C94A72" w:rsidRPr="00C954B3" w:rsidRDefault="00C94A72" w:rsidP="00C94A72">
      <w:pPr>
        <w:spacing w:before="120"/>
        <w:jc w:val="both"/>
        <w:rPr>
          <w:rFonts w:ascii="Times New Roman" w:eastAsia="Arial Unicode MS" w:hAnsi="Times New Roman" w:cs="Times New Roman"/>
          <w:bCs/>
          <w:iCs/>
          <w:color w:val="000000"/>
          <w:sz w:val="24"/>
          <w:szCs w:val="24"/>
        </w:rPr>
      </w:pPr>
      <w:r w:rsidRPr="00C954B3">
        <w:rPr>
          <w:rFonts w:ascii="Times New Roman" w:eastAsia="Arial Unicode MS" w:hAnsi="Times New Roman" w:cs="Times New Roman"/>
          <w:bCs/>
          <w:iCs/>
          <w:color w:val="000000"/>
          <w:sz w:val="24"/>
          <w:szCs w:val="24"/>
        </w:rPr>
        <w:t>b) procjena učinkovitosti trenutnih kontrola koje su uspostavljene kako bi se ublažio bruto rizik;</w:t>
      </w:r>
    </w:p>
    <w:p w14:paraId="3FFA496E" w14:textId="77777777" w:rsidR="00C94A72" w:rsidRPr="00C954B3" w:rsidRDefault="00C94A72" w:rsidP="00C94A72">
      <w:pPr>
        <w:tabs>
          <w:tab w:val="left" w:pos="2694"/>
        </w:tabs>
        <w:spacing w:before="120"/>
        <w:jc w:val="both"/>
        <w:rPr>
          <w:rFonts w:ascii="Times New Roman" w:eastAsia="Arial Unicode MS" w:hAnsi="Times New Roman" w:cs="Times New Roman"/>
          <w:bCs/>
          <w:iCs/>
          <w:color w:val="000000"/>
          <w:sz w:val="24"/>
          <w:szCs w:val="24"/>
        </w:rPr>
      </w:pPr>
      <w:r w:rsidRPr="00C954B3">
        <w:rPr>
          <w:rFonts w:ascii="Times New Roman" w:eastAsia="Arial Unicode MS" w:hAnsi="Times New Roman" w:cs="Times New Roman"/>
          <w:bCs/>
          <w:iCs/>
          <w:color w:val="000000"/>
          <w:sz w:val="24"/>
          <w:szCs w:val="24"/>
        </w:rPr>
        <w:t>c) procjena neto rizika nakon uzimanja u obzir učinka trenutnih kontrola i njihove efikasnosti (preostali rizik);</w:t>
      </w:r>
    </w:p>
    <w:p w14:paraId="7FDFE044" w14:textId="77777777" w:rsidR="00C94A72" w:rsidRPr="00C954B3" w:rsidRDefault="00C94A72" w:rsidP="00C94A72">
      <w:pPr>
        <w:spacing w:before="120"/>
        <w:jc w:val="both"/>
        <w:rPr>
          <w:rFonts w:ascii="Times New Roman" w:eastAsia="Arial Unicode MS" w:hAnsi="Times New Roman" w:cs="Times New Roman"/>
          <w:bCs/>
          <w:iCs/>
          <w:color w:val="000000"/>
          <w:sz w:val="24"/>
          <w:szCs w:val="24"/>
        </w:rPr>
      </w:pPr>
      <w:r w:rsidRPr="00C954B3">
        <w:rPr>
          <w:rFonts w:ascii="Times New Roman" w:eastAsia="Arial Unicode MS" w:hAnsi="Times New Roman" w:cs="Times New Roman"/>
          <w:bCs/>
          <w:iCs/>
          <w:color w:val="000000"/>
          <w:sz w:val="24"/>
          <w:szCs w:val="24"/>
        </w:rPr>
        <w:t>d) procjena utjecaja planiranih kontrola ublažavanja na neto (preostali) rizik;</w:t>
      </w:r>
    </w:p>
    <w:p w14:paraId="4AAB92B4" w14:textId="0FB3C28C" w:rsidR="00C94A72" w:rsidRPr="00C954B3" w:rsidRDefault="00C94A72" w:rsidP="00C94A72">
      <w:pPr>
        <w:spacing w:before="120"/>
        <w:jc w:val="both"/>
        <w:rPr>
          <w:rFonts w:ascii="Times New Roman" w:eastAsia="Arial Unicode MS" w:hAnsi="Times New Roman" w:cs="Times New Roman"/>
          <w:bCs/>
          <w:iCs/>
          <w:color w:val="000000"/>
          <w:sz w:val="24"/>
          <w:szCs w:val="24"/>
        </w:rPr>
      </w:pPr>
      <w:r w:rsidRPr="00C954B3">
        <w:rPr>
          <w:rFonts w:ascii="Times New Roman" w:eastAsia="Arial Unicode MS" w:hAnsi="Times New Roman" w:cs="Times New Roman"/>
          <w:bCs/>
          <w:iCs/>
          <w:color w:val="000000"/>
          <w:sz w:val="24"/>
          <w:szCs w:val="24"/>
        </w:rPr>
        <w:t xml:space="preserve">e) definiranje ciljanog rizika odnosno razine rizika koju </w:t>
      </w:r>
      <w:r w:rsidR="004538DB" w:rsidRPr="00C954B3">
        <w:rPr>
          <w:rFonts w:ascii="Times New Roman" w:eastAsia="Arial Unicode MS" w:hAnsi="Times New Roman" w:cs="Times New Roman"/>
          <w:bCs/>
          <w:iCs/>
          <w:color w:val="000000"/>
          <w:sz w:val="24"/>
          <w:szCs w:val="24"/>
        </w:rPr>
        <w:t>NT</w:t>
      </w:r>
      <w:r w:rsidRPr="00C954B3">
        <w:rPr>
          <w:rFonts w:ascii="Times New Roman" w:eastAsia="Arial Unicode MS" w:hAnsi="Times New Roman" w:cs="Times New Roman"/>
          <w:bCs/>
          <w:iCs/>
          <w:color w:val="000000"/>
          <w:sz w:val="24"/>
          <w:szCs w:val="24"/>
        </w:rPr>
        <w:t xml:space="preserve"> smatra podnošljivim nakon što su sve kontrole uspostavljene i aktivne.</w:t>
      </w:r>
    </w:p>
    <w:p w14:paraId="3327E2ED" w14:textId="35D3C30F" w:rsidR="00C94A72" w:rsidRPr="00C954B3" w:rsidRDefault="00C94A72" w:rsidP="00C94A72">
      <w:pPr>
        <w:spacing w:before="120"/>
        <w:jc w:val="both"/>
        <w:rPr>
          <w:rFonts w:ascii="Times New Roman" w:eastAsia="Arial Unicode MS" w:hAnsi="Times New Roman" w:cs="Times New Roman"/>
          <w:bCs/>
          <w:iCs/>
          <w:color w:val="000000"/>
          <w:sz w:val="24"/>
          <w:szCs w:val="24"/>
        </w:rPr>
      </w:pPr>
      <w:r w:rsidRPr="00C954B3">
        <w:rPr>
          <w:rFonts w:ascii="Times New Roman" w:eastAsia="Arial Unicode MS" w:hAnsi="Times New Roman" w:cs="Times New Roman"/>
          <w:bCs/>
          <w:iCs/>
          <w:color w:val="000000"/>
          <w:sz w:val="24"/>
          <w:szCs w:val="24"/>
        </w:rPr>
        <w:t>Upute za procjenu rizika prijevare nalaze se u Prilogu 0</w:t>
      </w:r>
      <w:r w:rsidR="000059C6" w:rsidRPr="00C954B3">
        <w:rPr>
          <w:rFonts w:ascii="Times New Roman" w:eastAsia="Arial Unicode MS" w:hAnsi="Times New Roman" w:cs="Times New Roman"/>
          <w:bCs/>
          <w:iCs/>
          <w:color w:val="000000"/>
          <w:sz w:val="24"/>
          <w:szCs w:val="24"/>
        </w:rPr>
        <w:t>9</w:t>
      </w:r>
      <w:r w:rsidRPr="00C954B3">
        <w:rPr>
          <w:rFonts w:ascii="Times New Roman" w:eastAsia="Arial Unicode MS" w:hAnsi="Times New Roman" w:cs="Times New Roman"/>
          <w:bCs/>
          <w:iCs/>
          <w:color w:val="000000"/>
          <w:sz w:val="24"/>
          <w:szCs w:val="24"/>
        </w:rPr>
        <w:t>.</w:t>
      </w:r>
    </w:p>
    <w:p w14:paraId="0C479EC0" w14:textId="50EADAA6" w:rsidR="00C94A72" w:rsidRPr="00C954B3" w:rsidRDefault="001A4116" w:rsidP="00C94A72">
      <w:pPr>
        <w:jc w:val="both"/>
        <w:rPr>
          <w:rFonts w:ascii="Times New Roman" w:eastAsia="Arial Unicode MS" w:hAnsi="Times New Roman" w:cs="Times New Roman"/>
          <w:color w:val="000000"/>
          <w:sz w:val="24"/>
          <w:szCs w:val="24"/>
        </w:rPr>
      </w:pPr>
      <w:r w:rsidRPr="00C954B3">
        <w:rPr>
          <w:rFonts w:ascii="Times New Roman" w:eastAsia="Arial Unicode MS" w:hAnsi="Times New Roman" w:cs="Times New Roman"/>
          <w:color w:val="000000"/>
          <w:sz w:val="24"/>
          <w:szCs w:val="24"/>
        </w:rPr>
        <w:lastRenderedPageBreak/>
        <w:t>N</w:t>
      </w:r>
      <w:r w:rsidR="00C94A72" w:rsidRPr="00C954B3">
        <w:rPr>
          <w:rFonts w:ascii="Times New Roman" w:eastAsia="Arial Unicode MS" w:hAnsi="Times New Roman" w:cs="Times New Roman"/>
          <w:color w:val="000000"/>
          <w:sz w:val="24"/>
          <w:szCs w:val="24"/>
        </w:rPr>
        <w:t>a temelju rezultata samoprocjene</w:t>
      </w:r>
      <w:r w:rsidR="00C94A72" w:rsidRPr="00C954B3">
        <w:rPr>
          <w:rFonts w:ascii="Times New Roman" w:eastAsia="Arial Unicode MS" w:hAnsi="Times New Roman" w:cs="Times New Roman"/>
          <w:b/>
          <w:bCs/>
          <w:iCs/>
          <w:color w:val="000000"/>
          <w:sz w:val="24"/>
          <w:szCs w:val="24"/>
        </w:rPr>
        <w:t xml:space="preserve"> rizika</w:t>
      </w:r>
      <w:r w:rsidR="00C94A72" w:rsidRPr="00C954B3">
        <w:rPr>
          <w:rFonts w:ascii="Times New Roman" w:eastAsia="Arial Unicode MS" w:hAnsi="Times New Roman" w:cs="Times New Roman"/>
          <w:color w:val="000000"/>
          <w:sz w:val="24"/>
          <w:szCs w:val="24"/>
        </w:rPr>
        <w:t>, tijela S</w:t>
      </w:r>
      <w:r w:rsidR="00991B33" w:rsidRPr="00C954B3">
        <w:rPr>
          <w:rFonts w:ascii="Times New Roman" w:eastAsia="Arial Unicode MS" w:hAnsi="Times New Roman" w:cs="Times New Roman"/>
          <w:color w:val="000000"/>
          <w:sz w:val="24"/>
          <w:szCs w:val="24"/>
        </w:rPr>
        <w:t xml:space="preserve">ustava upravljanja i praćenja provedbe aktivnosti NPOO-a </w:t>
      </w:r>
      <w:r w:rsidR="00C94A72" w:rsidRPr="00C954B3">
        <w:rPr>
          <w:rFonts w:ascii="Times New Roman" w:eastAsia="Arial Unicode MS" w:hAnsi="Times New Roman" w:cs="Times New Roman"/>
          <w:color w:val="000000"/>
          <w:sz w:val="24"/>
          <w:szCs w:val="24"/>
        </w:rPr>
        <w:t xml:space="preserve">u okvirima </w:t>
      </w:r>
      <w:r w:rsidR="00C94A72" w:rsidRPr="00C954B3">
        <w:rPr>
          <w:rFonts w:ascii="Times New Roman" w:eastAsia="Arial Unicode MS" w:hAnsi="Times New Roman" w:cs="Times New Roman"/>
          <w:sz w:val="24"/>
          <w:szCs w:val="24"/>
        </w:rPr>
        <w:t>svojih nadležnosti, uzimajući u obzir dodijeljene im funkcije, izrađuju Akcijski plan za ublažavanje rizika (Prilog 0</w:t>
      </w:r>
      <w:r w:rsidR="000059C6" w:rsidRPr="00C954B3">
        <w:rPr>
          <w:rFonts w:ascii="Times New Roman" w:eastAsia="Arial Unicode MS" w:hAnsi="Times New Roman" w:cs="Times New Roman"/>
          <w:sz w:val="24"/>
          <w:szCs w:val="24"/>
        </w:rPr>
        <w:t>8</w:t>
      </w:r>
      <w:r w:rsidR="00C94A72" w:rsidRPr="00C954B3">
        <w:rPr>
          <w:rFonts w:ascii="Times New Roman" w:eastAsia="Arial Unicode MS" w:hAnsi="Times New Roman" w:cs="Times New Roman"/>
          <w:sz w:val="24"/>
          <w:szCs w:val="24"/>
        </w:rPr>
        <w:t xml:space="preserve"> ovog ZNP-a) i pritom odabiru učinkovite i proporcionalne mjere za suzbijanje prijevara s liste navedenih preporučenih kontrola za ublažavanje rizika prijevare (Prilog </w:t>
      </w:r>
      <w:r w:rsidR="000059C6" w:rsidRPr="00C954B3">
        <w:rPr>
          <w:rFonts w:ascii="Times New Roman" w:eastAsia="Arial Unicode MS" w:hAnsi="Times New Roman" w:cs="Times New Roman"/>
          <w:sz w:val="24"/>
          <w:szCs w:val="24"/>
        </w:rPr>
        <w:t>11</w:t>
      </w:r>
      <w:r w:rsidR="00C94A72" w:rsidRPr="00C954B3">
        <w:rPr>
          <w:rFonts w:ascii="Times New Roman" w:eastAsia="Arial Unicode MS" w:hAnsi="Times New Roman" w:cs="Times New Roman"/>
          <w:sz w:val="24"/>
          <w:szCs w:val="24"/>
        </w:rPr>
        <w:t>), osim u odnosu na one rizike za koje je zaključeno da su ublaženi maksimalno i da dodatne mjere za njihovo ublažavanje nisu potrebne</w:t>
      </w:r>
      <w:r w:rsidR="00C94A72" w:rsidRPr="00C954B3">
        <w:rPr>
          <w:rFonts w:ascii="Times New Roman" w:eastAsia="Arial Unicode MS" w:hAnsi="Times New Roman" w:cs="Times New Roman"/>
          <w:color w:val="000000"/>
          <w:sz w:val="24"/>
          <w:szCs w:val="24"/>
        </w:rPr>
        <w:t xml:space="preserve"> ili moguće. </w:t>
      </w:r>
    </w:p>
    <w:p w14:paraId="5959F615" w14:textId="77777777" w:rsidR="0048291B" w:rsidRPr="00C954B3" w:rsidRDefault="0048291B" w:rsidP="0048291B">
      <w:pPr>
        <w:jc w:val="both"/>
        <w:rPr>
          <w:rFonts w:ascii="Times New Roman" w:eastAsia="Arial Unicode MS" w:hAnsi="Times New Roman" w:cs="Times New Roman"/>
          <w:sz w:val="24"/>
          <w:szCs w:val="24"/>
        </w:rPr>
      </w:pPr>
      <w:r w:rsidRPr="00C954B3">
        <w:rPr>
          <w:rFonts w:ascii="Times New Roman" w:eastAsia="Arial Unicode MS" w:hAnsi="Times New Roman" w:cs="Times New Roman"/>
          <w:sz w:val="24"/>
          <w:szCs w:val="24"/>
        </w:rPr>
        <w:t>U Akcijski plan za ublažavanje rizika se unosi sljedeće:</w:t>
      </w:r>
    </w:p>
    <w:p w14:paraId="6B4278BD" w14:textId="643A66A2" w:rsidR="0048291B" w:rsidRPr="00C954B3" w:rsidRDefault="0048291B" w:rsidP="0048291B">
      <w:pPr>
        <w:jc w:val="both"/>
        <w:rPr>
          <w:rFonts w:ascii="Times New Roman" w:eastAsia="Arial Unicode MS" w:hAnsi="Times New Roman" w:cs="Times New Roman"/>
          <w:sz w:val="24"/>
          <w:szCs w:val="24"/>
        </w:rPr>
      </w:pPr>
      <w:r w:rsidRPr="00C954B3">
        <w:rPr>
          <w:rFonts w:ascii="Times New Roman" w:eastAsia="Arial Unicode MS" w:hAnsi="Times New Roman" w:cs="Times New Roman"/>
          <w:sz w:val="24"/>
          <w:szCs w:val="24"/>
        </w:rPr>
        <w:t>-</w:t>
      </w:r>
      <w:r w:rsidRPr="00C954B3">
        <w:rPr>
          <w:rFonts w:ascii="Times New Roman" w:eastAsia="Arial Unicode MS" w:hAnsi="Times New Roman" w:cs="Times New Roman"/>
          <w:sz w:val="24"/>
          <w:szCs w:val="24"/>
        </w:rPr>
        <w:tab/>
        <w:t xml:space="preserve">U kolonu „Kontrolni ID“ unosi se Oznaka rizika iz Priloga </w:t>
      </w:r>
      <w:r w:rsidR="000059C6" w:rsidRPr="00C954B3">
        <w:rPr>
          <w:rFonts w:ascii="Times New Roman" w:eastAsia="Arial Unicode MS" w:hAnsi="Times New Roman" w:cs="Times New Roman"/>
          <w:sz w:val="24"/>
          <w:szCs w:val="24"/>
        </w:rPr>
        <w:t>10</w:t>
      </w:r>
    </w:p>
    <w:p w14:paraId="701EE730" w14:textId="555DC2A1" w:rsidR="0048291B" w:rsidRPr="00C954B3" w:rsidRDefault="0048291B" w:rsidP="0048291B">
      <w:pPr>
        <w:jc w:val="both"/>
        <w:rPr>
          <w:rFonts w:ascii="Times New Roman" w:eastAsia="Arial Unicode MS" w:hAnsi="Times New Roman" w:cs="Times New Roman"/>
          <w:sz w:val="24"/>
          <w:szCs w:val="24"/>
        </w:rPr>
      </w:pPr>
      <w:r w:rsidRPr="00C954B3">
        <w:rPr>
          <w:rFonts w:ascii="Times New Roman" w:eastAsia="Arial Unicode MS" w:hAnsi="Times New Roman" w:cs="Times New Roman"/>
          <w:sz w:val="24"/>
          <w:szCs w:val="24"/>
        </w:rPr>
        <w:t>-</w:t>
      </w:r>
      <w:r w:rsidRPr="00C954B3">
        <w:rPr>
          <w:rFonts w:ascii="Times New Roman" w:eastAsia="Arial Unicode MS" w:hAnsi="Times New Roman" w:cs="Times New Roman"/>
          <w:sz w:val="24"/>
          <w:szCs w:val="24"/>
        </w:rPr>
        <w:tab/>
        <w:t xml:space="preserve">U kolonu „Aktivnost, podaktivnost“ unosi se naziv aktivnosti iz Priloga </w:t>
      </w:r>
      <w:r w:rsidR="000059C6" w:rsidRPr="00C954B3">
        <w:rPr>
          <w:rFonts w:ascii="Times New Roman" w:eastAsia="Arial Unicode MS" w:hAnsi="Times New Roman" w:cs="Times New Roman"/>
          <w:sz w:val="24"/>
          <w:szCs w:val="24"/>
        </w:rPr>
        <w:t>10</w:t>
      </w:r>
      <w:r w:rsidRPr="00C954B3">
        <w:rPr>
          <w:rFonts w:ascii="Times New Roman" w:eastAsia="Arial Unicode MS" w:hAnsi="Times New Roman" w:cs="Times New Roman"/>
          <w:sz w:val="24"/>
          <w:szCs w:val="24"/>
        </w:rPr>
        <w:t xml:space="preserve"> (npr. odabir prijavitelja, provedba i provjere operacija,  ovjeravanje i plaćanja Odabir prijavitelja)</w:t>
      </w:r>
    </w:p>
    <w:p w14:paraId="6C981871" w14:textId="149E4A84" w:rsidR="0048291B" w:rsidRPr="00C954B3" w:rsidRDefault="0048291B" w:rsidP="0048291B">
      <w:pPr>
        <w:jc w:val="both"/>
        <w:rPr>
          <w:rFonts w:ascii="Times New Roman" w:eastAsia="Arial Unicode MS" w:hAnsi="Times New Roman" w:cs="Times New Roman"/>
          <w:sz w:val="24"/>
          <w:szCs w:val="24"/>
        </w:rPr>
      </w:pPr>
      <w:r w:rsidRPr="00C954B3">
        <w:rPr>
          <w:rFonts w:ascii="Times New Roman" w:eastAsia="Arial Unicode MS" w:hAnsi="Times New Roman" w:cs="Times New Roman"/>
          <w:sz w:val="24"/>
          <w:szCs w:val="24"/>
        </w:rPr>
        <w:t>-</w:t>
      </w:r>
      <w:r w:rsidRPr="00C954B3">
        <w:rPr>
          <w:rFonts w:ascii="Times New Roman" w:eastAsia="Arial Unicode MS" w:hAnsi="Times New Roman" w:cs="Times New Roman"/>
          <w:sz w:val="24"/>
          <w:szCs w:val="24"/>
        </w:rPr>
        <w:tab/>
        <w:t xml:space="preserve">U kolonu „Rizici koje treba ublažiti“ unosi se naziv rizika iz Priloga </w:t>
      </w:r>
      <w:r w:rsidR="000059C6" w:rsidRPr="00C954B3">
        <w:rPr>
          <w:rFonts w:ascii="Times New Roman" w:eastAsia="Arial Unicode MS" w:hAnsi="Times New Roman" w:cs="Times New Roman"/>
          <w:sz w:val="24"/>
          <w:szCs w:val="24"/>
        </w:rPr>
        <w:t>10</w:t>
      </w:r>
      <w:r w:rsidRPr="00C954B3">
        <w:rPr>
          <w:rFonts w:ascii="Times New Roman" w:eastAsia="Arial Unicode MS" w:hAnsi="Times New Roman" w:cs="Times New Roman"/>
          <w:sz w:val="24"/>
          <w:szCs w:val="24"/>
        </w:rPr>
        <w:t xml:space="preserve"> (ćelija „Opis rizika“)</w:t>
      </w:r>
    </w:p>
    <w:p w14:paraId="21EE9892" w14:textId="64AFA2A0" w:rsidR="0048291B" w:rsidRPr="00C954B3" w:rsidRDefault="0048291B" w:rsidP="0048291B">
      <w:pPr>
        <w:jc w:val="both"/>
        <w:rPr>
          <w:rFonts w:ascii="Times New Roman" w:eastAsia="Arial Unicode MS" w:hAnsi="Times New Roman" w:cs="Times New Roman"/>
          <w:sz w:val="24"/>
          <w:szCs w:val="24"/>
        </w:rPr>
      </w:pPr>
      <w:r w:rsidRPr="00C954B3">
        <w:rPr>
          <w:rFonts w:ascii="Times New Roman" w:eastAsia="Arial Unicode MS" w:hAnsi="Times New Roman" w:cs="Times New Roman"/>
          <w:sz w:val="24"/>
          <w:szCs w:val="24"/>
        </w:rPr>
        <w:t>-</w:t>
      </w:r>
      <w:r w:rsidRPr="00C954B3">
        <w:rPr>
          <w:rFonts w:ascii="Times New Roman" w:eastAsia="Arial Unicode MS" w:hAnsi="Times New Roman" w:cs="Times New Roman"/>
          <w:sz w:val="24"/>
          <w:szCs w:val="24"/>
        </w:rPr>
        <w:tab/>
        <w:t xml:space="preserve">U kolonu „Ocjena rizika / prioritet“ unosi se podatak iz Priloga </w:t>
      </w:r>
      <w:r w:rsidR="000059C6" w:rsidRPr="00C954B3">
        <w:rPr>
          <w:rFonts w:ascii="Times New Roman" w:eastAsia="Arial Unicode MS" w:hAnsi="Times New Roman" w:cs="Times New Roman"/>
          <w:sz w:val="24"/>
          <w:szCs w:val="24"/>
        </w:rPr>
        <w:t>10</w:t>
      </w:r>
      <w:r w:rsidRPr="00C954B3">
        <w:rPr>
          <w:rFonts w:ascii="Times New Roman" w:eastAsia="Arial Unicode MS" w:hAnsi="Times New Roman" w:cs="Times New Roman"/>
          <w:sz w:val="24"/>
          <w:szCs w:val="24"/>
        </w:rPr>
        <w:t>, dijela „Akcijski plan“, ćelije „Ukupna trenutačna ocjena rizika“</w:t>
      </w:r>
    </w:p>
    <w:p w14:paraId="595FD3B5" w14:textId="33498CDF" w:rsidR="0048291B" w:rsidRPr="00C954B3" w:rsidRDefault="0048291B" w:rsidP="0048291B">
      <w:pPr>
        <w:jc w:val="both"/>
        <w:rPr>
          <w:rFonts w:ascii="Times New Roman" w:eastAsia="Arial Unicode MS" w:hAnsi="Times New Roman" w:cs="Times New Roman"/>
          <w:sz w:val="24"/>
          <w:szCs w:val="24"/>
        </w:rPr>
      </w:pPr>
      <w:r w:rsidRPr="00C954B3">
        <w:rPr>
          <w:rFonts w:ascii="Times New Roman" w:eastAsia="Arial Unicode MS" w:hAnsi="Times New Roman" w:cs="Times New Roman"/>
          <w:sz w:val="24"/>
          <w:szCs w:val="24"/>
        </w:rPr>
        <w:t>-</w:t>
      </w:r>
      <w:r w:rsidRPr="00C954B3">
        <w:rPr>
          <w:rFonts w:ascii="Times New Roman" w:eastAsia="Arial Unicode MS" w:hAnsi="Times New Roman" w:cs="Times New Roman"/>
          <w:sz w:val="24"/>
          <w:szCs w:val="24"/>
        </w:rPr>
        <w:tab/>
        <w:t xml:space="preserve">U kolonu „Radnja koju treba poduzeti u svrhu ublažavanja rizika“ unosi se podatak iz Priloga </w:t>
      </w:r>
      <w:r w:rsidR="000059C6" w:rsidRPr="00C954B3">
        <w:rPr>
          <w:rFonts w:ascii="Times New Roman" w:eastAsia="Arial Unicode MS" w:hAnsi="Times New Roman" w:cs="Times New Roman"/>
          <w:sz w:val="24"/>
          <w:szCs w:val="24"/>
        </w:rPr>
        <w:t>10</w:t>
      </w:r>
      <w:r w:rsidRPr="00C954B3">
        <w:rPr>
          <w:rFonts w:ascii="Times New Roman" w:eastAsia="Arial Unicode MS" w:hAnsi="Times New Roman" w:cs="Times New Roman"/>
          <w:sz w:val="24"/>
          <w:szCs w:val="24"/>
        </w:rPr>
        <w:t xml:space="preserve">, dijela „Akcijski plan“, ćelije „Planirana nova kontrola“ </w:t>
      </w:r>
    </w:p>
    <w:p w14:paraId="4C49A936" w14:textId="355CAA6F" w:rsidR="0048291B" w:rsidRPr="00C954B3" w:rsidRDefault="0048291B" w:rsidP="0048291B">
      <w:pPr>
        <w:jc w:val="both"/>
        <w:rPr>
          <w:rFonts w:ascii="Times New Roman" w:eastAsia="Arial Unicode MS" w:hAnsi="Times New Roman" w:cs="Times New Roman"/>
          <w:sz w:val="24"/>
          <w:szCs w:val="24"/>
        </w:rPr>
      </w:pPr>
      <w:r w:rsidRPr="00C954B3">
        <w:rPr>
          <w:rFonts w:ascii="Times New Roman" w:eastAsia="Arial Unicode MS" w:hAnsi="Times New Roman" w:cs="Times New Roman"/>
          <w:sz w:val="24"/>
          <w:szCs w:val="24"/>
        </w:rPr>
        <w:t>-</w:t>
      </w:r>
      <w:r w:rsidRPr="00C954B3">
        <w:rPr>
          <w:rFonts w:ascii="Times New Roman" w:eastAsia="Arial Unicode MS" w:hAnsi="Times New Roman" w:cs="Times New Roman"/>
          <w:sz w:val="24"/>
          <w:szCs w:val="24"/>
        </w:rPr>
        <w:tab/>
        <w:t xml:space="preserve">U kolonu „Rok za provedbu radnje ublažavanja rizika“ unosi se podatak iz Priloga </w:t>
      </w:r>
      <w:r w:rsidR="000059C6" w:rsidRPr="00C954B3">
        <w:rPr>
          <w:rFonts w:ascii="Times New Roman" w:eastAsia="Arial Unicode MS" w:hAnsi="Times New Roman" w:cs="Times New Roman"/>
          <w:sz w:val="24"/>
          <w:szCs w:val="24"/>
        </w:rPr>
        <w:t>10</w:t>
      </w:r>
      <w:r w:rsidRPr="00C954B3">
        <w:rPr>
          <w:rFonts w:ascii="Times New Roman" w:eastAsia="Arial Unicode MS" w:hAnsi="Times New Roman" w:cs="Times New Roman"/>
          <w:sz w:val="24"/>
          <w:szCs w:val="24"/>
        </w:rPr>
        <w:t>, dijela „Akcijski plan“, ćelije „Rok za provedbu“</w:t>
      </w:r>
    </w:p>
    <w:p w14:paraId="3BE5CD58" w14:textId="7358BF58" w:rsidR="00A81880" w:rsidRPr="00C954B3" w:rsidRDefault="0048291B" w:rsidP="00B41BCB">
      <w:pPr>
        <w:jc w:val="both"/>
        <w:rPr>
          <w:rFonts w:ascii="Times New Roman" w:eastAsia="Arial Unicode MS" w:hAnsi="Times New Roman" w:cs="Times New Roman"/>
          <w:sz w:val="24"/>
          <w:szCs w:val="24"/>
        </w:rPr>
      </w:pPr>
      <w:r w:rsidRPr="00C954B3">
        <w:rPr>
          <w:rFonts w:ascii="Times New Roman" w:eastAsia="Arial Unicode MS" w:hAnsi="Times New Roman" w:cs="Times New Roman"/>
          <w:sz w:val="24"/>
          <w:szCs w:val="24"/>
        </w:rPr>
        <w:t>-</w:t>
      </w:r>
      <w:r w:rsidRPr="00C954B3">
        <w:rPr>
          <w:rFonts w:ascii="Times New Roman" w:eastAsia="Arial Unicode MS" w:hAnsi="Times New Roman" w:cs="Times New Roman"/>
          <w:sz w:val="24"/>
          <w:szCs w:val="24"/>
        </w:rPr>
        <w:tab/>
        <w:t xml:space="preserve">U kolonu „Osoba odgovorna za provedbu radnje ublažavanja rizika“ unosi se podatak iz Priloga </w:t>
      </w:r>
      <w:r w:rsidR="000059C6" w:rsidRPr="00C954B3">
        <w:rPr>
          <w:rFonts w:ascii="Times New Roman" w:eastAsia="Arial Unicode MS" w:hAnsi="Times New Roman" w:cs="Times New Roman"/>
          <w:sz w:val="24"/>
          <w:szCs w:val="24"/>
        </w:rPr>
        <w:t>10</w:t>
      </w:r>
      <w:r w:rsidRPr="00C954B3">
        <w:rPr>
          <w:rFonts w:ascii="Times New Roman" w:eastAsia="Arial Unicode MS" w:hAnsi="Times New Roman" w:cs="Times New Roman"/>
          <w:sz w:val="24"/>
          <w:szCs w:val="24"/>
        </w:rPr>
        <w:t>, dijela „Akcijski plan“</w:t>
      </w:r>
      <w:r w:rsidR="00B41BCB" w:rsidRPr="00C954B3">
        <w:rPr>
          <w:rFonts w:ascii="Times New Roman" w:eastAsia="Arial Unicode MS" w:hAnsi="Times New Roman" w:cs="Times New Roman"/>
          <w:sz w:val="24"/>
          <w:szCs w:val="24"/>
        </w:rPr>
        <w:t>, ćelije „Odgovorni pojedinac“.</w:t>
      </w:r>
    </w:p>
    <w:p w14:paraId="4A03EBB0" w14:textId="77777777" w:rsidR="001A4116" w:rsidRPr="00205A39" w:rsidRDefault="001A4116" w:rsidP="001A4116">
      <w:pPr>
        <w:pStyle w:val="FootnoteText"/>
        <w:tabs>
          <w:tab w:val="left" w:pos="0"/>
        </w:tabs>
        <w:jc w:val="both"/>
        <w:rPr>
          <w:del w:id="179" w:author="Dubravka Flinta" w:date="2022-04-13T09:49:00Z"/>
          <w:bCs/>
          <w:noProof w:val="0"/>
          <w:kern w:val="32"/>
          <w:lang w:val="hr-HR" w:eastAsia="hr-HR"/>
        </w:rPr>
      </w:pPr>
      <w:del w:id="180" w:author="Dubravka Flinta" w:date="2022-04-13T09:49:00Z">
        <w:r w:rsidRPr="00205A39">
          <w:rPr>
            <w:bCs/>
            <w:noProof w:val="0"/>
            <w:kern w:val="32"/>
            <w:lang w:val="hr-HR" w:eastAsia="hr-HR"/>
          </w:rPr>
          <w:delText>NT i PT dostavljaju KT</w:delText>
        </w:r>
        <w:r w:rsidR="00F608C3" w:rsidRPr="00205A39">
          <w:rPr>
            <w:bCs/>
            <w:noProof w:val="0"/>
            <w:kern w:val="32"/>
            <w:lang w:val="hr-HR" w:eastAsia="hr-HR"/>
          </w:rPr>
          <w:delText>-u</w:delText>
        </w:r>
        <w:r w:rsidRPr="00205A39">
          <w:rPr>
            <w:bCs/>
            <w:noProof w:val="0"/>
            <w:kern w:val="32"/>
            <w:lang w:val="hr-HR" w:eastAsia="hr-HR"/>
          </w:rPr>
          <w:delText xml:space="preserve"> Procjenu izloženosti specifičnim rizicima prijevare i Akcijski plan za ublažavanje rizika za tekuću godinu do 31. ožujka svake godine.</w:delText>
        </w:r>
      </w:del>
    </w:p>
    <w:p w14:paraId="1375A0A6" w14:textId="77777777" w:rsidR="007F1C35" w:rsidRPr="00205A39" w:rsidRDefault="007F1C35" w:rsidP="001A4116">
      <w:pPr>
        <w:pStyle w:val="FootnoteText"/>
        <w:tabs>
          <w:tab w:val="left" w:pos="0"/>
        </w:tabs>
        <w:jc w:val="both"/>
        <w:rPr>
          <w:del w:id="181" w:author="Dubravka Flinta" w:date="2022-04-13T09:49:00Z"/>
          <w:bCs/>
          <w:noProof w:val="0"/>
          <w:kern w:val="32"/>
          <w:lang w:val="hr-HR" w:eastAsia="hr-HR"/>
        </w:rPr>
      </w:pPr>
    </w:p>
    <w:p w14:paraId="22A0AE63" w14:textId="77777777" w:rsidR="0048291B" w:rsidRPr="00205A39" w:rsidRDefault="0048291B" w:rsidP="0048291B">
      <w:pPr>
        <w:jc w:val="both"/>
        <w:rPr>
          <w:del w:id="182" w:author="Dubravka Flinta" w:date="2022-04-13T09:49:00Z"/>
          <w:rFonts w:ascii="Times New Roman" w:eastAsia="Arial Unicode MS" w:hAnsi="Times New Roman" w:cs="Times New Roman"/>
          <w:sz w:val="24"/>
          <w:szCs w:val="24"/>
        </w:rPr>
      </w:pPr>
      <w:del w:id="183" w:author="Dubravka Flinta" w:date="2022-04-13T09:49:00Z">
        <w:r w:rsidRPr="00205A39">
          <w:rPr>
            <w:rFonts w:ascii="Times New Roman" w:eastAsia="Arial Unicode MS" w:hAnsi="Times New Roman" w:cs="Times New Roman"/>
            <w:sz w:val="24"/>
            <w:szCs w:val="24"/>
          </w:rPr>
          <w:delText>KT  obavlja preliminarnu procjenu sveukupnih rizika prijevare od tijela NPOO</w:delText>
        </w:r>
        <w:r w:rsidR="001A1E21" w:rsidRPr="00205A39">
          <w:rPr>
            <w:rFonts w:ascii="Times New Roman" w:eastAsia="Arial Unicode MS" w:hAnsi="Times New Roman" w:cs="Times New Roman"/>
            <w:sz w:val="24"/>
            <w:szCs w:val="24"/>
          </w:rPr>
          <w:delText>-a</w:delText>
        </w:r>
        <w:r w:rsidRPr="00205A39">
          <w:rPr>
            <w:rFonts w:ascii="Times New Roman" w:eastAsia="Arial Unicode MS" w:hAnsi="Times New Roman" w:cs="Times New Roman"/>
            <w:sz w:val="24"/>
            <w:szCs w:val="24"/>
          </w:rPr>
          <w:delText xml:space="preserve"> </w:delText>
        </w:r>
        <w:r w:rsidR="00987113" w:rsidRPr="00205A39">
          <w:rPr>
            <w:rFonts w:ascii="Times New Roman" w:eastAsia="Arial Unicode MS" w:hAnsi="Times New Roman" w:cs="Times New Roman"/>
            <w:sz w:val="24"/>
            <w:szCs w:val="24"/>
          </w:rPr>
          <w:delText xml:space="preserve">te </w:delText>
        </w:r>
        <w:r w:rsidRPr="00205A39">
          <w:rPr>
            <w:rFonts w:ascii="Times New Roman" w:eastAsia="Arial Unicode MS" w:hAnsi="Times New Roman" w:cs="Times New Roman"/>
            <w:sz w:val="24"/>
            <w:szCs w:val="24"/>
          </w:rPr>
          <w:delText>nakon što je zaprimio svu potrebnu dokumentaciju (Procjenu izloženosti specifičnim rizicima prijevare i Akci</w:delText>
        </w:r>
        <w:r w:rsidR="003C4F59" w:rsidRPr="00205A39">
          <w:rPr>
            <w:rFonts w:ascii="Times New Roman" w:eastAsia="Arial Unicode MS" w:hAnsi="Times New Roman" w:cs="Times New Roman"/>
            <w:sz w:val="24"/>
            <w:szCs w:val="24"/>
          </w:rPr>
          <w:delText>jski plan za ublažavanje rizika,</w:delText>
        </w:r>
        <w:r w:rsidRPr="00205A39">
          <w:rPr>
            <w:rFonts w:ascii="Times New Roman" w:eastAsia="Arial Unicode MS" w:hAnsi="Times New Roman" w:cs="Times New Roman"/>
            <w:sz w:val="24"/>
            <w:szCs w:val="24"/>
          </w:rPr>
          <w:delText xml:space="preserve"> koju izrađuju nakon dovršetka samoprocjene rizika prijevare</w:delText>
        </w:r>
        <w:r w:rsidR="003C4F59" w:rsidRPr="00205A39">
          <w:rPr>
            <w:rFonts w:ascii="Times New Roman" w:eastAsia="Arial Unicode MS" w:hAnsi="Times New Roman" w:cs="Times New Roman"/>
            <w:sz w:val="24"/>
            <w:szCs w:val="24"/>
          </w:rPr>
          <w:delText>)</w:delText>
        </w:r>
        <w:r w:rsidRPr="00205A39">
          <w:rPr>
            <w:rFonts w:ascii="Times New Roman" w:eastAsia="Arial Unicode MS" w:hAnsi="Times New Roman" w:cs="Times New Roman"/>
            <w:sz w:val="24"/>
            <w:szCs w:val="24"/>
          </w:rPr>
          <w:delText>, saziva sastanak Skupine za procjenu rizika prijevare.</w:delText>
        </w:r>
      </w:del>
    </w:p>
    <w:p w14:paraId="094EDAA5" w14:textId="77777777" w:rsidR="00B41BCB" w:rsidRPr="00C954B3" w:rsidRDefault="00B41BCB" w:rsidP="00B41BCB">
      <w:pPr>
        <w:spacing w:before="120"/>
        <w:jc w:val="both"/>
        <w:rPr>
          <w:moveFrom w:id="184" w:author="Dubravka Flinta" w:date="2022-04-13T09:49:00Z"/>
          <w:rFonts w:ascii="Times New Roman" w:eastAsia="Arial Unicode MS" w:hAnsi="Times New Roman" w:cs="Times New Roman"/>
          <w:sz w:val="24"/>
          <w:szCs w:val="24"/>
        </w:rPr>
        <w:pPrChange w:id="185" w:author="Dubravka Flinta" w:date="2022-04-13T09:49:00Z">
          <w:pPr>
            <w:jc w:val="both"/>
          </w:pPr>
        </w:pPrChange>
      </w:pPr>
      <w:moveFromRangeStart w:id="186" w:author="Dubravka Flinta" w:date="2022-04-13T09:49:00Z" w:name="move100735765"/>
      <w:moveFrom w:id="187" w:author="Dubravka Flinta" w:date="2022-04-13T09:49:00Z">
        <w:r w:rsidRPr="00C954B3">
          <w:rPr>
            <w:rFonts w:ascii="Times New Roman" w:eastAsia="Arial Unicode MS" w:hAnsi="Times New Roman" w:cs="Times New Roman"/>
            <w:sz w:val="24"/>
            <w:szCs w:val="24"/>
          </w:rPr>
          <w:t>Ako Koordinator za upravljanje rizicima na temelju pregleda dostavljenih procjena rizika tijela Sustava upravljanja i praćenja provedbe aktivnosti NPOO-a procijeni da identificirani rizici prijevare ne zahtijevaju hitna postupanja, može se sazvati zajednički sastanak Skupine za procjenu rizika prijevare tijela Sustava upravljanja i praćenja provedbe aktivnosti NPOO-a i osoba za upravljanje rizicima na kojem će se analizirati i diskutirati dostavljene procjene rizika.</w:t>
        </w:r>
      </w:moveFrom>
    </w:p>
    <w:p w14:paraId="312694C7" w14:textId="77777777" w:rsidR="00B41BCB" w:rsidRPr="00C954B3" w:rsidRDefault="00B41BCB" w:rsidP="00B41BCB">
      <w:pPr>
        <w:spacing w:before="120"/>
        <w:jc w:val="both"/>
        <w:rPr>
          <w:moveFrom w:id="188" w:author="Dubravka Flinta" w:date="2022-04-13T09:49:00Z"/>
          <w:rFonts w:ascii="Times New Roman" w:eastAsia="Arial Unicode MS" w:hAnsi="Times New Roman" w:cs="Times New Roman"/>
          <w:sz w:val="24"/>
          <w:szCs w:val="24"/>
        </w:rPr>
        <w:pPrChange w:id="189" w:author="Dubravka Flinta" w:date="2022-04-13T09:49:00Z">
          <w:pPr>
            <w:jc w:val="both"/>
          </w:pPr>
        </w:pPrChange>
      </w:pPr>
      <w:moveFrom w:id="190" w:author="Dubravka Flinta" w:date="2022-04-13T09:49:00Z">
        <w:r w:rsidRPr="00C954B3">
          <w:rPr>
            <w:rFonts w:ascii="Times New Roman" w:eastAsia="Arial Unicode MS" w:hAnsi="Times New Roman" w:cs="Times New Roman"/>
            <w:sz w:val="24"/>
            <w:szCs w:val="24"/>
          </w:rPr>
          <w:t xml:space="preserve">Rezultati samoprocjene za NPOO dostavljaju se KT-u koje ih u suradnji s NF-om objedinjuje na razini NPOO-a te donosi preporuke za unaprjeđenje procesa suzbijanja prijevara. </w:t>
        </w:r>
      </w:moveFrom>
    </w:p>
    <w:p w14:paraId="4B12691D" w14:textId="4D9FFA69" w:rsidR="00635868" w:rsidRPr="00C954B3" w:rsidRDefault="00B41BCB" w:rsidP="00C94A72">
      <w:pPr>
        <w:jc w:val="both"/>
        <w:rPr>
          <w:rFonts w:ascii="Times New Roman" w:eastAsia="Arial Unicode MS" w:hAnsi="Times New Roman" w:cs="Times New Roman"/>
          <w:sz w:val="24"/>
          <w:szCs w:val="24"/>
        </w:rPr>
      </w:pPr>
      <w:moveFrom w:id="191" w:author="Dubravka Flinta" w:date="2022-04-13T09:49:00Z">
        <w:r w:rsidRPr="00C954B3">
          <w:rPr>
            <w:rFonts w:ascii="Times New Roman" w:eastAsia="Arial Unicode MS" w:hAnsi="Times New Roman" w:cs="Times New Roman"/>
            <w:sz w:val="24"/>
            <w:szCs w:val="24"/>
          </w:rPr>
          <w:t>Provedba Akcijskih planova za ublažavanje rizika je odgovornost svih tijela NPOO-a te se u PoP-u navodi podjela odgovornosti i zadaća praćenja između organizacijskih jedinica i zaposlenika. Osoba za upravljanje rizicima uz podršku Koordinatora za mjere protiv prijevara (ako je primjenjivo) prati provedbu aktivnosti uključenih u Akcijski plan za ublažavanje rizika te podsjeća odgovorne osobe relevantnih unutarnjih ustrojstvenih jedinica o rokovima unutar kojih se iste moraju provesti, šaljući im o navedenome pisanu obavijest 20 dana prije isteka roka za obavljanje određene aktivnosti.</w:t>
        </w:r>
      </w:moveFrom>
      <w:moveFromRangeEnd w:id="186"/>
      <w:del w:id="192" w:author="Dubravka Flinta" w:date="2022-04-13T09:49:00Z">
        <w:r w:rsidR="00C94A72" w:rsidRPr="00205A39">
          <w:rPr>
            <w:rFonts w:ascii="Times New Roman" w:eastAsia="Arial Unicode MS" w:hAnsi="Times New Roman" w:cs="Times New Roman"/>
            <w:sz w:val="24"/>
            <w:szCs w:val="24"/>
          </w:rPr>
          <w:delText xml:space="preserve"> </w:delText>
        </w:r>
      </w:del>
    </w:p>
    <w:p w14:paraId="3303A1C1" w14:textId="77777777" w:rsidR="002A66A2" w:rsidRPr="00C954B3" w:rsidRDefault="002A66A2" w:rsidP="003D3A34">
      <w:pPr>
        <w:pBdr>
          <w:top w:val="none" w:sz="0" w:space="0" w:color="000000"/>
          <w:left w:val="none" w:sz="0" w:space="0" w:color="000000"/>
          <w:bottom w:val="none" w:sz="0" w:space="0" w:color="000000"/>
          <w:right w:val="none" w:sz="0" w:space="0" w:color="000000"/>
        </w:pBdr>
        <w:spacing w:after="0" w:line="240" w:lineRule="auto"/>
        <w:ind w:left="2064"/>
        <w:jc w:val="both"/>
        <w:rPr>
          <w:rFonts w:ascii="Times New Roman" w:eastAsia="Times New Roman" w:hAnsi="Times New Roman" w:cs="Times New Roman"/>
          <w:sz w:val="24"/>
          <w:szCs w:val="24"/>
          <w:lang w:eastAsia="hr-HR"/>
        </w:rPr>
      </w:pPr>
    </w:p>
    <w:p w14:paraId="4851E462" w14:textId="77777777" w:rsidR="001111BC" w:rsidRPr="00C954B3" w:rsidRDefault="001111BC" w:rsidP="003D3A34">
      <w:pPr>
        <w:pBdr>
          <w:top w:val="none" w:sz="0" w:space="0" w:color="000000"/>
          <w:left w:val="none" w:sz="0" w:space="0" w:color="000000"/>
          <w:bottom w:val="none" w:sz="0" w:space="0" w:color="000000"/>
          <w:right w:val="none" w:sz="0" w:space="0" w:color="000000"/>
        </w:pBdr>
        <w:spacing w:after="0" w:line="240" w:lineRule="auto"/>
        <w:ind w:left="2064"/>
        <w:jc w:val="both"/>
        <w:rPr>
          <w:rFonts w:ascii="Times New Roman" w:eastAsia="Times New Roman" w:hAnsi="Times New Roman" w:cs="Times New Roman"/>
          <w:sz w:val="24"/>
          <w:szCs w:val="24"/>
          <w:lang w:eastAsia="hr-HR"/>
        </w:rPr>
      </w:pPr>
    </w:p>
    <w:p w14:paraId="08B36E87" w14:textId="1CDBF904" w:rsidR="001111BC" w:rsidRPr="00C954B3" w:rsidRDefault="007F1C35" w:rsidP="00624071">
      <w:pPr>
        <w:pBdr>
          <w:top w:val="single" w:sz="4" w:space="0" w:color="auto"/>
          <w:left w:val="single" w:sz="4" w:space="0" w:color="auto"/>
          <w:bottom w:val="single" w:sz="4" w:space="0" w:color="auto"/>
          <w:right w:val="single" w:sz="4" w:space="0" w:color="auto"/>
        </w:pBdr>
        <w:shd w:val="clear" w:color="auto" w:fill="D9D9D9" w:themeFill="background1" w:themeFillShade="D9"/>
        <w:spacing w:after="0" w:line="240" w:lineRule="auto"/>
        <w:ind w:left="426" w:hanging="426"/>
        <w:outlineLvl w:val="0"/>
        <w:rPr>
          <w:rFonts w:ascii="Times New Roman" w:eastAsia="Times New Roman" w:hAnsi="Times New Roman" w:cs="Times New Roman"/>
          <w:b/>
          <w:bCs/>
          <w:kern w:val="32"/>
          <w:sz w:val="24"/>
          <w:szCs w:val="24"/>
          <w:lang w:eastAsia="hr-HR"/>
        </w:rPr>
      </w:pPr>
      <w:bookmarkStart w:id="193" w:name="_Toc85026338"/>
      <w:r w:rsidRPr="00C954B3">
        <w:rPr>
          <w:rFonts w:ascii="Times New Roman" w:eastAsia="Times New Roman" w:hAnsi="Times New Roman" w:cs="Times New Roman"/>
          <w:b/>
          <w:kern w:val="32"/>
          <w:sz w:val="24"/>
          <w:szCs w:val="24"/>
          <w:lang w:eastAsia="hr-HR"/>
        </w:rPr>
        <w:t>6</w:t>
      </w:r>
      <w:r w:rsidR="001111BC" w:rsidRPr="00C954B3">
        <w:rPr>
          <w:rFonts w:ascii="Times New Roman" w:eastAsia="Times New Roman" w:hAnsi="Times New Roman" w:cs="Times New Roman"/>
          <w:b/>
          <w:kern w:val="32"/>
          <w:sz w:val="24"/>
          <w:szCs w:val="24"/>
          <w:lang w:eastAsia="hr-HR"/>
        </w:rPr>
        <w:t>.</w:t>
      </w:r>
      <w:r w:rsidR="007574A2" w:rsidRPr="00C954B3">
        <w:rPr>
          <w:rFonts w:ascii="Times New Roman" w:eastAsia="Times New Roman" w:hAnsi="Times New Roman" w:cs="Times New Roman"/>
          <w:b/>
          <w:bCs/>
          <w:kern w:val="32"/>
          <w:sz w:val="24"/>
          <w:szCs w:val="24"/>
          <w:lang w:eastAsia="hr-HR"/>
        </w:rPr>
        <w:t xml:space="preserve"> </w:t>
      </w:r>
      <w:r w:rsidR="001111BC" w:rsidRPr="00C954B3">
        <w:rPr>
          <w:rFonts w:ascii="Times New Roman" w:eastAsia="Times New Roman" w:hAnsi="Times New Roman" w:cs="Times New Roman"/>
          <w:b/>
          <w:bCs/>
          <w:kern w:val="32"/>
          <w:sz w:val="24"/>
          <w:szCs w:val="24"/>
          <w:lang w:eastAsia="hr-HR"/>
        </w:rPr>
        <w:t>P</w:t>
      </w:r>
      <w:r w:rsidR="003D3A34" w:rsidRPr="00C954B3">
        <w:rPr>
          <w:rFonts w:ascii="Times New Roman" w:eastAsia="Times New Roman" w:hAnsi="Times New Roman" w:cs="Times New Roman"/>
          <w:b/>
          <w:bCs/>
          <w:kern w:val="32"/>
          <w:sz w:val="24"/>
          <w:szCs w:val="24"/>
          <w:lang w:eastAsia="hr-HR"/>
        </w:rPr>
        <w:t>REGLED PROMJENA</w:t>
      </w:r>
      <w:bookmarkEnd w:id="193"/>
    </w:p>
    <w:p w14:paraId="66A3EC3C" w14:textId="77777777" w:rsidR="001111BC" w:rsidRPr="00C954B3" w:rsidRDefault="001111BC" w:rsidP="003D3A34">
      <w:pPr>
        <w:pBdr>
          <w:top w:val="none" w:sz="0" w:space="1" w:color="000000"/>
          <w:left w:val="none" w:sz="0" w:space="0" w:color="000000"/>
          <w:bottom w:val="none" w:sz="0" w:space="0" w:color="000000"/>
          <w:right w:val="none" w:sz="0" w:space="0" w:color="000000"/>
        </w:pBdr>
        <w:spacing w:after="0" w:line="240" w:lineRule="auto"/>
        <w:ind w:left="720"/>
        <w:jc w:val="both"/>
        <w:rPr>
          <w:rFonts w:ascii="Times New Roman" w:eastAsia="Times New Roman" w:hAnsi="Times New Roman" w:cs="Times New Roman"/>
          <w:sz w:val="24"/>
          <w:szCs w:val="24"/>
          <w:lang w:eastAsia="hr-HR"/>
        </w:rPr>
      </w:pPr>
    </w:p>
    <w:tbl>
      <w:tblPr>
        <w:tblW w:w="972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63"/>
        <w:gridCol w:w="2127"/>
        <w:gridCol w:w="4344"/>
        <w:gridCol w:w="2094"/>
        <w:tblGridChange w:id="194">
          <w:tblGrid>
            <w:gridCol w:w="1163"/>
            <w:gridCol w:w="2127"/>
            <w:gridCol w:w="4344"/>
            <w:gridCol w:w="2094"/>
          </w:tblGrid>
        </w:tblGridChange>
      </w:tblGrid>
      <w:tr w:rsidR="001111BC" w:rsidRPr="00C954B3" w14:paraId="15F2B925" w14:textId="77777777" w:rsidTr="003D0B39">
        <w:trPr>
          <w:trHeight w:val="722"/>
        </w:trPr>
        <w:tc>
          <w:tcPr>
            <w:tcW w:w="1163" w:type="dxa"/>
            <w:tcBorders>
              <w:top w:val="single" w:sz="4" w:space="0" w:color="auto"/>
              <w:left w:val="single" w:sz="4" w:space="0" w:color="auto"/>
              <w:bottom w:val="single" w:sz="4" w:space="0" w:color="auto"/>
              <w:right w:val="single" w:sz="4" w:space="0" w:color="auto"/>
            </w:tcBorders>
            <w:shd w:val="clear" w:color="auto" w:fill="auto"/>
          </w:tcPr>
          <w:p w14:paraId="39AAA6AB" w14:textId="77777777" w:rsidR="001111BC" w:rsidRPr="00C954B3" w:rsidRDefault="001111BC" w:rsidP="003D3A34">
            <w:pPr>
              <w:pBdr>
                <w:top w:val="none" w:sz="0" w:space="0" w:color="000000"/>
                <w:left w:val="none" w:sz="0" w:space="0" w:color="000000"/>
                <w:bottom w:val="none" w:sz="0" w:space="0" w:color="000000"/>
                <w:right w:val="none" w:sz="0" w:space="0" w:color="000000"/>
              </w:pBdr>
              <w:spacing w:after="0" w:line="240" w:lineRule="auto"/>
              <w:jc w:val="both"/>
              <w:outlineLvl w:val="0"/>
              <w:rPr>
                <w:rFonts w:ascii="Times New Roman" w:eastAsia="Times New Roman" w:hAnsi="Times New Roman" w:cs="Times New Roman"/>
                <w:b/>
                <w:bCs/>
                <w:kern w:val="32"/>
                <w:sz w:val="24"/>
                <w:szCs w:val="24"/>
                <w:lang w:eastAsia="hr-HR"/>
              </w:rPr>
            </w:pPr>
            <w:bookmarkStart w:id="195" w:name="_Toc418076721"/>
            <w:bookmarkStart w:id="196" w:name="_Toc3383287"/>
            <w:bookmarkStart w:id="197" w:name="_Toc3383385"/>
            <w:bookmarkStart w:id="198" w:name="_Toc85026339"/>
            <w:r w:rsidRPr="00C954B3">
              <w:rPr>
                <w:rFonts w:ascii="Times New Roman" w:eastAsia="Times New Roman" w:hAnsi="Times New Roman" w:cs="Times New Roman"/>
                <w:b/>
                <w:bCs/>
                <w:kern w:val="32"/>
                <w:sz w:val="24"/>
                <w:szCs w:val="24"/>
                <w:lang w:eastAsia="hr-HR"/>
              </w:rPr>
              <w:t>Br</w:t>
            </w:r>
            <w:r w:rsidR="003D3A34" w:rsidRPr="00C954B3">
              <w:rPr>
                <w:rFonts w:ascii="Times New Roman" w:eastAsia="Times New Roman" w:hAnsi="Times New Roman" w:cs="Times New Roman"/>
                <w:b/>
                <w:bCs/>
                <w:kern w:val="32"/>
                <w:sz w:val="24"/>
                <w:szCs w:val="24"/>
                <w:lang w:eastAsia="hr-HR"/>
              </w:rPr>
              <w:t xml:space="preserve">. </w:t>
            </w:r>
            <w:r w:rsidRPr="00C954B3">
              <w:rPr>
                <w:rFonts w:ascii="Times New Roman" w:eastAsia="Times New Roman" w:hAnsi="Times New Roman" w:cs="Times New Roman"/>
                <w:b/>
                <w:bCs/>
                <w:kern w:val="32"/>
                <w:sz w:val="24"/>
                <w:szCs w:val="24"/>
                <w:lang w:eastAsia="hr-HR"/>
              </w:rPr>
              <w:t>verzije</w:t>
            </w:r>
            <w:bookmarkEnd w:id="195"/>
            <w:bookmarkEnd w:id="196"/>
            <w:bookmarkEnd w:id="197"/>
            <w:bookmarkEnd w:id="198"/>
          </w:p>
        </w:tc>
        <w:tc>
          <w:tcPr>
            <w:tcW w:w="2127" w:type="dxa"/>
            <w:tcBorders>
              <w:top w:val="single" w:sz="4" w:space="0" w:color="auto"/>
              <w:left w:val="single" w:sz="4" w:space="0" w:color="auto"/>
              <w:bottom w:val="single" w:sz="4" w:space="0" w:color="auto"/>
              <w:right w:val="single" w:sz="4" w:space="0" w:color="auto"/>
            </w:tcBorders>
            <w:shd w:val="clear" w:color="auto" w:fill="auto"/>
          </w:tcPr>
          <w:p w14:paraId="62C8C509" w14:textId="77777777" w:rsidR="001111BC" w:rsidRPr="00C954B3" w:rsidRDefault="001111BC" w:rsidP="001111BC">
            <w:pPr>
              <w:pBdr>
                <w:top w:val="none" w:sz="0" w:space="0" w:color="000000"/>
                <w:left w:val="none" w:sz="0" w:space="0" w:color="000000"/>
                <w:bottom w:val="none" w:sz="0" w:space="0" w:color="000000"/>
                <w:right w:val="none" w:sz="0" w:space="0" w:color="000000"/>
              </w:pBdr>
              <w:spacing w:after="0" w:line="240" w:lineRule="auto"/>
              <w:jc w:val="both"/>
              <w:outlineLvl w:val="0"/>
              <w:rPr>
                <w:rFonts w:ascii="Times New Roman" w:eastAsia="Times New Roman" w:hAnsi="Times New Roman" w:cs="Times New Roman"/>
                <w:b/>
                <w:bCs/>
                <w:kern w:val="32"/>
                <w:sz w:val="24"/>
                <w:szCs w:val="24"/>
                <w:lang w:eastAsia="hr-HR"/>
              </w:rPr>
            </w:pPr>
            <w:bookmarkStart w:id="199" w:name="_Toc418076722"/>
            <w:bookmarkStart w:id="200" w:name="_Toc3383288"/>
            <w:bookmarkStart w:id="201" w:name="_Toc3383386"/>
            <w:bookmarkStart w:id="202" w:name="_Toc85026340"/>
            <w:r w:rsidRPr="00C954B3">
              <w:rPr>
                <w:rFonts w:ascii="Times New Roman" w:eastAsia="Times New Roman" w:hAnsi="Times New Roman" w:cs="Times New Roman"/>
                <w:b/>
                <w:bCs/>
                <w:kern w:val="32"/>
                <w:sz w:val="24"/>
                <w:szCs w:val="24"/>
                <w:lang w:eastAsia="hr-HR"/>
              </w:rPr>
              <w:t>Datum promjene (datum odobrenja)</w:t>
            </w:r>
            <w:bookmarkEnd w:id="199"/>
            <w:bookmarkEnd w:id="200"/>
            <w:bookmarkEnd w:id="201"/>
            <w:bookmarkEnd w:id="202"/>
          </w:p>
        </w:tc>
        <w:tc>
          <w:tcPr>
            <w:tcW w:w="4344" w:type="dxa"/>
            <w:tcBorders>
              <w:top w:val="single" w:sz="4" w:space="0" w:color="auto"/>
              <w:left w:val="single" w:sz="4" w:space="0" w:color="auto"/>
              <w:bottom w:val="single" w:sz="4" w:space="0" w:color="auto"/>
              <w:right w:val="single" w:sz="4" w:space="0" w:color="auto"/>
            </w:tcBorders>
            <w:shd w:val="clear" w:color="auto" w:fill="auto"/>
          </w:tcPr>
          <w:p w14:paraId="4B3BDF15" w14:textId="77777777" w:rsidR="001111BC" w:rsidRPr="00C954B3" w:rsidRDefault="001111BC" w:rsidP="001111BC">
            <w:pPr>
              <w:pBdr>
                <w:top w:val="none" w:sz="0" w:space="0" w:color="000000"/>
                <w:left w:val="none" w:sz="0" w:space="0" w:color="000000"/>
                <w:bottom w:val="none" w:sz="0" w:space="0" w:color="000000"/>
                <w:right w:val="none" w:sz="0" w:space="0" w:color="000000"/>
              </w:pBdr>
              <w:spacing w:after="0" w:line="240" w:lineRule="auto"/>
              <w:jc w:val="both"/>
              <w:outlineLvl w:val="0"/>
              <w:rPr>
                <w:rFonts w:ascii="Times New Roman" w:eastAsia="Times New Roman" w:hAnsi="Times New Roman" w:cs="Times New Roman"/>
                <w:b/>
                <w:bCs/>
                <w:kern w:val="32"/>
                <w:sz w:val="24"/>
                <w:szCs w:val="24"/>
                <w:lang w:eastAsia="hr-HR"/>
              </w:rPr>
            </w:pPr>
            <w:bookmarkStart w:id="203" w:name="_Toc418076723"/>
            <w:bookmarkStart w:id="204" w:name="_Toc3383289"/>
            <w:bookmarkStart w:id="205" w:name="_Toc3383387"/>
            <w:bookmarkStart w:id="206" w:name="_Toc85026341"/>
            <w:r w:rsidRPr="00C954B3">
              <w:rPr>
                <w:rFonts w:ascii="Times New Roman" w:eastAsia="Times New Roman" w:hAnsi="Times New Roman" w:cs="Times New Roman"/>
                <w:b/>
                <w:bCs/>
                <w:kern w:val="32"/>
                <w:sz w:val="24"/>
                <w:szCs w:val="24"/>
                <w:lang w:eastAsia="hr-HR"/>
              </w:rPr>
              <w:t>Promijenjena poglavlja/odjeljci/postupci</w:t>
            </w:r>
            <w:bookmarkEnd w:id="203"/>
            <w:bookmarkEnd w:id="204"/>
            <w:bookmarkEnd w:id="205"/>
            <w:bookmarkEnd w:id="206"/>
            <w:r w:rsidR="003D3A34" w:rsidRPr="00C954B3">
              <w:rPr>
                <w:rFonts w:ascii="Times New Roman" w:eastAsia="Times New Roman" w:hAnsi="Times New Roman" w:cs="Times New Roman"/>
                <w:b/>
                <w:bCs/>
                <w:kern w:val="32"/>
                <w:sz w:val="24"/>
                <w:szCs w:val="24"/>
                <w:lang w:eastAsia="hr-HR"/>
              </w:rPr>
              <w:t xml:space="preserve"> </w:t>
            </w:r>
          </w:p>
        </w:tc>
        <w:tc>
          <w:tcPr>
            <w:tcW w:w="2094" w:type="dxa"/>
            <w:tcBorders>
              <w:top w:val="single" w:sz="4" w:space="0" w:color="auto"/>
              <w:left w:val="single" w:sz="4" w:space="0" w:color="auto"/>
              <w:bottom w:val="single" w:sz="4" w:space="0" w:color="auto"/>
              <w:right w:val="single" w:sz="4" w:space="0" w:color="auto"/>
            </w:tcBorders>
            <w:shd w:val="clear" w:color="auto" w:fill="auto"/>
          </w:tcPr>
          <w:p w14:paraId="52EA0949" w14:textId="77777777" w:rsidR="003D3A34" w:rsidRPr="00C954B3" w:rsidRDefault="001111BC" w:rsidP="001111BC">
            <w:pPr>
              <w:pBdr>
                <w:top w:val="none" w:sz="0" w:space="0" w:color="000000"/>
                <w:left w:val="none" w:sz="0" w:space="0" w:color="000000"/>
                <w:bottom w:val="none" w:sz="0" w:space="0" w:color="000000"/>
                <w:right w:val="none" w:sz="0" w:space="0" w:color="000000"/>
              </w:pBdr>
              <w:spacing w:after="0" w:line="240" w:lineRule="auto"/>
              <w:jc w:val="both"/>
              <w:outlineLvl w:val="0"/>
              <w:rPr>
                <w:rFonts w:ascii="Times New Roman" w:eastAsia="Times New Roman" w:hAnsi="Times New Roman" w:cs="Times New Roman"/>
                <w:b/>
                <w:bCs/>
                <w:kern w:val="32"/>
                <w:sz w:val="24"/>
                <w:szCs w:val="24"/>
                <w:lang w:eastAsia="hr-HR"/>
              </w:rPr>
            </w:pPr>
            <w:bookmarkStart w:id="207" w:name="_Toc3383290"/>
            <w:bookmarkStart w:id="208" w:name="_Toc3383388"/>
            <w:bookmarkStart w:id="209" w:name="_Toc85026342"/>
            <w:bookmarkStart w:id="210" w:name="_Toc418076724"/>
            <w:r w:rsidRPr="00C954B3">
              <w:rPr>
                <w:rFonts w:ascii="Times New Roman" w:eastAsia="Times New Roman" w:hAnsi="Times New Roman" w:cs="Times New Roman"/>
                <w:b/>
                <w:bCs/>
                <w:kern w:val="32"/>
                <w:sz w:val="24"/>
                <w:szCs w:val="24"/>
                <w:lang w:eastAsia="hr-HR"/>
              </w:rPr>
              <w:t>Komentar</w:t>
            </w:r>
            <w:bookmarkEnd w:id="207"/>
            <w:bookmarkEnd w:id="208"/>
            <w:bookmarkEnd w:id="209"/>
            <w:r w:rsidRPr="00C954B3">
              <w:rPr>
                <w:rFonts w:ascii="Times New Roman" w:eastAsia="Times New Roman" w:hAnsi="Times New Roman" w:cs="Times New Roman"/>
                <w:b/>
                <w:bCs/>
                <w:kern w:val="32"/>
                <w:sz w:val="24"/>
                <w:szCs w:val="24"/>
                <w:lang w:eastAsia="hr-HR"/>
              </w:rPr>
              <w:t xml:space="preserve"> </w:t>
            </w:r>
          </w:p>
          <w:p w14:paraId="77731B7E" w14:textId="77777777" w:rsidR="001111BC" w:rsidRPr="00C954B3" w:rsidRDefault="001111BC" w:rsidP="003D3A34">
            <w:pPr>
              <w:pBdr>
                <w:top w:val="none" w:sz="0" w:space="0" w:color="000000"/>
                <w:left w:val="none" w:sz="0" w:space="0" w:color="000000"/>
                <w:bottom w:val="none" w:sz="0" w:space="0" w:color="000000"/>
                <w:right w:val="none" w:sz="0" w:space="0" w:color="000000"/>
              </w:pBdr>
              <w:spacing w:after="0" w:line="240" w:lineRule="auto"/>
              <w:outlineLvl w:val="0"/>
              <w:rPr>
                <w:rFonts w:ascii="Times New Roman" w:eastAsia="Times New Roman" w:hAnsi="Times New Roman" w:cs="Times New Roman"/>
                <w:b/>
                <w:bCs/>
                <w:kern w:val="32"/>
                <w:sz w:val="24"/>
                <w:szCs w:val="24"/>
                <w:lang w:eastAsia="hr-HR"/>
              </w:rPr>
            </w:pPr>
            <w:bookmarkStart w:id="211" w:name="_Toc3383291"/>
            <w:bookmarkStart w:id="212" w:name="_Toc3383389"/>
            <w:bookmarkStart w:id="213" w:name="_Toc85026343"/>
            <w:r w:rsidRPr="00C954B3">
              <w:rPr>
                <w:rFonts w:ascii="Times New Roman" w:eastAsia="Times New Roman" w:hAnsi="Times New Roman" w:cs="Times New Roman"/>
                <w:b/>
                <w:bCs/>
                <w:kern w:val="32"/>
                <w:sz w:val="24"/>
                <w:szCs w:val="24"/>
                <w:lang w:eastAsia="hr-HR"/>
              </w:rPr>
              <w:t>(ako primjenjivo)</w:t>
            </w:r>
            <w:bookmarkEnd w:id="210"/>
            <w:bookmarkEnd w:id="211"/>
            <w:bookmarkEnd w:id="212"/>
            <w:bookmarkEnd w:id="213"/>
            <w:r w:rsidR="003D3A34" w:rsidRPr="00C954B3">
              <w:rPr>
                <w:rFonts w:ascii="Times New Roman" w:eastAsia="Times New Roman" w:hAnsi="Times New Roman" w:cs="Times New Roman"/>
                <w:b/>
                <w:bCs/>
                <w:kern w:val="32"/>
                <w:sz w:val="24"/>
                <w:szCs w:val="24"/>
                <w:lang w:eastAsia="hr-HR"/>
              </w:rPr>
              <w:t xml:space="preserve"> </w:t>
            </w:r>
          </w:p>
        </w:tc>
      </w:tr>
      <w:tr w:rsidR="00BF3FEE" w:rsidRPr="007A13DF" w14:paraId="0077E142" w14:textId="77777777" w:rsidTr="003D3A34">
        <w:trPr>
          <w:trHeight w:val="913"/>
        </w:trPr>
        <w:tc>
          <w:tcPr>
            <w:tcW w:w="1163" w:type="dxa"/>
            <w:tcBorders>
              <w:top w:val="single" w:sz="4" w:space="0" w:color="auto"/>
              <w:left w:val="single" w:sz="4" w:space="0" w:color="auto"/>
              <w:bottom w:val="single" w:sz="4" w:space="0" w:color="auto"/>
              <w:right w:val="single" w:sz="4" w:space="0" w:color="auto"/>
            </w:tcBorders>
            <w:shd w:val="clear" w:color="auto" w:fill="auto"/>
          </w:tcPr>
          <w:p w14:paraId="1BB58A66" w14:textId="279DBA85" w:rsidR="00BF3FEE" w:rsidRPr="00C954B3" w:rsidRDefault="00015C1F" w:rsidP="001111BC">
            <w:pPr>
              <w:pBdr>
                <w:top w:val="none" w:sz="0" w:space="0" w:color="000000"/>
                <w:left w:val="none" w:sz="0" w:space="0" w:color="000000"/>
                <w:bottom w:val="none" w:sz="0" w:space="0" w:color="000000"/>
                <w:right w:val="none" w:sz="0" w:space="0" w:color="000000"/>
              </w:pBdr>
              <w:spacing w:after="0" w:line="240" w:lineRule="auto"/>
              <w:outlineLvl w:val="0"/>
              <w:rPr>
                <w:rFonts w:ascii="Times New Roman" w:eastAsia="Times New Roman" w:hAnsi="Times New Roman" w:cs="Times New Roman"/>
                <w:bCs/>
                <w:kern w:val="32"/>
                <w:sz w:val="24"/>
                <w:szCs w:val="24"/>
                <w:lang w:eastAsia="hr-HR"/>
              </w:rPr>
            </w:pPr>
            <w:ins w:id="214" w:author="Dubravka Flinta" w:date="2022-04-13T09:49:00Z">
              <w:r w:rsidRPr="00C954B3">
                <w:rPr>
                  <w:rFonts w:ascii="Times New Roman" w:eastAsia="Times New Roman" w:hAnsi="Times New Roman" w:cs="Times New Roman"/>
                  <w:bCs/>
                  <w:kern w:val="32"/>
                  <w:sz w:val="24"/>
                  <w:szCs w:val="24"/>
                  <w:lang w:eastAsia="hr-HR"/>
                </w:rPr>
                <w:t>2.0</w:t>
              </w:r>
            </w:ins>
          </w:p>
        </w:tc>
        <w:tc>
          <w:tcPr>
            <w:tcW w:w="2127" w:type="dxa"/>
            <w:tcBorders>
              <w:top w:val="single" w:sz="4" w:space="0" w:color="auto"/>
              <w:left w:val="single" w:sz="4" w:space="0" w:color="auto"/>
              <w:bottom w:val="single" w:sz="4" w:space="0" w:color="auto"/>
              <w:right w:val="single" w:sz="4" w:space="0" w:color="auto"/>
            </w:tcBorders>
            <w:shd w:val="clear" w:color="auto" w:fill="auto"/>
          </w:tcPr>
          <w:p w14:paraId="1E8B293F" w14:textId="676F3425" w:rsidR="00BF3FEE" w:rsidRPr="00C954B3" w:rsidRDefault="00015C1F" w:rsidP="001111BC">
            <w:pPr>
              <w:pBdr>
                <w:top w:val="none" w:sz="0" w:space="0" w:color="000000"/>
                <w:left w:val="none" w:sz="0" w:space="0" w:color="000000"/>
                <w:bottom w:val="none" w:sz="0" w:space="0" w:color="000000"/>
                <w:right w:val="none" w:sz="0" w:space="0" w:color="000000"/>
              </w:pBdr>
              <w:spacing w:after="0" w:line="240" w:lineRule="auto"/>
              <w:outlineLvl w:val="0"/>
              <w:rPr>
                <w:rFonts w:ascii="Times New Roman" w:eastAsia="Times New Roman" w:hAnsi="Times New Roman" w:cs="Times New Roman"/>
                <w:bCs/>
                <w:kern w:val="32"/>
                <w:sz w:val="24"/>
                <w:szCs w:val="24"/>
                <w:lang w:eastAsia="hr-HR"/>
              </w:rPr>
            </w:pPr>
            <w:ins w:id="215" w:author="Dubravka Flinta" w:date="2022-04-13T09:49:00Z">
              <w:r w:rsidRPr="00C954B3">
                <w:rPr>
                  <w:rFonts w:ascii="Times New Roman" w:eastAsia="Times New Roman" w:hAnsi="Times New Roman" w:cs="Times New Roman"/>
                  <w:bCs/>
                  <w:kern w:val="32"/>
                  <w:sz w:val="24"/>
                  <w:szCs w:val="24"/>
                  <w:lang w:eastAsia="hr-HR"/>
                </w:rPr>
                <w:t>7. travnja 2022.</w:t>
              </w:r>
            </w:ins>
          </w:p>
        </w:tc>
        <w:tc>
          <w:tcPr>
            <w:tcW w:w="4344" w:type="dxa"/>
            <w:tcBorders>
              <w:top w:val="single" w:sz="4" w:space="0" w:color="auto"/>
              <w:left w:val="single" w:sz="4" w:space="0" w:color="auto"/>
              <w:bottom w:val="single" w:sz="4" w:space="0" w:color="auto"/>
              <w:right w:val="single" w:sz="4" w:space="0" w:color="auto"/>
            </w:tcBorders>
            <w:shd w:val="clear" w:color="auto" w:fill="auto"/>
          </w:tcPr>
          <w:p w14:paraId="5BBA2695" w14:textId="054151F7" w:rsidR="00BF3FEE" w:rsidRPr="007A13DF" w:rsidRDefault="00D269DD" w:rsidP="001111BC">
            <w:pPr>
              <w:pBdr>
                <w:top w:val="none" w:sz="0" w:space="0" w:color="000000"/>
                <w:left w:val="none" w:sz="0" w:space="0" w:color="000000"/>
                <w:bottom w:val="none" w:sz="0" w:space="0" w:color="000000"/>
                <w:right w:val="none" w:sz="0" w:space="0" w:color="000000"/>
              </w:pBdr>
              <w:spacing w:after="0" w:line="240" w:lineRule="auto"/>
              <w:outlineLvl w:val="0"/>
              <w:rPr>
                <w:rFonts w:ascii="Times New Roman" w:eastAsia="Times New Roman" w:hAnsi="Times New Roman" w:cs="Times New Roman"/>
                <w:bCs/>
                <w:kern w:val="32"/>
                <w:sz w:val="24"/>
                <w:szCs w:val="24"/>
                <w:lang w:eastAsia="hr-HR"/>
              </w:rPr>
            </w:pPr>
            <w:ins w:id="216" w:author="Dubravka Flinta" w:date="2022-04-13T09:49:00Z">
              <w:r w:rsidRPr="00C954B3">
                <w:rPr>
                  <w:rFonts w:ascii="Times New Roman" w:eastAsia="Times New Roman" w:hAnsi="Times New Roman" w:cs="Times New Roman"/>
                  <w:bCs/>
                  <w:kern w:val="32"/>
                  <w:sz w:val="24"/>
                  <w:szCs w:val="24"/>
                  <w:lang w:eastAsia="hr-HR"/>
                </w:rPr>
                <w:t>Dopune na str. 22., i 23.</w:t>
              </w:r>
            </w:ins>
          </w:p>
        </w:tc>
        <w:tc>
          <w:tcPr>
            <w:tcW w:w="2094" w:type="dxa"/>
            <w:tcBorders>
              <w:top w:val="single" w:sz="4" w:space="0" w:color="auto"/>
              <w:left w:val="single" w:sz="4" w:space="0" w:color="auto"/>
              <w:bottom w:val="single" w:sz="4" w:space="0" w:color="auto"/>
              <w:right w:val="single" w:sz="4" w:space="0" w:color="auto"/>
            </w:tcBorders>
            <w:shd w:val="clear" w:color="auto" w:fill="auto"/>
          </w:tcPr>
          <w:p w14:paraId="0F671406" w14:textId="77777777" w:rsidR="00BF3FEE" w:rsidRPr="007A13DF" w:rsidRDefault="00BF3FEE" w:rsidP="001111BC">
            <w:pPr>
              <w:pBdr>
                <w:top w:val="none" w:sz="0" w:space="0" w:color="000000"/>
                <w:left w:val="none" w:sz="0" w:space="0" w:color="000000"/>
                <w:bottom w:val="none" w:sz="0" w:space="0" w:color="000000"/>
                <w:right w:val="none" w:sz="0" w:space="0" w:color="000000"/>
              </w:pBdr>
              <w:spacing w:after="0" w:line="240" w:lineRule="auto"/>
              <w:outlineLvl w:val="0"/>
              <w:rPr>
                <w:rFonts w:ascii="Times New Roman" w:eastAsia="Times New Roman" w:hAnsi="Times New Roman" w:cs="Times New Roman"/>
                <w:bCs/>
                <w:kern w:val="32"/>
                <w:sz w:val="24"/>
                <w:szCs w:val="24"/>
                <w:lang w:eastAsia="hr-HR"/>
              </w:rPr>
            </w:pPr>
          </w:p>
        </w:tc>
      </w:tr>
      <w:tr w:rsidR="00BF3FEE" w:rsidRPr="007A13DF" w14:paraId="031B5B1B" w14:textId="77777777" w:rsidTr="003D3A34">
        <w:trPr>
          <w:trHeight w:val="916"/>
          <w:del w:id="217" w:author="Dubravka Flinta" w:date="2022-04-13T09:49:00Z"/>
        </w:trPr>
        <w:tc>
          <w:tcPr>
            <w:tcW w:w="1163" w:type="dxa"/>
            <w:tcBorders>
              <w:top w:val="single" w:sz="4" w:space="0" w:color="auto"/>
              <w:left w:val="single" w:sz="4" w:space="0" w:color="auto"/>
              <w:bottom w:val="single" w:sz="4" w:space="0" w:color="auto"/>
              <w:right w:val="single" w:sz="4" w:space="0" w:color="auto"/>
            </w:tcBorders>
            <w:shd w:val="clear" w:color="auto" w:fill="auto"/>
          </w:tcPr>
          <w:p w14:paraId="0D5673E7" w14:textId="77777777" w:rsidR="00BF3FEE" w:rsidRPr="007A13DF" w:rsidRDefault="00BF3FEE" w:rsidP="001111BC">
            <w:pPr>
              <w:pBdr>
                <w:top w:val="none" w:sz="0" w:space="0" w:color="000000"/>
                <w:left w:val="none" w:sz="0" w:space="0" w:color="000000"/>
                <w:bottom w:val="none" w:sz="0" w:space="0" w:color="000000"/>
                <w:right w:val="none" w:sz="0" w:space="0" w:color="000000"/>
              </w:pBdr>
              <w:spacing w:after="0" w:line="240" w:lineRule="auto"/>
              <w:outlineLvl w:val="0"/>
              <w:rPr>
                <w:del w:id="218" w:author="Dubravka Flinta" w:date="2022-04-13T09:49:00Z"/>
                <w:rFonts w:ascii="Times New Roman" w:eastAsia="Times New Roman" w:hAnsi="Times New Roman" w:cs="Times New Roman"/>
                <w:bCs/>
                <w:kern w:val="32"/>
                <w:sz w:val="24"/>
                <w:szCs w:val="24"/>
                <w:lang w:eastAsia="hr-HR"/>
              </w:rPr>
            </w:pPr>
          </w:p>
        </w:tc>
        <w:tc>
          <w:tcPr>
            <w:tcW w:w="2127" w:type="dxa"/>
            <w:tcBorders>
              <w:top w:val="single" w:sz="4" w:space="0" w:color="auto"/>
              <w:left w:val="single" w:sz="4" w:space="0" w:color="auto"/>
              <w:bottom w:val="single" w:sz="4" w:space="0" w:color="auto"/>
              <w:right w:val="single" w:sz="4" w:space="0" w:color="auto"/>
            </w:tcBorders>
            <w:shd w:val="clear" w:color="auto" w:fill="auto"/>
          </w:tcPr>
          <w:p w14:paraId="48A90BA8" w14:textId="77777777" w:rsidR="00BF3FEE" w:rsidRPr="007A13DF" w:rsidRDefault="00BF3FEE" w:rsidP="001111BC">
            <w:pPr>
              <w:pBdr>
                <w:top w:val="none" w:sz="0" w:space="0" w:color="000000"/>
                <w:left w:val="none" w:sz="0" w:space="0" w:color="000000"/>
                <w:bottom w:val="none" w:sz="0" w:space="0" w:color="000000"/>
                <w:right w:val="none" w:sz="0" w:space="0" w:color="000000"/>
              </w:pBdr>
              <w:spacing w:after="0" w:line="240" w:lineRule="auto"/>
              <w:outlineLvl w:val="0"/>
              <w:rPr>
                <w:del w:id="219" w:author="Dubravka Flinta" w:date="2022-04-13T09:49:00Z"/>
                <w:rFonts w:ascii="Times New Roman" w:eastAsia="Times New Roman" w:hAnsi="Times New Roman" w:cs="Times New Roman"/>
                <w:bCs/>
                <w:kern w:val="32"/>
                <w:sz w:val="24"/>
                <w:szCs w:val="24"/>
                <w:lang w:eastAsia="hr-HR"/>
              </w:rPr>
            </w:pPr>
          </w:p>
        </w:tc>
        <w:tc>
          <w:tcPr>
            <w:tcW w:w="4344" w:type="dxa"/>
            <w:tcBorders>
              <w:top w:val="single" w:sz="4" w:space="0" w:color="auto"/>
              <w:left w:val="single" w:sz="4" w:space="0" w:color="auto"/>
              <w:bottom w:val="single" w:sz="4" w:space="0" w:color="auto"/>
              <w:right w:val="single" w:sz="4" w:space="0" w:color="auto"/>
            </w:tcBorders>
            <w:shd w:val="clear" w:color="auto" w:fill="auto"/>
          </w:tcPr>
          <w:p w14:paraId="1831025A" w14:textId="77777777" w:rsidR="00BF3FEE" w:rsidRPr="007A13DF" w:rsidRDefault="00BF3FEE" w:rsidP="001111BC">
            <w:pPr>
              <w:spacing w:after="0" w:line="240" w:lineRule="auto"/>
              <w:jc w:val="both"/>
              <w:rPr>
                <w:del w:id="220" w:author="Dubravka Flinta" w:date="2022-04-13T09:49:00Z"/>
                <w:rFonts w:ascii="Times New Roman" w:eastAsia="Times New Roman" w:hAnsi="Times New Roman" w:cs="Times New Roman"/>
                <w:sz w:val="24"/>
                <w:szCs w:val="24"/>
              </w:rPr>
            </w:pPr>
          </w:p>
        </w:tc>
        <w:tc>
          <w:tcPr>
            <w:tcW w:w="2094" w:type="dxa"/>
            <w:tcBorders>
              <w:top w:val="single" w:sz="4" w:space="0" w:color="auto"/>
              <w:left w:val="single" w:sz="4" w:space="0" w:color="auto"/>
              <w:bottom w:val="single" w:sz="4" w:space="0" w:color="auto"/>
              <w:right w:val="single" w:sz="4" w:space="0" w:color="auto"/>
            </w:tcBorders>
            <w:shd w:val="clear" w:color="auto" w:fill="auto"/>
          </w:tcPr>
          <w:p w14:paraId="2B33F3C3" w14:textId="77777777" w:rsidR="00BF3FEE" w:rsidRPr="007A13DF" w:rsidRDefault="00BF3FEE" w:rsidP="00DA44AA">
            <w:pPr>
              <w:pBdr>
                <w:top w:val="none" w:sz="0" w:space="0" w:color="000000"/>
                <w:left w:val="none" w:sz="0" w:space="0" w:color="000000"/>
                <w:bottom w:val="none" w:sz="0" w:space="0" w:color="000000"/>
                <w:right w:val="none" w:sz="0" w:space="0" w:color="000000"/>
              </w:pBdr>
              <w:spacing w:after="0" w:line="240" w:lineRule="auto"/>
              <w:outlineLvl w:val="0"/>
              <w:rPr>
                <w:del w:id="221" w:author="Dubravka Flinta" w:date="2022-04-13T09:49:00Z"/>
                <w:rFonts w:ascii="Times New Roman" w:eastAsia="Times New Roman" w:hAnsi="Times New Roman" w:cs="Times New Roman"/>
                <w:bCs/>
                <w:kern w:val="32"/>
                <w:sz w:val="24"/>
                <w:szCs w:val="24"/>
                <w:lang w:eastAsia="hr-HR"/>
              </w:rPr>
            </w:pPr>
          </w:p>
        </w:tc>
      </w:tr>
      <w:tr w:rsidR="00BF3FEE" w:rsidRPr="007A13DF" w14:paraId="13DB767E" w14:textId="77777777" w:rsidTr="003D3A34">
        <w:trPr>
          <w:trHeight w:val="376"/>
          <w:del w:id="222" w:author="Dubravka Flinta" w:date="2022-04-13T09:49:00Z"/>
        </w:trPr>
        <w:tc>
          <w:tcPr>
            <w:tcW w:w="1163" w:type="dxa"/>
            <w:tcBorders>
              <w:top w:val="single" w:sz="4" w:space="0" w:color="auto"/>
              <w:left w:val="single" w:sz="4" w:space="0" w:color="auto"/>
              <w:bottom w:val="single" w:sz="4" w:space="0" w:color="auto"/>
              <w:right w:val="single" w:sz="4" w:space="0" w:color="auto"/>
            </w:tcBorders>
            <w:shd w:val="clear" w:color="auto" w:fill="auto"/>
          </w:tcPr>
          <w:p w14:paraId="4B82D76D" w14:textId="77777777" w:rsidR="00BF3FEE" w:rsidRPr="007A13DF" w:rsidRDefault="00BF3FEE" w:rsidP="001111BC">
            <w:pPr>
              <w:pBdr>
                <w:top w:val="none" w:sz="0" w:space="0" w:color="000000"/>
                <w:left w:val="none" w:sz="0" w:space="0" w:color="000000"/>
                <w:bottom w:val="none" w:sz="0" w:space="0" w:color="000000"/>
                <w:right w:val="none" w:sz="0" w:space="0" w:color="000000"/>
              </w:pBdr>
              <w:spacing w:after="0" w:line="240" w:lineRule="auto"/>
              <w:outlineLvl w:val="0"/>
              <w:rPr>
                <w:del w:id="223" w:author="Dubravka Flinta" w:date="2022-04-13T09:49:00Z"/>
                <w:rFonts w:ascii="Times New Roman" w:eastAsia="Times New Roman" w:hAnsi="Times New Roman" w:cs="Times New Roman"/>
                <w:bCs/>
                <w:kern w:val="32"/>
                <w:sz w:val="24"/>
                <w:szCs w:val="24"/>
                <w:lang w:eastAsia="hr-HR"/>
              </w:rPr>
            </w:pPr>
          </w:p>
        </w:tc>
        <w:tc>
          <w:tcPr>
            <w:tcW w:w="2127" w:type="dxa"/>
            <w:tcBorders>
              <w:top w:val="single" w:sz="4" w:space="0" w:color="auto"/>
              <w:left w:val="single" w:sz="4" w:space="0" w:color="auto"/>
              <w:bottom w:val="single" w:sz="4" w:space="0" w:color="auto"/>
              <w:right w:val="single" w:sz="4" w:space="0" w:color="auto"/>
            </w:tcBorders>
            <w:shd w:val="clear" w:color="auto" w:fill="auto"/>
          </w:tcPr>
          <w:p w14:paraId="758F486A" w14:textId="77777777" w:rsidR="00BF3FEE" w:rsidRPr="007A13DF" w:rsidRDefault="00BF3FEE" w:rsidP="001111BC">
            <w:pPr>
              <w:pBdr>
                <w:top w:val="none" w:sz="0" w:space="0" w:color="000000"/>
                <w:left w:val="none" w:sz="0" w:space="0" w:color="000000"/>
                <w:bottom w:val="none" w:sz="0" w:space="0" w:color="000000"/>
                <w:right w:val="none" w:sz="0" w:space="0" w:color="000000"/>
              </w:pBdr>
              <w:spacing w:after="0" w:line="240" w:lineRule="auto"/>
              <w:outlineLvl w:val="0"/>
              <w:rPr>
                <w:del w:id="224" w:author="Dubravka Flinta" w:date="2022-04-13T09:49:00Z"/>
                <w:rFonts w:ascii="Times New Roman" w:eastAsia="Times New Roman" w:hAnsi="Times New Roman" w:cs="Times New Roman"/>
                <w:bCs/>
                <w:kern w:val="32"/>
                <w:sz w:val="24"/>
                <w:szCs w:val="24"/>
                <w:lang w:eastAsia="hr-HR"/>
              </w:rPr>
            </w:pPr>
          </w:p>
        </w:tc>
        <w:tc>
          <w:tcPr>
            <w:tcW w:w="4344" w:type="dxa"/>
            <w:tcBorders>
              <w:top w:val="single" w:sz="4" w:space="0" w:color="auto"/>
              <w:left w:val="single" w:sz="4" w:space="0" w:color="auto"/>
              <w:bottom w:val="single" w:sz="4" w:space="0" w:color="auto"/>
              <w:right w:val="single" w:sz="4" w:space="0" w:color="auto"/>
            </w:tcBorders>
            <w:shd w:val="clear" w:color="auto" w:fill="auto"/>
          </w:tcPr>
          <w:p w14:paraId="14D9F6DB" w14:textId="77777777" w:rsidR="00BF3FEE" w:rsidRPr="007A13DF" w:rsidRDefault="00BF3FEE" w:rsidP="007A3332">
            <w:pPr>
              <w:pBdr>
                <w:top w:val="none" w:sz="0" w:space="0" w:color="000000"/>
                <w:left w:val="none" w:sz="0" w:space="0" w:color="000000"/>
                <w:bottom w:val="none" w:sz="0" w:space="0" w:color="000000"/>
                <w:right w:val="none" w:sz="0" w:space="0" w:color="000000"/>
              </w:pBdr>
              <w:spacing w:after="0" w:line="240" w:lineRule="auto"/>
              <w:jc w:val="both"/>
              <w:outlineLvl w:val="0"/>
              <w:rPr>
                <w:del w:id="225" w:author="Dubravka Flinta" w:date="2022-04-13T09:49:00Z"/>
                <w:rFonts w:ascii="Times New Roman" w:eastAsia="Times New Roman" w:hAnsi="Times New Roman" w:cs="Times New Roman"/>
                <w:bCs/>
                <w:kern w:val="32"/>
                <w:sz w:val="24"/>
                <w:szCs w:val="24"/>
                <w:lang w:eastAsia="hr-HR"/>
              </w:rPr>
            </w:pPr>
          </w:p>
        </w:tc>
        <w:tc>
          <w:tcPr>
            <w:tcW w:w="2094" w:type="dxa"/>
            <w:tcBorders>
              <w:top w:val="single" w:sz="4" w:space="0" w:color="auto"/>
              <w:left w:val="single" w:sz="4" w:space="0" w:color="auto"/>
              <w:bottom w:val="single" w:sz="4" w:space="0" w:color="auto"/>
              <w:right w:val="single" w:sz="4" w:space="0" w:color="auto"/>
            </w:tcBorders>
            <w:shd w:val="clear" w:color="auto" w:fill="auto"/>
          </w:tcPr>
          <w:p w14:paraId="08DFFC37" w14:textId="77777777" w:rsidR="00BF3FEE" w:rsidRPr="007A13DF" w:rsidRDefault="00BF3FEE" w:rsidP="001111BC">
            <w:pPr>
              <w:pBdr>
                <w:top w:val="none" w:sz="0" w:space="0" w:color="000000"/>
                <w:left w:val="none" w:sz="0" w:space="0" w:color="000000"/>
                <w:bottom w:val="none" w:sz="0" w:space="0" w:color="000000"/>
                <w:right w:val="none" w:sz="0" w:space="0" w:color="000000"/>
              </w:pBdr>
              <w:spacing w:after="0" w:line="240" w:lineRule="auto"/>
              <w:outlineLvl w:val="0"/>
              <w:rPr>
                <w:del w:id="226" w:author="Dubravka Flinta" w:date="2022-04-13T09:49:00Z"/>
                <w:rFonts w:ascii="Times New Roman" w:eastAsia="Times New Roman" w:hAnsi="Times New Roman" w:cs="Times New Roman"/>
                <w:b/>
                <w:bCs/>
                <w:kern w:val="32"/>
                <w:sz w:val="24"/>
                <w:szCs w:val="24"/>
                <w:lang w:eastAsia="hr-HR"/>
              </w:rPr>
            </w:pPr>
          </w:p>
        </w:tc>
      </w:tr>
      <w:tr w:rsidR="00BF3FEE" w:rsidRPr="007A13DF" w14:paraId="1D10B806" w14:textId="77777777" w:rsidTr="003D3A34">
        <w:trPr>
          <w:trHeight w:val="376"/>
          <w:del w:id="227" w:author="Dubravka Flinta" w:date="2022-04-13T09:49:00Z"/>
        </w:trPr>
        <w:tc>
          <w:tcPr>
            <w:tcW w:w="1163" w:type="dxa"/>
            <w:tcBorders>
              <w:top w:val="single" w:sz="4" w:space="0" w:color="auto"/>
              <w:left w:val="single" w:sz="4" w:space="0" w:color="auto"/>
              <w:bottom w:val="single" w:sz="4" w:space="0" w:color="auto"/>
              <w:right w:val="single" w:sz="4" w:space="0" w:color="auto"/>
            </w:tcBorders>
            <w:shd w:val="clear" w:color="auto" w:fill="auto"/>
          </w:tcPr>
          <w:p w14:paraId="655D6F33" w14:textId="77777777" w:rsidR="00BF3FEE" w:rsidRPr="007A13DF" w:rsidRDefault="00BF3FEE" w:rsidP="001111BC">
            <w:pPr>
              <w:pBdr>
                <w:top w:val="none" w:sz="0" w:space="0" w:color="000000"/>
                <w:left w:val="none" w:sz="0" w:space="0" w:color="000000"/>
                <w:bottom w:val="none" w:sz="0" w:space="0" w:color="000000"/>
                <w:right w:val="none" w:sz="0" w:space="0" w:color="000000"/>
              </w:pBdr>
              <w:spacing w:after="0" w:line="240" w:lineRule="auto"/>
              <w:outlineLvl w:val="0"/>
              <w:rPr>
                <w:del w:id="228" w:author="Dubravka Flinta" w:date="2022-04-13T09:49:00Z"/>
                <w:rFonts w:ascii="Times New Roman" w:eastAsia="Times New Roman" w:hAnsi="Times New Roman" w:cs="Times New Roman"/>
                <w:bCs/>
                <w:kern w:val="32"/>
                <w:sz w:val="24"/>
                <w:szCs w:val="24"/>
                <w:lang w:eastAsia="hr-HR"/>
              </w:rPr>
            </w:pPr>
          </w:p>
        </w:tc>
        <w:tc>
          <w:tcPr>
            <w:tcW w:w="2127" w:type="dxa"/>
            <w:tcBorders>
              <w:top w:val="single" w:sz="4" w:space="0" w:color="auto"/>
              <w:left w:val="single" w:sz="4" w:space="0" w:color="auto"/>
              <w:bottom w:val="single" w:sz="4" w:space="0" w:color="auto"/>
              <w:right w:val="single" w:sz="4" w:space="0" w:color="auto"/>
            </w:tcBorders>
            <w:shd w:val="clear" w:color="auto" w:fill="auto"/>
          </w:tcPr>
          <w:p w14:paraId="4C7FF6E8" w14:textId="77777777" w:rsidR="00BF3FEE" w:rsidRPr="007A13DF" w:rsidRDefault="00BF3FEE" w:rsidP="00A97B5D">
            <w:pPr>
              <w:pBdr>
                <w:top w:val="none" w:sz="0" w:space="0" w:color="000000"/>
                <w:left w:val="none" w:sz="0" w:space="0" w:color="000000"/>
                <w:bottom w:val="none" w:sz="0" w:space="0" w:color="000000"/>
                <w:right w:val="none" w:sz="0" w:space="0" w:color="000000"/>
              </w:pBdr>
              <w:spacing w:after="0" w:line="240" w:lineRule="auto"/>
              <w:outlineLvl w:val="0"/>
              <w:rPr>
                <w:del w:id="229" w:author="Dubravka Flinta" w:date="2022-04-13T09:49:00Z"/>
                <w:rFonts w:ascii="Times New Roman" w:eastAsia="Times New Roman" w:hAnsi="Times New Roman" w:cs="Times New Roman"/>
                <w:bCs/>
                <w:kern w:val="32"/>
                <w:sz w:val="24"/>
                <w:szCs w:val="24"/>
                <w:lang w:eastAsia="hr-HR"/>
              </w:rPr>
            </w:pPr>
          </w:p>
        </w:tc>
        <w:tc>
          <w:tcPr>
            <w:tcW w:w="4344" w:type="dxa"/>
            <w:tcBorders>
              <w:top w:val="single" w:sz="4" w:space="0" w:color="auto"/>
              <w:left w:val="single" w:sz="4" w:space="0" w:color="auto"/>
              <w:bottom w:val="single" w:sz="4" w:space="0" w:color="auto"/>
              <w:right w:val="single" w:sz="4" w:space="0" w:color="auto"/>
            </w:tcBorders>
            <w:shd w:val="clear" w:color="auto" w:fill="auto"/>
          </w:tcPr>
          <w:p w14:paraId="642FF407" w14:textId="77777777" w:rsidR="00BF3FEE" w:rsidRPr="007A13DF" w:rsidRDefault="00BF3FEE" w:rsidP="00D67959">
            <w:pPr>
              <w:pBdr>
                <w:top w:val="none" w:sz="0" w:space="0" w:color="000000"/>
                <w:left w:val="none" w:sz="0" w:space="0" w:color="000000"/>
                <w:bottom w:val="none" w:sz="0" w:space="0" w:color="000000"/>
                <w:right w:val="none" w:sz="0" w:space="0" w:color="000000"/>
              </w:pBdr>
              <w:spacing w:after="0" w:line="240" w:lineRule="auto"/>
              <w:jc w:val="both"/>
              <w:outlineLvl w:val="0"/>
              <w:rPr>
                <w:del w:id="230" w:author="Dubravka Flinta" w:date="2022-04-13T09:49:00Z"/>
                <w:rFonts w:ascii="Times New Roman" w:eastAsia="Times New Roman" w:hAnsi="Times New Roman" w:cs="Times New Roman"/>
                <w:bCs/>
                <w:kern w:val="32"/>
                <w:sz w:val="24"/>
                <w:szCs w:val="24"/>
                <w:lang w:eastAsia="hr-HR"/>
              </w:rPr>
            </w:pPr>
          </w:p>
        </w:tc>
        <w:tc>
          <w:tcPr>
            <w:tcW w:w="2094" w:type="dxa"/>
            <w:tcBorders>
              <w:top w:val="single" w:sz="4" w:space="0" w:color="auto"/>
              <w:left w:val="single" w:sz="4" w:space="0" w:color="auto"/>
              <w:bottom w:val="single" w:sz="4" w:space="0" w:color="auto"/>
              <w:right w:val="single" w:sz="4" w:space="0" w:color="auto"/>
            </w:tcBorders>
            <w:shd w:val="clear" w:color="auto" w:fill="auto"/>
          </w:tcPr>
          <w:p w14:paraId="1EB190E7" w14:textId="77777777" w:rsidR="00BF3FEE" w:rsidRPr="007A13DF" w:rsidRDefault="00BF3FEE" w:rsidP="001111BC">
            <w:pPr>
              <w:pBdr>
                <w:top w:val="none" w:sz="0" w:space="0" w:color="000000"/>
                <w:left w:val="none" w:sz="0" w:space="0" w:color="000000"/>
                <w:bottom w:val="none" w:sz="0" w:space="0" w:color="000000"/>
                <w:right w:val="none" w:sz="0" w:space="0" w:color="000000"/>
              </w:pBdr>
              <w:spacing w:after="0" w:line="240" w:lineRule="auto"/>
              <w:outlineLvl w:val="0"/>
              <w:rPr>
                <w:del w:id="231" w:author="Dubravka Flinta" w:date="2022-04-13T09:49:00Z"/>
                <w:rFonts w:ascii="Times New Roman" w:eastAsia="Times New Roman" w:hAnsi="Times New Roman" w:cs="Times New Roman"/>
                <w:b/>
                <w:bCs/>
                <w:kern w:val="32"/>
                <w:sz w:val="24"/>
                <w:szCs w:val="24"/>
                <w:lang w:eastAsia="hr-HR"/>
              </w:rPr>
            </w:pPr>
          </w:p>
        </w:tc>
      </w:tr>
      <w:tr w:rsidR="00BF3FEE" w:rsidRPr="007A13DF" w14:paraId="3C907941" w14:textId="77777777" w:rsidTr="003D3A34">
        <w:trPr>
          <w:trHeight w:val="376"/>
          <w:del w:id="232" w:author="Dubravka Flinta" w:date="2022-04-13T09:49:00Z"/>
        </w:trPr>
        <w:tc>
          <w:tcPr>
            <w:tcW w:w="1163" w:type="dxa"/>
            <w:tcBorders>
              <w:top w:val="single" w:sz="4" w:space="0" w:color="auto"/>
              <w:left w:val="single" w:sz="4" w:space="0" w:color="auto"/>
              <w:bottom w:val="single" w:sz="4" w:space="0" w:color="auto"/>
              <w:right w:val="single" w:sz="4" w:space="0" w:color="auto"/>
            </w:tcBorders>
            <w:shd w:val="clear" w:color="auto" w:fill="auto"/>
          </w:tcPr>
          <w:p w14:paraId="25708A4F" w14:textId="77777777" w:rsidR="00BF3FEE" w:rsidRPr="007A13DF" w:rsidRDefault="00BF3FEE" w:rsidP="001111BC">
            <w:pPr>
              <w:pBdr>
                <w:top w:val="none" w:sz="0" w:space="0" w:color="000000"/>
                <w:left w:val="none" w:sz="0" w:space="0" w:color="000000"/>
                <w:bottom w:val="none" w:sz="0" w:space="0" w:color="000000"/>
                <w:right w:val="none" w:sz="0" w:space="0" w:color="000000"/>
              </w:pBdr>
              <w:spacing w:after="0" w:line="240" w:lineRule="auto"/>
              <w:outlineLvl w:val="0"/>
              <w:rPr>
                <w:del w:id="233" w:author="Dubravka Flinta" w:date="2022-04-13T09:49:00Z"/>
                <w:rFonts w:ascii="Times New Roman" w:eastAsia="Times New Roman" w:hAnsi="Times New Roman" w:cs="Times New Roman"/>
                <w:bCs/>
                <w:kern w:val="32"/>
                <w:sz w:val="24"/>
                <w:szCs w:val="24"/>
                <w:lang w:eastAsia="hr-HR"/>
              </w:rPr>
            </w:pPr>
          </w:p>
        </w:tc>
        <w:tc>
          <w:tcPr>
            <w:tcW w:w="2127" w:type="dxa"/>
            <w:tcBorders>
              <w:top w:val="single" w:sz="4" w:space="0" w:color="auto"/>
              <w:left w:val="single" w:sz="4" w:space="0" w:color="auto"/>
              <w:bottom w:val="single" w:sz="4" w:space="0" w:color="auto"/>
              <w:right w:val="single" w:sz="4" w:space="0" w:color="auto"/>
            </w:tcBorders>
            <w:shd w:val="clear" w:color="auto" w:fill="auto"/>
          </w:tcPr>
          <w:p w14:paraId="6976C127" w14:textId="77777777" w:rsidR="00BF3FEE" w:rsidRPr="007A13DF" w:rsidRDefault="00BF3FEE" w:rsidP="00A97B5D">
            <w:pPr>
              <w:pBdr>
                <w:top w:val="none" w:sz="0" w:space="0" w:color="000000"/>
                <w:left w:val="none" w:sz="0" w:space="0" w:color="000000"/>
                <w:bottom w:val="none" w:sz="0" w:space="0" w:color="000000"/>
                <w:right w:val="none" w:sz="0" w:space="0" w:color="000000"/>
              </w:pBdr>
              <w:spacing w:after="0" w:line="240" w:lineRule="auto"/>
              <w:outlineLvl w:val="0"/>
              <w:rPr>
                <w:del w:id="234" w:author="Dubravka Flinta" w:date="2022-04-13T09:49:00Z"/>
                <w:rFonts w:ascii="Times New Roman" w:eastAsia="Times New Roman" w:hAnsi="Times New Roman" w:cs="Times New Roman"/>
                <w:bCs/>
                <w:kern w:val="32"/>
                <w:sz w:val="24"/>
                <w:szCs w:val="24"/>
                <w:lang w:eastAsia="hr-HR"/>
              </w:rPr>
            </w:pPr>
          </w:p>
        </w:tc>
        <w:tc>
          <w:tcPr>
            <w:tcW w:w="4344" w:type="dxa"/>
            <w:tcBorders>
              <w:top w:val="single" w:sz="4" w:space="0" w:color="auto"/>
              <w:left w:val="single" w:sz="4" w:space="0" w:color="auto"/>
              <w:bottom w:val="single" w:sz="4" w:space="0" w:color="auto"/>
              <w:right w:val="single" w:sz="4" w:space="0" w:color="auto"/>
            </w:tcBorders>
            <w:shd w:val="clear" w:color="auto" w:fill="auto"/>
          </w:tcPr>
          <w:p w14:paraId="0BDCE7D0" w14:textId="77777777" w:rsidR="00BF3FEE" w:rsidRPr="007A13DF" w:rsidRDefault="00BF3FEE" w:rsidP="00A80DC4">
            <w:pPr>
              <w:pBdr>
                <w:top w:val="none" w:sz="0" w:space="0" w:color="000000"/>
                <w:left w:val="none" w:sz="0" w:space="0" w:color="000000"/>
                <w:bottom w:val="none" w:sz="0" w:space="0" w:color="000000"/>
                <w:right w:val="none" w:sz="0" w:space="0" w:color="000000"/>
              </w:pBdr>
              <w:spacing w:after="0" w:line="240" w:lineRule="auto"/>
              <w:jc w:val="both"/>
              <w:outlineLvl w:val="0"/>
              <w:rPr>
                <w:del w:id="235" w:author="Dubravka Flinta" w:date="2022-04-13T09:49:00Z"/>
                <w:rFonts w:ascii="Times New Roman" w:eastAsia="Times New Roman" w:hAnsi="Times New Roman" w:cs="Times New Roman"/>
                <w:bCs/>
                <w:kern w:val="32"/>
                <w:sz w:val="24"/>
                <w:szCs w:val="24"/>
                <w:lang w:eastAsia="hr-HR"/>
              </w:rPr>
            </w:pPr>
          </w:p>
        </w:tc>
        <w:tc>
          <w:tcPr>
            <w:tcW w:w="2094" w:type="dxa"/>
            <w:tcBorders>
              <w:top w:val="single" w:sz="4" w:space="0" w:color="auto"/>
              <w:left w:val="single" w:sz="4" w:space="0" w:color="auto"/>
              <w:bottom w:val="single" w:sz="4" w:space="0" w:color="auto"/>
              <w:right w:val="single" w:sz="4" w:space="0" w:color="auto"/>
            </w:tcBorders>
            <w:shd w:val="clear" w:color="auto" w:fill="auto"/>
          </w:tcPr>
          <w:p w14:paraId="34B5C698" w14:textId="77777777" w:rsidR="00BF3FEE" w:rsidRPr="007A13DF" w:rsidRDefault="00BF3FEE" w:rsidP="001111BC">
            <w:pPr>
              <w:pBdr>
                <w:top w:val="none" w:sz="0" w:space="0" w:color="000000"/>
                <w:left w:val="none" w:sz="0" w:space="0" w:color="000000"/>
                <w:bottom w:val="none" w:sz="0" w:space="0" w:color="000000"/>
                <w:right w:val="none" w:sz="0" w:space="0" w:color="000000"/>
              </w:pBdr>
              <w:spacing w:after="0" w:line="240" w:lineRule="auto"/>
              <w:outlineLvl w:val="0"/>
              <w:rPr>
                <w:del w:id="236" w:author="Dubravka Flinta" w:date="2022-04-13T09:49:00Z"/>
                <w:rFonts w:ascii="Times New Roman" w:eastAsia="Times New Roman" w:hAnsi="Times New Roman" w:cs="Times New Roman"/>
                <w:bCs/>
                <w:kern w:val="32"/>
                <w:sz w:val="24"/>
                <w:szCs w:val="24"/>
                <w:lang w:eastAsia="hr-HR"/>
              </w:rPr>
            </w:pPr>
          </w:p>
        </w:tc>
      </w:tr>
      <w:tr w:rsidR="00BF3FEE" w:rsidRPr="007A13DF" w14:paraId="57335C1E" w14:textId="77777777" w:rsidTr="003D3A34">
        <w:trPr>
          <w:trHeight w:val="376"/>
          <w:del w:id="237" w:author="Dubravka Flinta" w:date="2022-04-13T09:49:00Z"/>
        </w:trPr>
        <w:tc>
          <w:tcPr>
            <w:tcW w:w="1163" w:type="dxa"/>
            <w:tcBorders>
              <w:top w:val="single" w:sz="4" w:space="0" w:color="auto"/>
              <w:left w:val="single" w:sz="4" w:space="0" w:color="auto"/>
              <w:bottom w:val="single" w:sz="4" w:space="0" w:color="auto"/>
              <w:right w:val="single" w:sz="4" w:space="0" w:color="auto"/>
            </w:tcBorders>
            <w:shd w:val="clear" w:color="auto" w:fill="auto"/>
          </w:tcPr>
          <w:p w14:paraId="0D8889C2" w14:textId="77777777" w:rsidR="00BF3FEE" w:rsidRPr="007A13DF" w:rsidRDefault="00BF3FEE" w:rsidP="003A20D7">
            <w:pPr>
              <w:pBdr>
                <w:top w:val="none" w:sz="0" w:space="0" w:color="000000"/>
                <w:left w:val="none" w:sz="0" w:space="0" w:color="000000"/>
                <w:bottom w:val="none" w:sz="0" w:space="0" w:color="000000"/>
                <w:right w:val="none" w:sz="0" w:space="0" w:color="000000"/>
              </w:pBdr>
              <w:spacing w:after="0" w:line="240" w:lineRule="auto"/>
              <w:outlineLvl w:val="0"/>
              <w:rPr>
                <w:del w:id="238" w:author="Dubravka Flinta" w:date="2022-04-13T09:49:00Z"/>
                <w:rFonts w:ascii="Times New Roman" w:hAnsi="Times New Roman" w:cs="Times New Roman"/>
                <w:sz w:val="24"/>
              </w:rPr>
            </w:pPr>
          </w:p>
        </w:tc>
        <w:tc>
          <w:tcPr>
            <w:tcW w:w="2127" w:type="dxa"/>
            <w:tcBorders>
              <w:top w:val="single" w:sz="4" w:space="0" w:color="auto"/>
              <w:left w:val="single" w:sz="4" w:space="0" w:color="auto"/>
              <w:bottom w:val="single" w:sz="4" w:space="0" w:color="auto"/>
              <w:right w:val="single" w:sz="4" w:space="0" w:color="auto"/>
            </w:tcBorders>
            <w:shd w:val="clear" w:color="auto" w:fill="auto"/>
          </w:tcPr>
          <w:p w14:paraId="4A199478" w14:textId="77777777" w:rsidR="00BF3FEE" w:rsidRPr="007A13DF" w:rsidRDefault="00BF3FEE" w:rsidP="003A20D7">
            <w:pPr>
              <w:pBdr>
                <w:top w:val="none" w:sz="0" w:space="0" w:color="000000"/>
                <w:left w:val="none" w:sz="0" w:space="0" w:color="000000"/>
                <w:bottom w:val="none" w:sz="0" w:space="0" w:color="000000"/>
                <w:right w:val="none" w:sz="0" w:space="0" w:color="000000"/>
              </w:pBdr>
              <w:spacing w:after="0" w:line="240" w:lineRule="auto"/>
              <w:outlineLvl w:val="0"/>
              <w:rPr>
                <w:del w:id="239" w:author="Dubravka Flinta" w:date="2022-04-13T09:49:00Z"/>
                <w:rFonts w:ascii="Times New Roman" w:eastAsia="Times New Roman" w:hAnsi="Times New Roman" w:cs="Times New Roman"/>
                <w:bCs/>
                <w:kern w:val="32"/>
                <w:sz w:val="24"/>
                <w:szCs w:val="24"/>
                <w:lang w:eastAsia="hr-HR"/>
              </w:rPr>
            </w:pPr>
          </w:p>
        </w:tc>
        <w:tc>
          <w:tcPr>
            <w:tcW w:w="4344" w:type="dxa"/>
            <w:tcBorders>
              <w:top w:val="single" w:sz="4" w:space="0" w:color="auto"/>
              <w:left w:val="single" w:sz="4" w:space="0" w:color="auto"/>
              <w:bottom w:val="single" w:sz="4" w:space="0" w:color="auto"/>
              <w:right w:val="single" w:sz="4" w:space="0" w:color="auto"/>
            </w:tcBorders>
            <w:shd w:val="clear" w:color="auto" w:fill="auto"/>
          </w:tcPr>
          <w:p w14:paraId="526193E3" w14:textId="77777777" w:rsidR="00BF3FEE" w:rsidRPr="007A13DF" w:rsidRDefault="00BF3FEE" w:rsidP="003A20D7">
            <w:pPr>
              <w:pBdr>
                <w:top w:val="none" w:sz="0" w:space="0" w:color="000000"/>
                <w:left w:val="none" w:sz="0" w:space="0" w:color="000000"/>
                <w:bottom w:val="none" w:sz="0" w:space="0" w:color="000000"/>
                <w:right w:val="none" w:sz="0" w:space="0" w:color="000000"/>
              </w:pBdr>
              <w:spacing w:after="0" w:line="240" w:lineRule="auto"/>
              <w:jc w:val="both"/>
              <w:outlineLvl w:val="0"/>
              <w:rPr>
                <w:del w:id="240" w:author="Dubravka Flinta" w:date="2022-04-13T09:49:00Z"/>
                <w:rFonts w:ascii="Times New Roman" w:eastAsia="Times New Roman" w:hAnsi="Times New Roman" w:cs="Times New Roman"/>
                <w:bCs/>
                <w:kern w:val="32"/>
                <w:sz w:val="24"/>
                <w:szCs w:val="24"/>
                <w:lang w:eastAsia="hr-HR"/>
              </w:rPr>
            </w:pPr>
          </w:p>
        </w:tc>
        <w:tc>
          <w:tcPr>
            <w:tcW w:w="2094" w:type="dxa"/>
            <w:tcBorders>
              <w:top w:val="single" w:sz="4" w:space="0" w:color="auto"/>
              <w:left w:val="single" w:sz="4" w:space="0" w:color="auto"/>
              <w:bottom w:val="single" w:sz="4" w:space="0" w:color="auto"/>
              <w:right w:val="single" w:sz="4" w:space="0" w:color="auto"/>
            </w:tcBorders>
            <w:shd w:val="clear" w:color="auto" w:fill="auto"/>
          </w:tcPr>
          <w:p w14:paraId="04735292" w14:textId="77777777" w:rsidR="00BF3FEE" w:rsidRPr="007A13DF" w:rsidRDefault="00BF3FEE" w:rsidP="003A20D7">
            <w:pPr>
              <w:pBdr>
                <w:top w:val="none" w:sz="0" w:space="0" w:color="000000"/>
                <w:left w:val="none" w:sz="0" w:space="0" w:color="000000"/>
                <w:bottom w:val="none" w:sz="0" w:space="0" w:color="000000"/>
                <w:right w:val="none" w:sz="0" w:space="0" w:color="000000"/>
              </w:pBdr>
              <w:spacing w:after="0" w:line="240" w:lineRule="auto"/>
              <w:outlineLvl w:val="0"/>
              <w:rPr>
                <w:del w:id="241" w:author="Dubravka Flinta" w:date="2022-04-13T09:49:00Z"/>
                <w:rFonts w:ascii="Times New Roman" w:eastAsia="Times New Roman" w:hAnsi="Times New Roman" w:cs="Times New Roman"/>
                <w:bCs/>
                <w:kern w:val="32"/>
                <w:sz w:val="24"/>
                <w:szCs w:val="24"/>
                <w:lang w:eastAsia="hr-HR"/>
              </w:rPr>
            </w:pPr>
          </w:p>
        </w:tc>
      </w:tr>
      <w:tr w:rsidR="00BF3FEE" w:rsidRPr="007A13DF" w14:paraId="06430835" w14:textId="77777777" w:rsidTr="003D3A34">
        <w:trPr>
          <w:trHeight w:val="376"/>
          <w:del w:id="242" w:author="Dubravka Flinta" w:date="2022-04-13T09:49:00Z"/>
        </w:trPr>
        <w:tc>
          <w:tcPr>
            <w:tcW w:w="1163" w:type="dxa"/>
            <w:tcBorders>
              <w:top w:val="single" w:sz="4" w:space="0" w:color="auto"/>
              <w:left w:val="single" w:sz="4" w:space="0" w:color="auto"/>
              <w:bottom w:val="single" w:sz="4" w:space="0" w:color="auto"/>
              <w:right w:val="single" w:sz="4" w:space="0" w:color="auto"/>
            </w:tcBorders>
            <w:shd w:val="clear" w:color="auto" w:fill="auto"/>
          </w:tcPr>
          <w:p w14:paraId="6861C3C3" w14:textId="77777777" w:rsidR="00BF3FEE" w:rsidRPr="007A13DF" w:rsidRDefault="00BF3FEE" w:rsidP="003A20D7">
            <w:pPr>
              <w:pBdr>
                <w:top w:val="none" w:sz="0" w:space="0" w:color="000000"/>
                <w:left w:val="none" w:sz="0" w:space="0" w:color="000000"/>
                <w:bottom w:val="none" w:sz="0" w:space="0" w:color="000000"/>
                <w:right w:val="none" w:sz="0" w:space="0" w:color="000000"/>
              </w:pBdr>
              <w:spacing w:after="0" w:line="240" w:lineRule="auto"/>
              <w:outlineLvl w:val="0"/>
              <w:rPr>
                <w:del w:id="243" w:author="Dubravka Flinta" w:date="2022-04-13T09:49:00Z"/>
                <w:rFonts w:ascii="Times New Roman" w:hAnsi="Times New Roman" w:cs="Times New Roman"/>
                <w:sz w:val="24"/>
              </w:rPr>
            </w:pPr>
          </w:p>
        </w:tc>
        <w:tc>
          <w:tcPr>
            <w:tcW w:w="2127" w:type="dxa"/>
            <w:tcBorders>
              <w:top w:val="single" w:sz="4" w:space="0" w:color="auto"/>
              <w:left w:val="single" w:sz="4" w:space="0" w:color="auto"/>
              <w:bottom w:val="single" w:sz="4" w:space="0" w:color="auto"/>
              <w:right w:val="single" w:sz="4" w:space="0" w:color="auto"/>
            </w:tcBorders>
            <w:shd w:val="clear" w:color="auto" w:fill="auto"/>
          </w:tcPr>
          <w:p w14:paraId="099FFA04" w14:textId="77777777" w:rsidR="00BF3FEE" w:rsidRPr="007A13DF" w:rsidRDefault="00BF3FEE" w:rsidP="003A20D7">
            <w:pPr>
              <w:pBdr>
                <w:top w:val="none" w:sz="0" w:space="0" w:color="000000"/>
                <w:left w:val="none" w:sz="0" w:space="0" w:color="000000"/>
                <w:bottom w:val="none" w:sz="0" w:space="0" w:color="000000"/>
                <w:right w:val="none" w:sz="0" w:space="0" w:color="000000"/>
              </w:pBdr>
              <w:spacing w:after="0" w:line="240" w:lineRule="auto"/>
              <w:outlineLvl w:val="0"/>
              <w:rPr>
                <w:del w:id="244" w:author="Dubravka Flinta" w:date="2022-04-13T09:49:00Z"/>
                <w:rFonts w:ascii="Times New Roman" w:eastAsia="Times New Roman" w:hAnsi="Times New Roman" w:cs="Times New Roman"/>
                <w:bCs/>
                <w:kern w:val="32"/>
                <w:sz w:val="24"/>
                <w:szCs w:val="24"/>
                <w:lang w:eastAsia="hr-HR"/>
              </w:rPr>
            </w:pPr>
          </w:p>
        </w:tc>
        <w:tc>
          <w:tcPr>
            <w:tcW w:w="4344" w:type="dxa"/>
            <w:tcBorders>
              <w:top w:val="single" w:sz="4" w:space="0" w:color="auto"/>
              <w:left w:val="single" w:sz="4" w:space="0" w:color="auto"/>
              <w:bottom w:val="single" w:sz="4" w:space="0" w:color="auto"/>
              <w:right w:val="single" w:sz="4" w:space="0" w:color="auto"/>
            </w:tcBorders>
            <w:shd w:val="clear" w:color="auto" w:fill="auto"/>
          </w:tcPr>
          <w:p w14:paraId="59472DB0" w14:textId="77777777" w:rsidR="00BF3FEE" w:rsidRPr="007A13DF" w:rsidRDefault="00BF3FEE" w:rsidP="001F3B4F">
            <w:pPr>
              <w:pBdr>
                <w:top w:val="none" w:sz="0" w:space="0" w:color="000000"/>
                <w:left w:val="none" w:sz="0" w:space="0" w:color="000000"/>
                <w:bottom w:val="none" w:sz="0" w:space="0" w:color="000000"/>
                <w:right w:val="none" w:sz="0" w:space="0" w:color="000000"/>
              </w:pBdr>
              <w:spacing w:after="0" w:line="240" w:lineRule="auto"/>
              <w:jc w:val="both"/>
              <w:outlineLvl w:val="0"/>
              <w:rPr>
                <w:del w:id="245" w:author="Dubravka Flinta" w:date="2022-04-13T09:49:00Z"/>
                <w:rFonts w:ascii="Times New Roman" w:eastAsia="Times New Roman" w:hAnsi="Times New Roman" w:cs="Times New Roman"/>
                <w:bCs/>
                <w:kern w:val="32"/>
                <w:sz w:val="24"/>
                <w:szCs w:val="24"/>
                <w:lang w:eastAsia="hr-HR"/>
              </w:rPr>
            </w:pPr>
          </w:p>
        </w:tc>
        <w:tc>
          <w:tcPr>
            <w:tcW w:w="2094" w:type="dxa"/>
            <w:tcBorders>
              <w:top w:val="single" w:sz="4" w:space="0" w:color="auto"/>
              <w:left w:val="single" w:sz="4" w:space="0" w:color="auto"/>
              <w:bottom w:val="single" w:sz="4" w:space="0" w:color="auto"/>
              <w:right w:val="single" w:sz="4" w:space="0" w:color="auto"/>
            </w:tcBorders>
            <w:shd w:val="clear" w:color="auto" w:fill="auto"/>
          </w:tcPr>
          <w:p w14:paraId="1AB0A8A8" w14:textId="77777777" w:rsidR="00BF3FEE" w:rsidRPr="007A13DF" w:rsidRDefault="00BF3FEE" w:rsidP="003A20D7">
            <w:pPr>
              <w:pBdr>
                <w:top w:val="none" w:sz="0" w:space="0" w:color="000000"/>
                <w:left w:val="none" w:sz="0" w:space="0" w:color="000000"/>
                <w:bottom w:val="none" w:sz="0" w:space="0" w:color="000000"/>
                <w:right w:val="none" w:sz="0" w:space="0" w:color="000000"/>
              </w:pBdr>
              <w:spacing w:after="0" w:line="240" w:lineRule="auto"/>
              <w:outlineLvl w:val="0"/>
              <w:rPr>
                <w:del w:id="246" w:author="Dubravka Flinta" w:date="2022-04-13T09:49:00Z"/>
                <w:rFonts w:ascii="Times New Roman" w:eastAsia="Times New Roman" w:hAnsi="Times New Roman" w:cs="Times New Roman"/>
                <w:bCs/>
                <w:kern w:val="32"/>
                <w:sz w:val="24"/>
                <w:szCs w:val="24"/>
                <w:lang w:eastAsia="hr-HR"/>
              </w:rPr>
            </w:pPr>
          </w:p>
        </w:tc>
      </w:tr>
      <w:tr w:rsidR="00BF3FEE" w:rsidRPr="007A13DF" w14:paraId="77613AC7" w14:textId="77777777" w:rsidTr="003D3A34">
        <w:trPr>
          <w:trHeight w:val="376"/>
          <w:del w:id="247" w:author="Dubravka Flinta" w:date="2022-04-13T09:49:00Z"/>
        </w:trPr>
        <w:tc>
          <w:tcPr>
            <w:tcW w:w="1163" w:type="dxa"/>
            <w:tcBorders>
              <w:top w:val="single" w:sz="4" w:space="0" w:color="auto"/>
              <w:left w:val="single" w:sz="4" w:space="0" w:color="auto"/>
              <w:bottom w:val="single" w:sz="4" w:space="0" w:color="auto"/>
              <w:right w:val="single" w:sz="4" w:space="0" w:color="auto"/>
            </w:tcBorders>
            <w:shd w:val="clear" w:color="auto" w:fill="auto"/>
          </w:tcPr>
          <w:p w14:paraId="549E7E31" w14:textId="77777777" w:rsidR="00BF3FEE" w:rsidRPr="007A13DF" w:rsidRDefault="00BF3FEE" w:rsidP="003A20D7">
            <w:pPr>
              <w:pBdr>
                <w:top w:val="none" w:sz="0" w:space="0" w:color="000000"/>
                <w:left w:val="none" w:sz="0" w:space="0" w:color="000000"/>
                <w:bottom w:val="none" w:sz="0" w:space="0" w:color="000000"/>
                <w:right w:val="none" w:sz="0" w:space="0" w:color="000000"/>
              </w:pBdr>
              <w:spacing w:after="0" w:line="240" w:lineRule="auto"/>
              <w:outlineLvl w:val="0"/>
              <w:rPr>
                <w:del w:id="248" w:author="Dubravka Flinta" w:date="2022-04-13T09:49:00Z"/>
                <w:rFonts w:ascii="Times New Roman" w:hAnsi="Times New Roman" w:cs="Times New Roman"/>
                <w:sz w:val="24"/>
              </w:rPr>
            </w:pPr>
          </w:p>
        </w:tc>
        <w:tc>
          <w:tcPr>
            <w:tcW w:w="2127" w:type="dxa"/>
            <w:tcBorders>
              <w:top w:val="single" w:sz="4" w:space="0" w:color="auto"/>
              <w:left w:val="single" w:sz="4" w:space="0" w:color="auto"/>
              <w:bottom w:val="single" w:sz="4" w:space="0" w:color="auto"/>
              <w:right w:val="single" w:sz="4" w:space="0" w:color="auto"/>
            </w:tcBorders>
            <w:shd w:val="clear" w:color="auto" w:fill="auto"/>
          </w:tcPr>
          <w:p w14:paraId="5F5C0CB1" w14:textId="77777777" w:rsidR="00BF3FEE" w:rsidRPr="007A13DF" w:rsidRDefault="00BF3FEE" w:rsidP="003A20D7">
            <w:pPr>
              <w:pBdr>
                <w:top w:val="none" w:sz="0" w:space="0" w:color="000000"/>
                <w:left w:val="none" w:sz="0" w:space="0" w:color="000000"/>
                <w:bottom w:val="none" w:sz="0" w:space="0" w:color="000000"/>
                <w:right w:val="none" w:sz="0" w:space="0" w:color="000000"/>
              </w:pBdr>
              <w:spacing w:after="0" w:line="240" w:lineRule="auto"/>
              <w:outlineLvl w:val="0"/>
              <w:rPr>
                <w:del w:id="249" w:author="Dubravka Flinta" w:date="2022-04-13T09:49:00Z"/>
                <w:rFonts w:ascii="Times New Roman" w:eastAsia="Times New Roman" w:hAnsi="Times New Roman" w:cs="Times New Roman"/>
                <w:bCs/>
                <w:kern w:val="32"/>
                <w:sz w:val="24"/>
                <w:szCs w:val="24"/>
                <w:lang w:eastAsia="hr-HR"/>
              </w:rPr>
            </w:pPr>
          </w:p>
        </w:tc>
        <w:tc>
          <w:tcPr>
            <w:tcW w:w="4344" w:type="dxa"/>
            <w:tcBorders>
              <w:top w:val="single" w:sz="4" w:space="0" w:color="auto"/>
              <w:left w:val="single" w:sz="4" w:space="0" w:color="auto"/>
              <w:bottom w:val="single" w:sz="4" w:space="0" w:color="auto"/>
              <w:right w:val="single" w:sz="4" w:space="0" w:color="auto"/>
            </w:tcBorders>
            <w:shd w:val="clear" w:color="auto" w:fill="auto"/>
          </w:tcPr>
          <w:p w14:paraId="695FDBE8" w14:textId="77777777" w:rsidR="00BF3FEE" w:rsidRPr="007A13DF" w:rsidRDefault="00BF3FEE" w:rsidP="000A4EFE">
            <w:pPr>
              <w:pBdr>
                <w:top w:val="none" w:sz="0" w:space="0" w:color="000000"/>
                <w:left w:val="none" w:sz="0" w:space="0" w:color="000000"/>
                <w:bottom w:val="none" w:sz="0" w:space="0" w:color="000000"/>
                <w:right w:val="none" w:sz="0" w:space="0" w:color="000000"/>
              </w:pBdr>
              <w:spacing w:after="0" w:line="240" w:lineRule="auto"/>
              <w:jc w:val="both"/>
              <w:outlineLvl w:val="0"/>
              <w:rPr>
                <w:del w:id="250" w:author="Dubravka Flinta" w:date="2022-04-13T09:49:00Z"/>
                <w:rFonts w:ascii="Times New Roman" w:eastAsia="Times New Roman" w:hAnsi="Times New Roman" w:cs="Times New Roman"/>
                <w:bCs/>
                <w:kern w:val="32"/>
                <w:sz w:val="24"/>
                <w:szCs w:val="24"/>
                <w:lang w:eastAsia="hr-HR"/>
              </w:rPr>
            </w:pPr>
          </w:p>
        </w:tc>
        <w:tc>
          <w:tcPr>
            <w:tcW w:w="2094" w:type="dxa"/>
            <w:tcBorders>
              <w:top w:val="single" w:sz="4" w:space="0" w:color="auto"/>
              <w:left w:val="single" w:sz="4" w:space="0" w:color="auto"/>
              <w:bottom w:val="single" w:sz="4" w:space="0" w:color="auto"/>
              <w:right w:val="single" w:sz="4" w:space="0" w:color="auto"/>
            </w:tcBorders>
            <w:shd w:val="clear" w:color="auto" w:fill="auto"/>
          </w:tcPr>
          <w:p w14:paraId="1D844BEB" w14:textId="77777777" w:rsidR="00BF3FEE" w:rsidRPr="007A13DF" w:rsidRDefault="00BF3FEE" w:rsidP="003A20D7">
            <w:pPr>
              <w:pBdr>
                <w:top w:val="none" w:sz="0" w:space="0" w:color="000000"/>
                <w:left w:val="none" w:sz="0" w:space="0" w:color="000000"/>
                <w:bottom w:val="none" w:sz="0" w:space="0" w:color="000000"/>
                <w:right w:val="none" w:sz="0" w:space="0" w:color="000000"/>
              </w:pBdr>
              <w:spacing w:after="0" w:line="240" w:lineRule="auto"/>
              <w:outlineLvl w:val="0"/>
              <w:rPr>
                <w:del w:id="251" w:author="Dubravka Flinta" w:date="2022-04-13T09:49:00Z"/>
                <w:rFonts w:ascii="Times New Roman" w:eastAsia="Times New Roman" w:hAnsi="Times New Roman" w:cs="Times New Roman"/>
                <w:bCs/>
                <w:kern w:val="32"/>
                <w:sz w:val="24"/>
                <w:szCs w:val="24"/>
                <w:lang w:eastAsia="hr-HR"/>
              </w:rPr>
            </w:pPr>
          </w:p>
        </w:tc>
      </w:tr>
      <w:tr w:rsidR="00BF3FEE" w:rsidRPr="007A13DF" w14:paraId="55B09343" w14:textId="77777777" w:rsidTr="003D3A34">
        <w:tblPrEx>
          <w:tblW w:w="972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Change w:id="252" w:author="Dubravka Flinta" w:date="2022-04-13T09:49:00Z">
            <w:tblPrEx>
              <w:tblW w:w="972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rPr>
          <w:trHeight w:val="916"/>
          <w:trPrChange w:id="253" w:author="Dubravka Flinta" w:date="2022-04-13T09:49:00Z">
            <w:trPr>
              <w:trHeight w:val="376"/>
            </w:trPr>
          </w:trPrChange>
        </w:trPr>
        <w:tc>
          <w:tcPr>
            <w:tcW w:w="1163" w:type="dxa"/>
            <w:tcBorders>
              <w:top w:val="single" w:sz="4" w:space="0" w:color="auto"/>
              <w:left w:val="single" w:sz="4" w:space="0" w:color="auto"/>
              <w:bottom w:val="single" w:sz="4" w:space="0" w:color="auto"/>
              <w:right w:val="single" w:sz="4" w:space="0" w:color="auto"/>
            </w:tcBorders>
            <w:shd w:val="clear" w:color="auto" w:fill="auto"/>
            <w:tcPrChange w:id="254" w:author="Dubravka Flinta" w:date="2022-04-13T09:49:00Z">
              <w:tcPr>
                <w:tcW w:w="1163" w:type="dxa"/>
                <w:tcBorders>
                  <w:top w:val="single" w:sz="4" w:space="0" w:color="auto"/>
                  <w:left w:val="single" w:sz="4" w:space="0" w:color="auto"/>
                  <w:bottom w:val="single" w:sz="4" w:space="0" w:color="auto"/>
                  <w:right w:val="single" w:sz="4" w:space="0" w:color="auto"/>
                </w:tcBorders>
                <w:shd w:val="clear" w:color="auto" w:fill="auto"/>
              </w:tcPr>
            </w:tcPrChange>
          </w:tcPr>
          <w:p w14:paraId="12094180" w14:textId="77777777" w:rsidR="00BF3FEE" w:rsidRPr="007A13DF" w:rsidRDefault="00BF3FEE" w:rsidP="001111BC">
            <w:pPr>
              <w:pBdr>
                <w:top w:val="none" w:sz="0" w:space="0" w:color="000000"/>
                <w:left w:val="none" w:sz="0" w:space="0" w:color="000000"/>
                <w:bottom w:val="none" w:sz="0" w:space="0" w:color="000000"/>
                <w:right w:val="none" w:sz="0" w:space="0" w:color="000000"/>
              </w:pBdr>
              <w:spacing w:after="0" w:line="240" w:lineRule="auto"/>
              <w:outlineLvl w:val="0"/>
              <w:rPr>
                <w:rFonts w:ascii="Times New Roman" w:hAnsi="Times New Roman"/>
                <w:kern w:val="32"/>
                <w:sz w:val="24"/>
                <w:rPrChange w:id="255" w:author="Dubravka Flinta" w:date="2022-04-13T09:49:00Z">
                  <w:rPr>
                    <w:rFonts w:ascii="Times New Roman" w:hAnsi="Times New Roman"/>
                    <w:sz w:val="24"/>
                  </w:rPr>
                </w:rPrChange>
              </w:rPr>
            </w:pPr>
          </w:p>
        </w:tc>
        <w:tc>
          <w:tcPr>
            <w:tcW w:w="2127" w:type="dxa"/>
            <w:tcBorders>
              <w:top w:val="single" w:sz="4" w:space="0" w:color="auto"/>
              <w:left w:val="single" w:sz="4" w:space="0" w:color="auto"/>
              <w:bottom w:val="single" w:sz="4" w:space="0" w:color="auto"/>
              <w:right w:val="single" w:sz="4" w:space="0" w:color="auto"/>
            </w:tcBorders>
            <w:shd w:val="clear" w:color="auto" w:fill="auto"/>
            <w:tcPrChange w:id="256" w:author="Dubravka Flinta" w:date="2022-04-13T09:49:00Z">
              <w:tcPr>
                <w:tcW w:w="2127" w:type="dxa"/>
                <w:tcBorders>
                  <w:top w:val="single" w:sz="4" w:space="0" w:color="auto"/>
                  <w:left w:val="single" w:sz="4" w:space="0" w:color="auto"/>
                  <w:bottom w:val="single" w:sz="4" w:space="0" w:color="auto"/>
                  <w:right w:val="single" w:sz="4" w:space="0" w:color="auto"/>
                </w:tcBorders>
                <w:shd w:val="clear" w:color="auto" w:fill="auto"/>
              </w:tcPr>
            </w:tcPrChange>
          </w:tcPr>
          <w:p w14:paraId="08227889" w14:textId="77777777" w:rsidR="00BF3FEE" w:rsidRPr="007A13DF" w:rsidRDefault="00BF3FEE" w:rsidP="001111BC">
            <w:pPr>
              <w:pBdr>
                <w:top w:val="none" w:sz="0" w:space="0" w:color="000000"/>
                <w:left w:val="none" w:sz="0" w:space="0" w:color="000000"/>
                <w:bottom w:val="none" w:sz="0" w:space="0" w:color="000000"/>
                <w:right w:val="none" w:sz="0" w:space="0" w:color="000000"/>
              </w:pBdr>
              <w:spacing w:after="0" w:line="240" w:lineRule="auto"/>
              <w:outlineLvl w:val="0"/>
              <w:rPr>
                <w:rFonts w:ascii="Times New Roman" w:eastAsia="Times New Roman" w:hAnsi="Times New Roman" w:cs="Times New Roman"/>
                <w:bCs/>
                <w:kern w:val="32"/>
                <w:sz w:val="24"/>
                <w:szCs w:val="24"/>
                <w:lang w:eastAsia="hr-HR"/>
              </w:rPr>
            </w:pPr>
          </w:p>
        </w:tc>
        <w:tc>
          <w:tcPr>
            <w:tcW w:w="4344" w:type="dxa"/>
            <w:tcBorders>
              <w:top w:val="single" w:sz="4" w:space="0" w:color="auto"/>
              <w:left w:val="single" w:sz="4" w:space="0" w:color="auto"/>
              <w:bottom w:val="single" w:sz="4" w:space="0" w:color="auto"/>
              <w:right w:val="single" w:sz="4" w:space="0" w:color="auto"/>
            </w:tcBorders>
            <w:shd w:val="clear" w:color="auto" w:fill="auto"/>
            <w:tcPrChange w:id="257" w:author="Dubravka Flinta" w:date="2022-04-13T09:49:00Z">
              <w:tcPr>
                <w:tcW w:w="4344" w:type="dxa"/>
                <w:tcBorders>
                  <w:top w:val="single" w:sz="4" w:space="0" w:color="auto"/>
                  <w:left w:val="single" w:sz="4" w:space="0" w:color="auto"/>
                  <w:bottom w:val="single" w:sz="4" w:space="0" w:color="auto"/>
                  <w:right w:val="single" w:sz="4" w:space="0" w:color="auto"/>
                </w:tcBorders>
                <w:shd w:val="clear" w:color="auto" w:fill="auto"/>
              </w:tcPr>
            </w:tcPrChange>
          </w:tcPr>
          <w:p w14:paraId="2D76E51E" w14:textId="77777777" w:rsidR="00BF3FEE" w:rsidRPr="007A13DF" w:rsidRDefault="00BF3FEE" w:rsidP="001111BC">
            <w:pPr>
              <w:spacing w:after="0" w:line="240" w:lineRule="auto"/>
              <w:jc w:val="both"/>
              <w:rPr>
                <w:rFonts w:ascii="Times New Roman" w:hAnsi="Times New Roman"/>
                <w:sz w:val="24"/>
                <w:rPrChange w:id="258" w:author="Dubravka Flinta" w:date="2022-04-13T09:49:00Z">
                  <w:rPr>
                    <w:rFonts w:ascii="Times New Roman" w:hAnsi="Times New Roman"/>
                    <w:kern w:val="32"/>
                    <w:sz w:val="24"/>
                  </w:rPr>
                </w:rPrChange>
              </w:rPr>
              <w:pPrChange w:id="259" w:author="Dubravka Flinta" w:date="2022-04-13T09:49:00Z">
                <w:pPr>
                  <w:pBdr>
                    <w:top w:val="none" w:sz="0" w:space="0" w:color="000000"/>
                    <w:left w:val="none" w:sz="0" w:space="0" w:color="000000"/>
                    <w:bottom w:val="none" w:sz="0" w:space="0" w:color="000000"/>
                    <w:right w:val="none" w:sz="0" w:space="0" w:color="000000"/>
                  </w:pBdr>
                  <w:spacing w:after="0" w:line="240" w:lineRule="auto"/>
                  <w:jc w:val="both"/>
                  <w:outlineLvl w:val="0"/>
                </w:pPr>
              </w:pPrChange>
            </w:pPr>
          </w:p>
        </w:tc>
        <w:tc>
          <w:tcPr>
            <w:tcW w:w="2094" w:type="dxa"/>
            <w:tcBorders>
              <w:top w:val="single" w:sz="4" w:space="0" w:color="auto"/>
              <w:left w:val="single" w:sz="4" w:space="0" w:color="auto"/>
              <w:bottom w:val="single" w:sz="4" w:space="0" w:color="auto"/>
              <w:right w:val="single" w:sz="4" w:space="0" w:color="auto"/>
            </w:tcBorders>
            <w:shd w:val="clear" w:color="auto" w:fill="auto"/>
            <w:tcPrChange w:id="260" w:author="Dubravka Flinta" w:date="2022-04-13T09:49:00Z">
              <w:tcPr>
                <w:tcW w:w="2094" w:type="dxa"/>
                <w:tcBorders>
                  <w:top w:val="single" w:sz="4" w:space="0" w:color="auto"/>
                  <w:left w:val="single" w:sz="4" w:space="0" w:color="auto"/>
                  <w:bottom w:val="single" w:sz="4" w:space="0" w:color="auto"/>
                  <w:right w:val="single" w:sz="4" w:space="0" w:color="auto"/>
                </w:tcBorders>
                <w:shd w:val="clear" w:color="auto" w:fill="auto"/>
              </w:tcPr>
            </w:tcPrChange>
          </w:tcPr>
          <w:p w14:paraId="45407AB7" w14:textId="77777777" w:rsidR="00BF3FEE" w:rsidRPr="007A13DF" w:rsidRDefault="00BF3FEE" w:rsidP="00DA44AA">
            <w:pPr>
              <w:pBdr>
                <w:top w:val="none" w:sz="0" w:space="0" w:color="000000"/>
                <w:left w:val="none" w:sz="0" w:space="0" w:color="000000"/>
                <w:bottom w:val="none" w:sz="0" w:space="0" w:color="000000"/>
                <w:right w:val="none" w:sz="0" w:space="0" w:color="000000"/>
              </w:pBdr>
              <w:spacing w:after="0" w:line="240" w:lineRule="auto"/>
              <w:outlineLvl w:val="0"/>
              <w:rPr>
                <w:rFonts w:ascii="Times New Roman" w:eastAsia="Times New Roman" w:hAnsi="Times New Roman" w:cs="Times New Roman"/>
                <w:bCs/>
                <w:kern w:val="32"/>
                <w:sz w:val="24"/>
                <w:szCs w:val="24"/>
                <w:lang w:eastAsia="hr-HR"/>
              </w:rPr>
            </w:pPr>
          </w:p>
        </w:tc>
      </w:tr>
    </w:tbl>
    <w:p w14:paraId="7E8B7394" w14:textId="77777777" w:rsidR="00B453FD" w:rsidRPr="007A13DF" w:rsidRDefault="00B453FD" w:rsidP="002508B7">
      <w:pPr>
        <w:rPr>
          <w:rFonts w:ascii="Times New Roman" w:hAnsi="Times New Roman" w:cs="Times New Roman"/>
          <w:sz w:val="24"/>
          <w:szCs w:val="24"/>
        </w:rPr>
      </w:pPr>
    </w:p>
    <w:sectPr w:rsidR="00B453FD" w:rsidRPr="007A13DF" w:rsidSect="00A17531">
      <w:headerReference w:type="even" r:id="rId26"/>
      <w:headerReference w:type="default" r:id="rId27"/>
      <w:footerReference w:type="even" r:id="rId28"/>
      <w:footerReference w:type="default" r:id="rId29"/>
      <w:headerReference w:type="first" r:id="rId30"/>
      <w:footerReference w:type="first" r:id="rId31"/>
      <w:endnotePr>
        <w:numFmt w:val="decimal"/>
        <w:numStart w:val="0"/>
      </w:endnotePr>
      <w:pgSz w:w="11907" w:h="16840"/>
      <w:pgMar w:top="1276" w:right="1440" w:bottom="2552" w:left="1259" w:header="720" w:footer="794" w:gutter="0"/>
      <w:cols w:space="720"/>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B61AE05" w16cid:durableId="25A4D509"/>
  <w16cid:commentId w16cid:paraId="6E1AC726" w16cid:durableId="25A4D50F"/>
  <w16cid:commentId w16cid:paraId="247B050A" w16cid:durableId="25A4D510"/>
  <w16cid:commentId w16cid:paraId="10D5612A" w16cid:durableId="25A4D512"/>
  <w16cid:commentId w16cid:paraId="032CA41B" w16cid:durableId="25A4D514"/>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D343FAD" w14:textId="77777777" w:rsidR="00E028BC" w:rsidRDefault="00E028BC" w:rsidP="001111BC">
      <w:pPr>
        <w:spacing w:after="0" w:line="240" w:lineRule="auto"/>
      </w:pPr>
      <w:r>
        <w:separator/>
      </w:r>
    </w:p>
  </w:endnote>
  <w:endnote w:type="continuationSeparator" w:id="0">
    <w:p w14:paraId="0E3D3341" w14:textId="77777777" w:rsidR="00E028BC" w:rsidRDefault="00E028BC" w:rsidP="001111BC">
      <w:pPr>
        <w:spacing w:after="0" w:line="240" w:lineRule="auto"/>
      </w:pPr>
      <w:r>
        <w:continuationSeparator/>
      </w:r>
    </w:p>
  </w:endnote>
  <w:endnote w:type="continuationNotice" w:id="1">
    <w:p w14:paraId="185F1159" w14:textId="77777777" w:rsidR="00E028BC" w:rsidRDefault="00E028B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EUAlbertina">
    <w:altName w:val="MV Boli"/>
    <w:panose1 w:val="00000000000000000000"/>
    <w:charset w:val="00"/>
    <w:family w:val="roman"/>
    <w:notTrueType/>
    <w:pitch w:val="default"/>
    <w:sig w:usb0="00000003" w:usb1="00000000" w:usb2="00000000" w:usb3="00000000" w:csb0="00000001" w:csb1="00000000"/>
  </w:font>
  <w:font w:name="Latha">
    <w:panose1 w:val="02000400000000000000"/>
    <w:charset w:val="01"/>
    <w:family w:val="roman"/>
    <w:notTrueType/>
    <w:pitch w:val="variable"/>
    <w:sig w:usb0="00040000" w:usb1="00000000" w:usb2="00000000" w:usb3="00000000" w:csb0="00000000" w:csb1="00000000"/>
  </w:font>
  <w:font w:name="Cambria">
    <w:panose1 w:val="02040503050406030204"/>
    <w:charset w:val="EE"/>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70E350" w14:textId="77777777" w:rsidR="00066565" w:rsidRDefault="0006656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92329051"/>
      <w:docPartObj>
        <w:docPartGallery w:val="Page Numbers (Bottom of Page)"/>
        <w:docPartUnique/>
      </w:docPartObj>
    </w:sdtPr>
    <w:sdtEndPr>
      <w:rPr>
        <w:sz w:val="18"/>
        <w:szCs w:val="18"/>
      </w:rPr>
    </w:sdtEndPr>
    <w:sdtContent>
      <w:p w14:paraId="70657310" w14:textId="2D0625B4" w:rsidR="00086C30" w:rsidRPr="001D1242" w:rsidRDefault="00086C30">
        <w:pPr>
          <w:pStyle w:val="Footer"/>
          <w:jc w:val="center"/>
          <w:rPr>
            <w:sz w:val="18"/>
            <w:szCs w:val="18"/>
          </w:rPr>
        </w:pPr>
        <w:r w:rsidRPr="001D1242">
          <w:rPr>
            <w:sz w:val="18"/>
            <w:szCs w:val="18"/>
            <w:lang w:val="hr-HR"/>
          </w:rPr>
          <w:t xml:space="preserve">Stranica </w:t>
        </w:r>
        <w:r w:rsidRPr="001D1242">
          <w:rPr>
            <w:sz w:val="18"/>
            <w:szCs w:val="18"/>
          </w:rPr>
          <w:fldChar w:fldCharType="begin"/>
        </w:r>
        <w:r w:rsidRPr="001D1242">
          <w:rPr>
            <w:sz w:val="18"/>
            <w:szCs w:val="18"/>
          </w:rPr>
          <w:instrText>PAGE   \* MERGEFORMAT</w:instrText>
        </w:r>
        <w:r w:rsidRPr="001D1242">
          <w:rPr>
            <w:sz w:val="18"/>
            <w:szCs w:val="18"/>
          </w:rPr>
          <w:fldChar w:fldCharType="separate"/>
        </w:r>
        <w:r w:rsidR="00E028BC" w:rsidRPr="00E028BC">
          <w:rPr>
            <w:sz w:val="18"/>
            <w:szCs w:val="18"/>
            <w:lang w:val="hr-HR"/>
          </w:rPr>
          <w:t>2</w:t>
        </w:r>
        <w:r w:rsidRPr="001D1242">
          <w:rPr>
            <w:sz w:val="18"/>
            <w:szCs w:val="18"/>
          </w:rPr>
          <w:fldChar w:fldCharType="end"/>
        </w:r>
      </w:p>
    </w:sdtContent>
  </w:sdt>
  <w:p w14:paraId="7EFC2944" w14:textId="77777777" w:rsidR="00086C30" w:rsidRDefault="00086C3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E2C5C4" w14:textId="77777777" w:rsidR="00066565" w:rsidRDefault="0006656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972B323" w14:textId="77777777" w:rsidR="00E028BC" w:rsidRDefault="00E028BC" w:rsidP="001111BC">
      <w:pPr>
        <w:spacing w:after="0" w:line="240" w:lineRule="auto"/>
      </w:pPr>
      <w:r>
        <w:separator/>
      </w:r>
    </w:p>
  </w:footnote>
  <w:footnote w:type="continuationSeparator" w:id="0">
    <w:p w14:paraId="27B68E09" w14:textId="77777777" w:rsidR="00E028BC" w:rsidRDefault="00E028BC" w:rsidP="001111BC">
      <w:pPr>
        <w:spacing w:after="0" w:line="240" w:lineRule="auto"/>
      </w:pPr>
      <w:r>
        <w:continuationSeparator/>
      </w:r>
    </w:p>
  </w:footnote>
  <w:footnote w:type="continuationNotice" w:id="1">
    <w:p w14:paraId="1D14188C" w14:textId="77777777" w:rsidR="00E028BC" w:rsidRDefault="00E028BC">
      <w:pPr>
        <w:spacing w:after="0" w:line="240" w:lineRule="auto"/>
      </w:pPr>
    </w:p>
  </w:footnote>
  <w:footnote w:id="2">
    <w:p w14:paraId="67F2DC4D" w14:textId="77777777" w:rsidR="00086C30" w:rsidRPr="00927186" w:rsidRDefault="00086C30" w:rsidP="0004615E">
      <w:pPr>
        <w:pStyle w:val="FootnoteText"/>
        <w:rPr>
          <w:noProof w:val="0"/>
          <w:sz w:val="16"/>
          <w:szCs w:val="16"/>
          <w:lang w:val="hr-HR"/>
        </w:rPr>
      </w:pPr>
      <w:r>
        <w:rPr>
          <w:rStyle w:val="FootnoteReference"/>
        </w:rPr>
        <w:footnoteRef/>
      </w:r>
      <w:r>
        <w:t xml:space="preserve"> </w:t>
      </w:r>
      <w:r w:rsidRPr="00927186">
        <w:rPr>
          <w:noProof w:val="0"/>
          <w:sz w:val="16"/>
          <w:szCs w:val="16"/>
          <w:lang w:val="hr-HR"/>
        </w:rPr>
        <w:t>U skladu sa Zakonom o sustavu unutarnjih kontrola u javnom sektoru, sustav unutarnjih kontrola čini pet međusobno povezanih komponenti:</w:t>
      </w:r>
    </w:p>
    <w:p w14:paraId="6AFA549B" w14:textId="77777777" w:rsidR="00086C30" w:rsidRPr="00927186" w:rsidRDefault="00086C30" w:rsidP="0004615E">
      <w:pPr>
        <w:pStyle w:val="FootnoteText"/>
        <w:rPr>
          <w:noProof w:val="0"/>
          <w:sz w:val="16"/>
          <w:szCs w:val="16"/>
          <w:lang w:val="hr-HR"/>
        </w:rPr>
      </w:pPr>
      <w:r w:rsidRPr="0004615E">
        <w:rPr>
          <w:noProof w:val="0"/>
          <w:sz w:val="16"/>
          <w:szCs w:val="16"/>
          <w:lang w:val="hr-HR"/>
        </w:rPr>
        <w:t>a) kontrolno okruženje</w:t>
      </w:r>
      <w:r>
        <w:rPr>
          <w:noProof w:val="0"/>
          <w:sz w:val="16"/>
          <w:szCs w:val="16"/>
          <w:lang w:val="hr-HR"/>
        </w:rPr>
        <w:t xml:space="preserve">, </w:t>
      </w:r>
      <w:r w:rsidRPr="0004615E">
        <w:rPr>
          <w:noProof w:val="0"/>
          <w:sz w:val="16"/>
          <w:szCs w:val="16"/>
          <w:lang w:val="hr-HR"/>
        </w:rPr>
        <w:t>b) upravljanje rizicima</w:t>
      </w:r>
      <w:r>
        <w:rPr>
          <w:noProof w:val="0"/>
          <w:sz w:val="16"/>
          <w:szCs w:val="16"/>
          <w:lang w:val="hr-HR"/>
        </w:rPr>
        <w:t xml:space="preserve">, </w:t>
      </w:r>
      <w:r w:rsidRPr="0004615E">
        <w:rPr>
          <w:noProof w:val="0"/>
          <w:sz w:val="16"/>
          <w:szCs w:val="16"/>
          <w:lang w:val="hr-HR"/>
        </w:rPr>
        <w:t>c) kontrolne aktivnosti</w:t>
      </w:r>
      <w:r>
        <w:rPr>
          <w:noProof w:val="0"/>
          <w:sz w:val="16"/>
          <w:szCs w:val="16"/>
          <w:lang w:val="hr-HR"/>
        </w:rPr>
        <w:t xml:space="preserve">, </w:t>
      </w:r>
      <w:r w:rsidRPr="0004615E">
        <w:rPr>
          <w:noProof w:val="0"/>
          <w:sz w:val="16"/>
          <w:szCs w:val="16"/>
          <w:lang w:val="hr-HR"/>
        </w:rPr>
        <w:t>d) informacije i komunikacija</w:t>
      </w:r>
      <w:r>
        <w:rPr>
          <w:noProof w:val="0"/>
          <w:sz w:val="16"/>
          <w:szCs w:val="16"/>
          <w:lang w:val="hr-HR"/>
        </w:rPr>
        <w:t xml:space="preserve">, </w:t>
      </w:r>
      <w:r w:rsidRPr="00927186">
        <w:rPr>
          <w:noProof w:val="0"/>
          <w:sz w:val="16"/>
          <w:szCs w:val="16"/>
          <w:lang w:val="hr-HR"/>
        </w:rPr>
        <w:t>e) praćenje i procjena sustava</w:t>
      </w:r>
      <w:r w:rsidRPr="0004615E">
        <w:rPr>
          <w:noProof w:val="0"/>
          <w:sz w:val="16"/>
          <w:szCs w:val="16"/>
          <w:lang w:val="hr-HR"/>
        </w:rPr>
        <w:t>.</w:t>
      </w:r>
    </w:p>
  </w:footnote>
  <w:footnote w:id="3">
    <w:p w14:paraId="61F89AF5" w14:textId="15FC6078" w:rsidR="00086C30" w:rsidRPr="00EB05C4" w:rsidRDefault="00086C30">
      <w:pPr>
        <w:pStyle w:val="FootnoteText"/>
        <w:rPr>
          <w:lang w:val="hr-HR"/>
        </w:rPr>
      </w:pPr>
      <w:r w:rsidRPr="00EB05C4">
        <w:rPr>
          <w:rStyle w:val="FootnoteReference"/>
          <w:sz w:val="16"/>
          <w:szCs w:val="16"/>
        </w:rPr>
        <w:footnoteRef/>
      </w:r>
      <w:r w:rsidRPr="00EB05C4">
        <w:rPr>
          <w:sz w:val="16"/>
          <w:szCs w:val="16"/>
        </w:rPr>
        <w:t xml:space="preserve"> </w:t>
      </w:r>
      <w:r w:rsidRPr="00B1372C">
        <w:rPr>
          <w:sz w:val="16"/>
          <w:szCs w:val="16"/>
          <w:lang w:val="hr-HR"/>
        </w:rPr>
        <w:t>Ovdje se posebice upućuje na Zakon o radu (NN, br. 93/14, 127/17 i 98/19) i Zakon o državnim službenicima</w:t>
      </w:r>
      <w:r w:rsidRPr="00B1372C">
        <w:rPr>
          <w:sz w:val="16"/>
          <w:szCs w:val="16"/>
        </w:rPr>
        <w:t xml:space="preserve"> </w:t>
      </w:r>
      <w:r w:rsidRPr="00B1372C">
        <w:rPr>
          <w:sz w:val="16"/>
          <w:szCs w:val="16"/>
          <w:lang w:val="hr-HR"/>
        </w:rPr>
        <w:t>(NN, br. 92/05, 140/05, 142/06, 77/07, 107/07, 27/08, 34/11, 49/11, 150/11, 34/12, 49/12, 37/13, 38/13, 01/15, 138/15, 61/17, 70/19 i 98/19) te osobito</w:t>
      </w:r>
      <w:r w:rsidRPr="00EB05C4">
        <w:rPr>
          <w:noProof w:val="0"/>
          <w:sz w:val="16"/>
          <w:szCs w:val="16"/>
          <w:lang w:val="hr-HR" w:eastAsia="en-US"/>
        </w:rPr>
        <w:t xml:space="preserve"> </w:t>
      </w:r>
      <w:r w:rsidRPr="00B1372C">
        <w:rPr>
          <w:sz w:val="16"/>
          <w:szCs w:val="16"/>
          <w:lang w:val="hr-HR"/>
        </w:rPr>
        <w:t>Zakon o zaštiti prijavitelja nepravilnosti (NN, br. 17/19).</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4A6210" w14:textId="77777777" w:rsidR="00066565" w:rsidRDefault="0006656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29" w:type="dxa"/>
      <w:tblInd w:w="-162" w:type="dxa"/>
      <w:tblLayout w:type="fixed"/>
      <w:tblLook w:val="01E0" w:firstRow="1" w:lastRow="1" w:firstColumn="1" w:lastColumn="1" w:noHBand="0" w:noVBand="0"/>
    </w:tblPr>
    <w:tblGrid>
      <w:gridCol w:w="1791"/>
      <w:gridCol w:w="3606"/>
      <w:gridCol w:w="2219"/>
      <w:gridCol w:w="2913"/>
    </w:tblGrid>
    <w:tr w:rsidR="00086C30" w:rsidRPr="0082745C" w14:paraId="34864A7A" w14:textId="77777777" w:rsidTr="00D95CC2">
      <w:trPr>
        <w:trHeight w:val="335"/>
      </w:trPr>
      <w:tc>
        <w:tcPr>
          <w:tcW w:w="1791" w:type="dxa"/>
          <w:vMerge w:val="restart"/>
          <w:tcBorders>
            <w:top w:val="single" w:sz="4" w:space="0" w:color="auto"/>
            <w:left w:val="single" w:sz="4" w:space="0" w:color="auto"/>
            <w:right w:val="single" w:sz="4" w:space="0" w:color="auto"/>
          </w:tcBorders>
        </w:tcPr>
        <w:p w14:paraId="4EA5569C" w14:textId="77777777" w:rsidR="00086C30" w:rsidRPr="00F86DB8" w:rsidRDefault="00086C30" w:rsidP="00F86DB8">
          <w:pPr>
            <w:spacing w:after="0"/>
            <w:ind w:firstLine="18"/>
            <w:jc w:val="center"/>
            <w:rPr>
              <w:rFonts w:ascii="Times New Roman" w:hAnsi="Times New Roman" w:cs="Times New Roman"/>
              <w:b/>
              <w:sz w:val="24"/>
              <w:szCs w:val="24"/>
            </w:rPr>
          </w:pPr>
          <w:r w:rsidRPr="00F86DB8">
            <w:rPr>
              <w:rFonts w:ascii="Times New Roman" w:hAnsi="Times New Roman" w:cs="Times New Roman"/>
              <w:b/>
              <w:sz w:val="24"/>
              <w:szCs w:val="24"/>
            </w:rPr>
            <w:t>Ministarstvo financija</w:t>
          </w:r>
        </w:p>
        <w:p w14:paraId="37F87DC2" w14:textId="77777777" w:rsidR="00086C30" w:rsidRPr="00F86DB8" w:rsidRDefault="00086C30" w:rsidP="00F86DB8">
          <w:pPr>
            <w:spacing w:after="0"/>
            <w:ind w:firstLine="18"/>
            <w:jc w:val="center"/>
            <w:rPr>
              <w:rFonts w:ascii="Times New Roman" w:hAnsi="Times New Roman" w:cs="Times New Roman"/>
              <w:b/>
              <w:sz w:val="24"/>
              <w:szCs w:val="24"/>
            </w:rPr>
          </w:pPr>
          <w:r w:rsidRPr="00F86DB8">
            <w:rPr>
              <w:rFonts w:ascii="Times New Roman" w:hAnsi="Times New Roman" w:cs="Times New Roman"/>
              <w:b/>
              <w:sz w:val="24"/>
              <w:szCs w:val="24"/>
            </w:rPr>
            <w:t>(MFIN)</w:t>
          </w:r>
        </w:p>
      </w:tc>
      <w:tc>
        <w:tcPr>
          <w:tcW w:w="3606" w:type="dxa"/>
          <w:tcBorders>
            <w:top w:val="single" w:sz="4" w:space="0" w:color="auto"/>
            <w:left w:val="single" w:sz="4" w:space="0" w:color="auto"/>
            <w:bottom w:val="single" w:sz="4" w:space="0" w:color="auto"/>
            <w:right w:val="single" w:sz="4" w:space="0" w:color="auto"/>
          </w:tcBorders>
          <w:vAlign w:val="center"/>
        </w:tcPr>
        <w:p w14:paraId="52FD4235" w14:textId="77777777" w:rsidR="00086C30" w:rsidRPr="00F86DB8" w:rsidRDefault="00086C30" w:rsidP="00F86DB8">
          <w:pPr>
            <w:spacing w:after="0"/>
            <w:ind w:firstLine="18"/>
            <w:jc w:val="center"/>
            <w:rPr>
              <w:rFonts w:ascii="Times New Roman" w:hAnsi="Times New Roman" w:cs="Times New Roman"/>
              <w:b/>
              <w:sz w:val="24"/>
              <w:szCs w:val="24"/>
            </w:rPr>
          </w:pPr>
          <w:r w:rsidRPr="00F86DB8">
            <w:rPr>
              <w:rFonts w:ascii="Times New Roman" w:hAnsi="Times New Roman" w:cs="Times New Roman"/>
              <w:b/>
              <w:sz w:val="24"/>
              <w:szCs w:val="24"/>
            </w:rPr>
            <w:t>PRAVILA NPOO</w:t>
          </w:r>
        </w:p>
      </w:tc>
      <w:tc>
        <w:tcPr>
          <w:tcW w:w="2219" w:type="dxa"/>
          <w:tcBorders>
            <w:top w:val="single" w:sz="4" w:space="0" w:color="auto"/>
            <w:left w:val="single" w:sz="4" w:space="0" w:color="auto"/>
            <w:bottom w:val="single" w:sz="4" w:space="0" w:color="auto"/>
            <w:right w:val="single" w:sz="4" w:space="0" w:color="auto"/>
          </w:tcBorders>
          <w:vAlign w:val="center"/>
        </w:tcPr>
        <w:p w14:paraId="58E1D713" w14:textId="77777777" w:rsidR="00086C30" w:rsidRPr="00F86DB8" w:rsidRDefault="00086C30" w:rsidP="00F86DB8">
          <w:pPr>
            <w:spacing w:after="0"/>
            <w:ind w:firstLine="18"/>
            <w:jc w:val="center"/>
            <w:rPr>
              <w:rFonts w:ascii="Times New Roman" w:hAnsi="Times New Roman" w:cs="Times New Roman"/>
              <w:b/>
              <w:sz w:val="24"/>
              <w:szCs w:val="24"/>
            </w:rPr>
          </w:pPr>
          <w:r w:rsidRPr="00F86DB8">
            <w:rPr>
              <w:rFonts w:ascii="Times New Roman" w:hAnsi="Times New Roman" w:cs="Times New Roman"/>
              <w:b/>
              <w:sz w:val="24"/>
              <w:szCs w:val="24"/>
            </w:rPr>
            <w:t>Pravilo br.</w:t>
          </w:r>
        </w:p>
      </w:tc>
      <w:tc>
        <w:tcPr>
          <w:tcW w:w="2913" w:type="dxa"/>
          <w:tcBorders>
            <w:top w:val="single" w:sz="4" w:space="0" w:color="auto"/>
            <w:left w:val="single" w:sz="4" w:space="0" w:color="auto"/>
            <w:bottom w:val="single" w:sz="4" w:space="0" w:color="auto"/>
            <w:right w:val="single" w:sz="4" w:space="0" w:color="auto"/>
          </w:tcBorders>
        </w:tcPr>
        <w:p w14:paraId="6B04DC5A" w14:textId="410AA1D0" w:rsidR="00086C30" w:rsidRPr="00F86DB8" w:rsidRDefault="00086C30" w:rsidP="00F70F86">
          <w:pPr>
            <w:spacing w:after="0"/>
            <w:ind w:firstLine="18"/>
            <w:jc w:val="center"/>
            <w:rPr>
              <w:rFonts w:ascii="Times New Roman" w:hAnsi="Times New Roman" w:cs="Times New Roman"/>
              <w:b/>
              <w:sz w:val="24"/>
              <w:szCs w:val="24"/>
            </w:rPr>
          </w:pPr>
          <w:r>
            <w:rPr>
              <w:rFonts w:ascii="Times New Roman" w:hAnsi="Times New Roman" w:cs="Times New Roman"/>
              <w:b/>
              <w:sz w:val="24"/>
              <w:szCs w:val="24"/>
            </w:rPr>
            <w:t>07</w:t>
          </w:r>
        </w:p>
      </w:tc>
    </w:tr>
    <w:tr w:rsidR="00066565" w:rsidRPr="0082745C" w14:paraId="5F29AAE7" w14:textId="77777777" w:rsidTr="00D95CC2">
      <w:trPr>
        <w:trHeight w:val="142"/>
      </w:trPr>
      <w:tc>
        <w:tcPr>
          <w:tcW w:w="1791" w:type="dxa"/>
          <w:vMerge/>
          <w:tcBorders>
            <w:left w:val="single" w:sz="4" w:space="0" w:color="auto"/>
            <w:right w:val="single" w:sz="4" w:space="0" w:color="auto"/>
          </w:tcBorders>
        </w:tcPr>
        <w:p w14:paraId="1EE405CF" w14:textId="77777777" w:rsidR="00066565" w:rsidRPr="00F86DB8" w:rsidRDefault="00066565" w:rsidP="00066565">
          <w:pPr>
            <w:spacing w:after="0"/>
            <w:jc w:val="center"/>
            <w:rPr>
              <w:rFonts w:ascii="Times New Roman" w:hAnsi="Times New Roman" w:cs="Times New Roman"/>
              <w:b/>
              <w:sz w:val="24"/>
              <w:szCs w:val="24"/>
            </w:rPr>
          </w:pPr>
        </w:p>
      </w:tc>
      <w:tc>
        <w:tcPr>
          <w:tcW w:w="3606" w:type="dxa"/>
          <w:vMerge w:val="restart"/>
          <w:tcBorders>
            <w:top w:val="single" w:sz="4" w:space="0" w:color="auto"/>
            <w:left w:val="single" w:sz="4" w:space="0" w:color="auto"/>
            <w:bottom w:val="single" w:sz="4" w:space="0" w:color="auto"/>
            <w:right w:val="single" w:sz="4" w:space="0" w:color="auto"/>
          </w:tcBorders>
          <w:vAlign w:val="center"/>
        </w:tcPr>
        <w:p w14:paraId="2CBFA7B9" w14:textId="6FC4B907" w:rsidR="00066565" w:rsidRPr="00F86DB8" w:rsidRDefault="00066565" w:rsidP="00066565">
          <w:pPr>
            <w:spacing w:after="0"/>
            <w:jc w:val="center"/>
            <w:rPr>
              <w:rFonts w:ascii="Times New Roman" w:hAnsi="Times New Roman" w:cs="Times New Roman"/>
              <w:b/>
              <w:sz w:val="24"/>
              <w:szCs w:val="24"/>
            </w:rPr>
          </w:pPr>
          <w:r>
            <w:rPr>
              <w:rFonts w:ascii="Times New Roman" w:hAnsi="Times New Roman" w:cs="Times New Roman"/>
              <w:b/>
              <w:sz w:val="24"/>
              <w:szCs w:val="24"/>
            </w:rPr>
            <w:t>Nepravilnosti</w:t>
          </w:r>
        </w:p>
        <w:p w14:paraId="4F922FA9" w14:textId="77777777" w:rsidR="00066565" w:rsidRPr="00F86DB8" w:rsidRDefault="00066565" w:rsidP="00066565">
          <w:pPr>
            <w:spacing w:after="0"/>
            <w:jc w:val="center"/>
            <w:rPr>
              <w:rFonts w:ascii="Times New Roman" w:hAnsi="Times New Roman" w:cs="Times New Roman"/>
              <w:b/>
              <w:sz w:val="24"/>
              <w:szCs w:val="24"/>
            </w:rPr>
          </w:pPr>
        </w:p>
      </w:tc>
      <w:tc>
        <w:tcPr>
          <w:tcW w:w="2219" w:type="dxa"/>
          <w:tcBorders>
            <w:top w:val="single" w:sz="4" w:space="0" w:color="auto"/>
            <w:left w:val="single" w:sz="4" w:space="0" w:color="auto"/>
            <w:bottom w:val="single" w:sz="4" w:space="0" w:color="auto"/>
            <w:right w:val="single" w:sz="4" w:space="0" w:color="auto"/>
          </w:tcBorders>
          <w:vAlign w:val="center"/>
        </w:tcPr>
        <w:p w14:paraId="363B3CDD" w14:textId="77777777" w:rsidR="00066565" w:rsidRPr="00F86DB8" w:rsidRDefault="00066565" w:rsidP="00066565">
          <w:pPr>
            <w:spacing w:after="0"/>
            <w:jc w:val="center"/>
            <w:rPr>
              <w:rFonts w:ascii="Times New Roman" w:hAnsi="Times New Roman" w:cs="Times New Roman"/>
              <w:b/>
              <w:sz w:val="24"/>
              <w:szCs w:val="24"/>
            </w:rPr>
          </w:pPr>
          <w:r w:rsidRPr="00F86DB8">
            <w:rPr>
              <w:rFonts w:ascii="Times New Roman" w:hAnsi="Times New Roman" w:cs="Times New Roman"/>
              <w:b/>
              <w:sz w:val="24"/>
              <w:szCs w:val="24"/>
            </w:rPr>
            <w:t xml:space="preserve">Datum </w:t>
          </w:r>
        </w:p>
      </w:tc>
      <w:tc>
        <w:tcPr>
          <w:tcW w:w="2913" w:type="dxa"/>
          <w:tcBorders>
            <w:top w:val="single" w:sz="4" w:space="0" w:color="auto"/>
            <w:left w:val="single" w:sz="4" w:space="0" w:color="auto"/>
            <w:bottom w:val="single" w:sz="4" w:space="0" w:color="auto"/>
            <w:right w:val="single" w:sz="4" w:space="0" w:color="auto"/>
          </w:tcBorders>
        </w:tcPr>
        <w:p w14:paraId="199AB54B" w14:textId="0DC272F5" w:rsidR="00066565" w:rsidRPr="00F86DB8" w:rsidRDefault="003A53BF" w:rsidP="00066565">
          <w:pPr>
            <w:spacing w:after="0"/>
            <w:jc w:val="center"/>
            <w:rPr>
              <w:rFonts w:ascii="Times New Roman" w:hAnsi="Times New Roman" w:cs="Times New Roman"/>
              <w:b/>
              <w:sz w:val="24"/>
              <w:szCs w:val="24"/>
            </w:rPr>
          </w:pPr>
          <w:del w:id="261" w:author="Dubravka Flinta" w:date="2022-04-13T09:49:00Z">
            <w:r w:rsidRPr="00F86DB8">
              <w:rPr>
                <w:rFonts w:ascii="Times New Roman" w:hAnsi="Times New Roman" w:cs="Times New Roman"/>
                <w:b/>
                <w:sz w:val="24"/>
                <w:szCs w:val="24"/>
              </w:rPr>
              <w:delText>Prosinac</w:delText>
            </w:r>
            <w:r w:rsidRPr="00F86DB8">
              <w:rPr>
                <w:rFonts w:ascii="Times New Roman" w:hAnsi="Times New Roman" w:cs="Times New Roman"/>
                <w:b/>
                <w:bCs/>
                <w:kern w:val="32"/>
                <w:sz w:val="24"/>
                <w:szCs w:val="24"/>
              </w:rPr>
              <w:delText xml:space="preserve"> 2021.</w:delText>
            </w:r>
          </w:del>
          <w:ins w:id="262" w:author="Dubravka Flinta" w:date="2022-04-13T09:49:00Z">
            <w:r w:rsidR="00066565">
              <w:rPr>
                <w:rFonts w:ascii="Times New Roman" w:hAnsi="Times New Roman"/>
                <w:b/>
                <w:bCs/>
                <w:kern w:val="32"/>
                <w:sz w:val="24"/>
                <w:szCs w:val="24"/>
              </w:rPr>
              <w:t xml:space="preserve">Travanj </w:t>
            </w:r>
            <w:r w:rsidR="00066565" w:rsidRPr="00F86DB8">
              <w:rPr>
                <w:rFonts w:ascii="Times New Roman" w:hAnsi="Times New Roman" w:cs="Times New Roman"/>
                <w:b/>
                <w:bCs/>
                <w:kern w:val="32"/>
                <w:sz w:val="24"/>
                <w:szCs w:val="24"/>
              </w:rPr>
              <w:t>202</w:t>
            </w:r>
            <w:r w:rsidR="00066565">
              <w:rPr>
                <w:rFonts w:ascii="Times New Roman" w:hAnsi="Times New Roman" w:cs="Times New Roman"/>
                <w:b/>
                <w:bCs/>
                <w:kern w:val="32"/>
                <w:sz w:val="24"/>
                <w:szCs w:val="24"/>
              </w:rPr>
              <w:t>2</w:t>
            </w:r>
            <w:r w:rsidR="00066565" w:rsidRPr="00F86DB8">
              <w:rPr>
                <w:rFonts w:ascii="Times New Roman" w:hAnsi="Times New Roman" w:cs="Times New Roman"/>
                <w:b/>
                <w:bCs/>
                <w:kern w:val="32"/>
                <w:sz w:val="24"/>
                <w:szCs w:val="24"/>
              </w:rPr>
              <w:t>.</w:t>
            </w:r>
          </w:ins>
        </w:p>
      </w:tc>
    </w:tr>
    <w:tr w:rsidR="00066565" w:rsidRPr="0082745C" w14:paraId="1DDD90CA" w14:textId="77777777" w:rsidTr="00D95CC2">
      <w:trPr>
        <w:trHeight w:val="142"/>
      </w:trPr>
      <w:tc>
        <w:tcPr>
          <w:tcW w:w="1791" w:type="dxa"/>
          <w:vMerge/>
          <w:tcBorders>
            <w:left w:val="single" w:sz="4" w:space="0" w:color="auto"/>
            <w:right w:val="single" w:sz="4" w:space="0" w:color="auto"/>
          </w:tcBorders>
        </w:tcPr>
        <w:p w14:paraId="5C8E43A5" w14:textId="77777777" w:rsidR="00066565" w:rsidRPr="00F86DB8" w:rsidRDefault="00066565" w:rsidP="00066565">
          <w:pPr>
            <w:spacing w:after="0"/>
            <w:jc w:val="center"/>
            <w:rPr>
              <w:rFonts w:ascii="Times New Roman" w:hAnsi="Times New Roman" w:cs="Times New Roman"/>
              <w:b/>
              <w:sz w:val="24"/>
              <w:szCs w:val="24"/>
            </w:rPr>
          </w:pPr>
        </w:p>
      </w:tc>
      <w:tc>
        <w:tcPr>
          <w:tcW w:w="3606" w:type="dxa"/>
          <w:vMerge/>
          <w:tcBorders>
            <w:top w:val="single" w:sz="4" w:space="0" w:color="auto"/>
            <w:left w:val="single" w:sz="4" w:space="0" w:color="auto"/>
            <w:bottom w:val="single" w:sz="4" w:space="0" w:color="auto"/>
            <w:right w:val="single" w:sz="4" w:space="0" w:color="auto"/>
          </w:tcBorders>
        </w:tcPr>
        <w:p w14:paraId="58C60814" w14:textId="77777777" w:rsidR="00066565" w:rsidRPr="00F86DB8" w:rsidRDefault="00066565" w:rsidP="00066565">
          <w:pPr>
            <w:spacing w:after="0"/>
            <w:jc w:val="center"/>
            <w:rPr>
              <w:rFonts w:ascii="Times New Roman" w:hAnsi="Times New Roman" w:cs="Times New Roman"/>
              <w:b/>
              <w:sz w:val="24"/>
              <w:szCs w:val="24"/>
            </w:rPr>
          </w:pPr>
        </w:p>
      </w:tc>
      <w:tc>
        <w:tcPr>
          <w:tcW w:w="2219" w:type="dxa"/>
          <w:tcBorders>
            <w:top w:val="single" w:sz="4" w:space="0" w:color="auto"/>
            <w:left w:val="single" w:sz="4" w:space="0" w:color="auto"/>
            <w:bottom w:val="single" w:sz="4" w:space="0" w:color="auto"/>
            <w:right w:val="single" w:sz="4" w:space="0" w:color="auto"/>
          </w:tcBorders>
          <w:vAlign w:val="center"/>
        </w:tcPr>
        <w:p w14:paraId="4030B9C3" w14:textId="77777777" w:rsidR="00066565" w:rsidRPr="00F86DB8" w:rsidRDefault="00066565" w:rsidP="00066565">
          <w:pPr>
            <w:spacing w:after="0"/>
            <w:jc w:val="center"/>
            <w:rPr>
              <w:rFonts w:ascii="Times New Roman" w:hAnsi="Times New Roman" w:cs="Times New Roman"/>
              <w:b/>
              <w:sz w:val="24"/>
              <w:szCs w:val="24"/>
            </w:rPr>
          </w:pPr>
          <w:r w:rsidRPr="00F86DB8">
            <w:rPr>
              <w:rFonts w:ascii="Times New Roman" w:hAnsi="Times New Roman" w:cs="Times New Roman"/>
              <w:b/>
              <w:sz w:val="24"/>
              <w:szCs w:val="24"/>
            </w:rPr>
            <w:t>Verzija</w:t>
          </w:r>
        </w:p>
      </w:tc>
      <w:tc>
        <w:tcPr>
          <w:tcW w:w="2913" w:type="dxa"/>
          <w:tcBorders>
            <w:top w:val="single" w:sz="4" w:space="0" w:color="auto"/>
            <w:left w:val="single" w:sz="4" w:space="0" w:color="auto"/>
            <w:bottom w:val="single" w:sz="4" w:space="0" w:color="auto"/>
            <w:right w:val="single" w:sz="4" w:space="0" w:color="auto"/>
          </w:tcBorders>
        </w:tcPr>
        <w:p w14:paraId="28534728" w14:textId="77C0D3CD" w:rsidR="00066565" w:rsidRPr="00F86DB8" w:rsidRDefault="003A53BF" w:rsidP="00066565">
          <w:pPr>
            <w:spacing w:after="0"/>
            <w:jc w:val="center"/>
            <w:rPr>
              <w:rFonts w:ascii="Times New Roman" w:hAnsi="Times New Roman" w:cs="Times New Roman"/>
              <w:b/>
              <w:sz w:val="24"/>
              <w:szCs w:val="24"/>
            </w:rPr>
          </w:pPr>
          <w:del w:id="263" w:author="Dubravka Flinta" w:date="2022-04-13T09:49:00Z">
            <w:r w:rsidRPr="00F86DB8">
              <w:rPr>
                <w:rFonts w:ascii="Times New Roman" w:hAnsi="Times New Roman" w:cs="Times New Roman"/>
                <w:b/>
                <w:color w:val="000000" w:themeColor="text1"/>
                <w:sz w:val="24"/>
                <w:szCs w:val="24"/>
              </w:rPr>
              <w:delText>1</w:delText>
            </w:r>
          </w:del>
          <w:ins w:id="264" w:author="Dubravka Flinta" w:date="2022-04-13T09:49:00Z">
            <w:r w:rsidR="00066565">
              <w:rPr>
                <w:rFonts w:ascii="Times New Roman" w:hAnsi="Times New Roman" w:cs="Times New Roman"/>
                <w:b/>
                <w:color w:val="000000" w:themeColor="text1"/>
                <w:sz w:val="24"/>
                <w:szCs w:val="24"/>
              </w:rPr>
              <w:t>2</w:t>
            </w:r>
          </w:ins>
          <w:r w:rsidR="00066565" w:rsidRPr="00F86DB8">
            <w:rPr>
              <w:rFonts w:ascii="Times New Roman" w:hAnsi="Times New Roman" w:cs="Times New Roman"/>
              <w:b/>
              <w:color w:val="000000" w:themeColor="text1"/>
              <w:sz w:val="24"/>
              <w:szCs w:val="24"/>
            </w:rPr>
            <w:t>.0</w:t>
          </w:r>
        </w:p>
      </w:tc>
    </w:tr>
    <w:tr w:rsidR="00086C30" w:rsidRPr="0082745C" w14:paraId="4E07273B" w14:textId="77777777" w:rsidTr="00D95CC2">
      <w:trPr>
        <w:trHeight w:val="345"/>
      </w:trPr>
      <w:tc>
        <w:tcPr>
          <w:tcW w:w="1791" w:type="dxa"/>
          <w:vMerge/>
          <w:tcBorders>
            <w:left w:val="single" w:sz="4" w:space="0" w:color="auto"/>
            <w:bottom w:val="single" w:sz="4" w:space="0" w:color="auto"/>
            <w:right w:val="single" w:sz="4" w:space="0" w:color="auto"/>
          </w:tcBorders>
        </w:tcPr>
        <w:p w14:paraId="58086541" w14:textId="77777777" w:rsidR="00086C30" w:rsidRPr="00F86DB8" w:rsidRDefault="00086C30" w:rsidP="00F86DB8">
          <w:pPr>
            <w:spacing w:after="0"/>
            <w:jc w:val="center"/>
            <w:rPr>
              <w:rFonts w:ascii="Times New Roman" w:hAnsi="Times New Roman" w:cs="Times New Roman"/>
              <w:b/>
              <w:sz w:val="24"/>
              <w:szCs w:val="24"/>
            </w:rPr>
          </w:pPr>
        </w:p>
      </w:tc>
      <w:tc>
        <w:tcPr>
          <w:tcW w:w="3606" w:type="dxa"/>
          <w:vMerge/>
          <w:tcBorders>
            <w:top w:val="single" w:sz="4" w:space="0" w:color="auto"/>
            <w:left w:val="single" w:sz="4" w:space="0" w:color="auto"/>
            <w:bottom w:val="single" w:sz="4" w:space="0" w:color="auto"/>
            <w:right w:val="single" w:sz="4" w:space="0" w:color="auto"/>
          </w:tcBorders>
        </w:tcPr>
        <w:p w14:paraId="55216094" w14:textId="77777777" w:rsidR="00086C30" w:rsidRPr="00F86DB8" w:rsidRDefault="00086C30" w:rsidP="00F86DB8">
          <w:pPr>
            <w:spacing w:after="0"/>
            <w:jc w:val="center"/>
            <w:rPr>
              <w:rFonts w:ascii="Times New Roman" w:hAnsi="Times New Roman" w:cs="Times New Roman"/>
              <w:b/>
              <w:sz w:val="24"/>
              <w:szCs w:val="24"/>
            </w:rPr>
          </w:pPr>
        </w:p>
      </w:tc>
      <w:tc>
        <w:tcPr>
          <w:tcW w:w="2219" w:type="dxa"/>
          <w:tcBorders>
            <w:top w:val="single" w:sz="4" w:space="0" w:color="auto"/>
            <w:left w:val="single" w:sz="4" w:space="0" w:color="auto"/>
            <w:bottom w:val="single" w:sz="4" w:space="0" w:color="auto"/>
            <w:right w:val="single" w:sz="4" w:space="0" w:color="auto"/>
          </w:tcBorders>
          <w:vAlign w:val="center"/>
        </w:tcPr>
        <w:p w14:paraId="7C82F22B" w14:textId="77777777" w:rsidR="00086C30" w:rsidRPr="00F86DB8" w:rsidRDefault="00086C30" w:rsidP="00F86DB8">
          <w:pPr>
            <w:spacing w:after="0"/>
            <w:jc w:val="center"/>
            <w:rPr>
              <w:rFonts w:ascii="Times New Roman" w:hAnsi="Times New Roman" w:cs="Times New Roman"/>
              <w:b/>
              <w:sz w:val="24"/>
              <w:szCs w:val="24"/>
            </w:rPr>
          </w:pPr>
          <w:r w:rsidRPr="00F86DB8">
            <w:rPr>
              <w:rFonts w:ascii="Times New Roman" w:hAnsi="Times New Roman" w:cs="Times New Roman"/>
              <w:b/>
              <w:sz w:val="24"/>
              <w:szCs w:val="24"/>
            </w:rPr>
            <w:t>Pravilo donosi</w:t>
          </w:r>
        </w:p>
      </w:tc>
      <w:tc>
        <w:tcPr>
          <w:tcW w:w="2913" w:type="dxa"/>
          <w:tcBorders>
            <w:top w:val="single" w:sz="4" w:space="0" w:color="auto"/>
            <w:left w:val="single" w:sz="4" w:space="0" w:color="auto"/>
            <w:bottom w:val="single" w:sz="4" w:space="0" w:color="auto"/>
            <w:right w:val="single" w:sz="4" w:space="0" w:color="auto"/>
          </w:tcBorders>
          <w:vAlign w:val="center"/>
        </w:tcPr>
        <w:p w14:paraId="469144BF" w14:textId="77777777" w:rsidR="00086C30" w:rsidRPr="00F86DB8" w:rsidRDefault="00086C30" w:rsidP="00F86DB8">
          <w:pPr>
            <w:spacing w:after="0"/>
            <w:jc w:val="center"/>
            <w:rPr>
              <w:rFonts w:ascii="Times New Roman" w:hAnsi="Times New Roman" w:cs="Times New Roman"/>
              <w:b/>
              <w:sz w:val="24"/>
              <w:szCs w:val="24"/>
            </w:rPr>
          </w:pPr>
          <w:r w:rsidRPr="00F86DB8">
            <w:rPr>
              <w:rFonts w:ascii="Times New Roman" w:hAnsi="Times New Roman" w:cs="Times New Roman"/>
              <w:b/>
              <w:sz w:val="24"/>
              <w:szCs w:val="24"/>
            </w:rPr>
            <w:t>Ministar MFIN</w:t>
          </w:r>
        </w:p>
      </w:tc>
    </w:tr>
  </w:tbl>
  <w:p w14:paraId="1B80FEA8" w14:textId="77777777" w:rsidR="00086C30" w:rsidRDefault="00086C30" w:rsidP="007574A2">
    <w:pPr>
      <w:pStyle w:val="Header"/>
      <w:tabs>
        <w:tab w:val="clear" w:pos="4320"/>
        <w:tab w:val="clear" w:pos="8640"/>
        <w:tab w:val="left" w:pos="3915"/>
      </w:tabs>
    </w:pPr>
    <w:r>
      <w:tab/>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29" w:type="dxa"/>
      <w:tblInd w:w="-162" w:type="dxa"/>
      <w:tblLayout w:type="fixed"/>
      <w:tblLook w:val="01E0" w:firstRow="1" w:lastRow="1" w:firstColumn="1" w:lastColumn="1" w:noHBand="0" w:noVBand="0"/>
    </w:tblPr>
    <w:tblGrid>
      <w:gridCol w:w="1791"/>
      <w:gridCol w:w="3606"/>
      <w:gridCol w:w="2219"/>
      <w:gridCol w:w="2913"/>
    </w:tblGrid>
    <w:tr w:rsidR="00086C30" w:rsidRPr="0082745C" w14:paraId="5504B93A" w14:textId="77777777" w:rsidTr="00D95CC2">
      <w:trPr>
        <w:trHeight w:val="335"/>
      </w:trPr>
      <w:tc>
        <w:tcPr>
          <w:tcW w:w="1791" w:type="dxa"/>
          <w:vMerge w:val="restart"/>
          <w:tcBorders>
            <w:top w:val="single" w:sz="4" w:space="0" w:color="auto"/>
            <w:left w:val="single" w:sz="4" w:space="0" w:color="auto"/>
            <w:right w:val="single" w:sz="4" w:space="0" w:color="auto"/>
          </w:tcBorders>
        </w:tcPr>
        <w:p w14:paraId="078475EA" w14:textId="77777777" w:rsidR="00086C30" w:rsidRPr="00F86DB8" w:rsidRDefault="00086C30" w:rsidP="00AB4D49">
          <w:pPr>
            <w:spacing w:after="0"/>
            <w:ind w:firstLine="18"/>
            <w:jc w:val="center"/>
            <w:rPr>
              <w:rFonts w:ascii="Times New Roman" w:hAnsi="Times New Roman" w:cs="Times New Roman"/>
              <w:b/>
              <w:sz w:val="24"/>
              <w:szCs w:val="24"/>
            </w:rPr>
          </w:pPr>
          <w:r w:rsidRPr="00F86DB8">
            <w:rPr>
              <w:rFonts w:ascii="Times New Roman" w:hAnsi="Times New Roman" w:cs="Times New Roman"/>
              <w:b/>
              <w:sz w:val="24"/>
              <w:szCs w:val="24"/>
            </w:rPr>
            <w:t>Ministarstvo financija</w:t>
          </w:r>
        </w:p>
        <w:p w14:paraId="7FAC51C5" w14:textId="77777777" w:rsidR="00086C30" w:rsidRPr="00F86DB8" w:rsidRDefault="00086C30" w:rsidP="00AB4D49">
          <w:pPr>
            <w:spacing w:after="0"/>
            <w:ind w:firstLine="18"/>
            <w:jc w:val="center"/>
            <w:rPr>
              <w:rFonts w:ascii="Times New Roman" w:hAnsi="Times New Roman" w:cs="Times New Roman"/>
              <w:b/>
              <w:sz w:val="24"/>
              <w:szCs w:val="24"/>
            </w:rPr>
          </w:pPr>
          <w:r w:rsidRPr="00F86DB8">
            <w:rPr>
              <w:rFonts w:ascii="Times New Roman" w:hAnsi="Times New Roman" w:cs="Times New Roman"/>
              <w:b/>
              <w:sz w:val="24"/>
              <w:szCs w:val="24"/>
            </w:rPr>
            <w:t>(MFIN)</w:t>
          </w:r>
        </w:p>
      </w:tc>
      <w:tc>
        <w:tcPr>
          <w:tcW w:w="3606" w:type="dxa"/>
          <w:tcBorders>
            <w:top w:val="single" w:sz="4" w:space="0" w:color="auto"/>
            <w:left w:val="single" w:sz="4" w:space="0" w:color="auto"/>
            <w:bottom w:val="single" w:sz="4" w:space="0" w:color="auto"/>
            <w:right w:val="single" w:sz="4" w:space="0" w:color="auto"/>
          </w:tcBorders>
          <w:vAlign w:val="center"/>
        </w:tcPr>
        <w:p w14:paraId="10C9E283" w14:textId="77777777" w:rsidR="00086C30" w:rsidRPr="00F86DB8" w:rsidRDefault="00086C30" w:rsidP="00AB4D49">
          <w:pPr>
            <w:spacing w:after="0"/>
            <w:ind w:firstLine="18"/>
            <w:jc w:val="center"/>
            <w:rPr>
              <w:rFonts w:ascii="Times New Roman" w:hAnsi="Times New Roman" w:cs="Times New Roman"/>
              <w:b/>
              <w:sz w:val="24"/>
              <w:szCs w:val="24"/>
            </w:rPr>
          </w:pPr>
          <w:r w:rsidRPr="00F86DB8">
            <w:rPr>
              <w:rFonts w:ascii="Times New Roman" w:hAnsi="Times New Roman" w:cs="Times New Roman"/>
              <w:b/>
              <w:sz w:val="24"/>
              <w:szCs w:val="24"/>
            </w:rPr>
            <w:t>PRAVILA NPOO</w:t>
          </w:r>
        </w:p>
      </w:tc>
      <w:tc>
        <w:tcPr>
          <w:tcW w:w="2219" w:type="dxa"/>
          <w:tcBorders>
            <w:top w:val="single" w:sz="4" w:space="0" w:color="auto"/>
            <w:left w:val="single" w:sz="4" w:space="0" w:color="auto"/>
            <w:bottom w:val="single" w:sz="4" w:space="0" w:color="auto"/>
            <w:right w:val="single" w:sz="4" w:space="0" w:color="auto"/>
          </w:tcBorders>
          <w:vAlign w:val="center"/>
        </w:tcPr>
        <w:p w14:paraId="2C037D74" w14:textId="77777777" w:rsidR="00086C30" w:rsidRPr="00F86DB8" w:rsidRDefault="00086C30" w:rsidP="00AB4D49">
          <w:pPr>
            <w:spacing w:after="0"/>
            <w:ind w:firstLine="18"/>
            <w:jc w:val="center"/>
            <w:rPr>
              <w:rFonts w:ascii="Times New Roman" w:hAnsi="Times New Roman" w:cs="Times New Roman"/>
              <w:b/>
              <w:sz w:val="24"/>
              <w:szCs w:val="24"/>
            </w:rPr>
          </w:pPr>
          <w:r w:rsidRPr="00F86DB8">
            <w:rPr>
              <w:rFonts w:ascii="Times New Roman" w:hAnsi="Times New Roman" w:cs="Times New Roman"/>
              <w:b/>
              <w:sz w:val="24"/>
              <w:szCs w:val="24"/>
            </w:rPr>
            <w:t>Pravilo br.</w:t>
          </w:r>
        </w:p>
      </w:tc>
      <w:tc>
        <w:tcPr>
          <w:tcW w:w="2913" w:type="dxa"/>
          <w:tcBorders>
            <w:top w:val="single" w:sz="4" w:space="0" w:color="auto"/>
            <w:left w:val="single" w:sz="4" w:space="0" w:color="auto"/>
            <w:bottom w:val="single" w:sz="4" w:space="0" w:color="auto"/>
            <w:right w:val="single" w:sz="4" w:space="0" w:color="auto"/>
          </w:tcBorders>
        </w:tcPr>
        <w:p w14:paraId="1CF09805" w14:textId="77777777" w:rsidR="00086C30" w:rsidRPr="00F86DB8" w:rsidRDefault="00086C30" w:rsidP="00AB4D49">
          <w:pPr>
            <w:spacing w:after="0"/>
            <w:ind w:firstLine="18"/>
            <w:jc w:val="center"/>
            <w:rPr>
              <w:rFonts w:ascii="Times New Roman" w:hAnsi="Times New Roman" w:cs="Times New Roman"/>
              <w:b/>
              <w:sz w:val="24"/>
              <w:szCs w:val="24"/>
            </w:rPr>
          </w:pPr>
          <w:r>
            <w:rPr>
              <w:rFonts w:ascii="Times New Roman" w:hAnsi="Times New Roman" w:cs="Times New Roman"/>
              <w:b/>
              <w:sz w:val="24"/>
              <w:szCs w:val="24"/>
            </w:rPr>
            <w:t>07</w:t>
          </w:r>
        </w:p>
      </w:tc>
    </w:tr>
    <w:tr w:rsidR="00086C30" w:rsidRPr="0082745C" w14:paraId="500C2314" w14:textId="77777777" w:rsidTr="00D95CC2">
      <w:trPr>
        <w:trHeight w:val="142"/>
      </w:trPr>
      <w:tc>
        <w:tcPr>
          <w:tcW w:w="1791" w:type="dxa"/>
          <w:vMerge/>
          <w:tcBorders>
            <w:left w:val="single" w:sz="4" w:space="0" w:color="auto"/>
            <w:right w:val="single" w:sz="4" w:space="0" w:color="auto"/>
          </w:tcBorders>
        </w:tcPr>
        <w:p w14:paraId="3142D5DD" w14:textId="77777777" w:rsidR="00086C30" w:rsidRPr="00F86DB8" w:rsidRDefault="00086C30" w:rsidP="00AB4D49">
          <w:pPr>
            <w:spacing w:after="0"/>
            <w:jc w:val="center"/>
            <w:rPr>
              <w:rFonts w:ascii="Times New Roman" w:hAnsi="Times New Roman" w:cs="Times New Roman"/>
              <w:b/>
              <w:sz w:val="24"/>
              <w:szCs w:val="24"/>
            </w:rPr>
          </w:pPr>
        </w:p>
      </w:tc>
      <w:tc>
        <w:tcPr>
          <w:tcW w:w="3606" w:type="dxa"/>
          <w:vMerge w:val="restart"/>
          <w:tcBorders>
            <w:top w:val="single" w:sz="4" w:space="0" w:color="auto"/>
            <w:left w:val="single" w:sz="4" w:space="0" w:color="auto"/>
            <w:bottom w:val="single" w:sz="4" w:space="0" w:color="auto"/>
            <w:right w:val="single" w:sz="4" w:space="0" w:color="auto"/>
          </w:tcBorders>
          <w:vAlign w:val="center"/>
        </w:tcPr>
        <w:p w14:paraId="6C13596C" w14:textId="4724102C" w:rsidR="00086C30" w:rsidRPr="00F86DB8" w:rsidRDefault="00086C30" w:rsidP="00AB4D49">
          <w:pPr>
            <w:spacing w:after="0"/>
            <w:jc w:val="center"/>
            <w:rPr>
              <w:rFonts w:ascii="Times New Roman" w:hAnsi="Times New Roman" w:cs="Times New Roman"/>
              <w:b/>
              <w:sz w:val="24"/>
              <w:szCs w:val="24"/>
            </w:rPr>
          </w:pPr>
          <w:r>
            <w:rPr>
              <w:rFonts w:ascii="Times New Roman" w:hAnsi="Times New Roman" w:cs="Times New Roman"/>
              <w:b/>
              <w:sz w:val="24"/>
              <w:szCs w:val="24"/>
            </w:rPr>
            <w:t>Nepravilnosti</w:t>
          </w:r>
        </w:p>
        <w:p w14:paraId="3D5A71C8" w14:textId="77777777" w:rsidR="00086C30" w:rsidRPr="00F86DB8" w:rsidRDefault="00086C30" w:rsidP="00AB4D49">
          <w:pPr>
            <w:spacing w:after="0"/>
            <w:jc w:val="center"/>
            <w:rPr>
              <w:rFonts w:ascii="Times New Roman" w:hAnsi="Times New Roman" w:cs="Times New Roman"/>
              <w:b/>
              <w:sz w:val="24"/>
              <w:szCs w:val="24"/>
            </w:rPr>
          </w:pPr>
        </w:p>
      </w:tc>
      <w:tc>
        <w:tcPr>
          <w:tcW w:w="2219" w:type="dxa"/>
          <w:tcBorders>
            <w:top w:val="single" w:sz="4" w:space="0" w:color="auto"/>
            <w:left w:val="single" w:sz="4" w:space="0" w:color="auto"/>
            <w:bottom w:val="single" w:sz="4" w:space="0" w:color="auto"/>
            <w:right w:val="single" w:sz="4" w:space="0" w:color="auto"/>
          </w:tcBorders>
          <w:vAlign w:val="center"/>
        </w:tcPr>
        <w:p w14:paraId="51CBCEB6" w14:textId="77777777" w:rsidR="00086C30" w:rsidRPr="00F86DB8" w:rsidRDefault="00086C30" w:rsidP="00AB4D49">
          <w:pPr>
            <w:spacing w:after="0"/>
            <w:jc w:val="center"/>
            <w:rPr>
              <w:rFonts w:ascii="Times New Roman" w:hAnsi="Times New Roman" w:cs="Times New Roman"/>
              <w:b/>
              <w:sz w:val="24"/>
              <w:szCs w:val="24"/>
            </w:rPr>
          </w:pPr>
          <w:r w:rsidRPr="00F86DB8">
            <w:rPr>
              <w:rFonts w:ascii="Times New Roman" w:hAnsi="Times New Roman" w:cs="Times New Roman"/>
              <w:b/>
              <w:sz w:val="24"/>
              <w:szCs w:val="24"/>
            </w:rPr>
            <w:t xml:space="preserve">Datum </w:t>
          </w:r>
        </w:p>
      </w:tc>
      <w:tc>
        <w:tcPr>
          <w:tcW w:w="2913" w:type="dxa"/>
          <w:tcBorders>
            <w:top w:val="single" w:sz="4" w:space="0" w:color="auto"/>
            <w:left w:val="single" w:sz="4" w:space="0" w:color="auto"/>
            <w:bottom w:val="single" w:sz="4" w:space="0" w:color="auto"/>
            <w:right w:val="single" w:sz="4" w:space="0" w:color="auto"/>
          </w:tcBorders>
        </w:tcPr>
        <w:p w14:paraId="12C5F9C8" w14:textId="3B8A6585" w:rsidR="00086C30" w:rsidRPr="00F86DB8" w:rsidRDefault="003A53BF" w:rsidP="00066565">
          <w:pPr>
            <w:spacing w:after="0"/>
            <w:jc w:val="center"/>
            <w:rPr>
              <w:rFonts w:ascii="Times New Roman" w:hAnsi="Times New Roman" w:cs="Times New Roman"/>
              <w:b/>
              <w:sz w:val="24"/>
              <w:szCs w:val="24"/>
            </w:rPr>
          </w:pPr>
          <w:del w:id="265" w:author="Dubravka Flinta" w:date="2022-04-13T09:49:00Z">
            <w:r w:rsidRPr="00F86DB8">
              <w:rPr>
                <w:rFonts w:ascii="Times New Roman" w:hAnsi="Times New Roman" w:cs="Times New Roman"/>
                <w:b/>
                <w:sz w:val="24"/>
                <w:szCs w:val="24"/>
              </w:rPr>
              <w:delText>Prosinac</w:delText>
            </w:r>
            <w:r w:rsidRPr="00F86DB8">
              <w:rPr>
                <w:rFonts w:ascii="Times New Roman" w:hAnsi="Times New Roman" w:cs="Times New Roman"/>
                <w:b/>
                <w:bCs/>
                <w:kern w:val="32"/>
                <w:sz w:val="24"/>
                <w:szCs w:val="24"/>
              </w:rPr>
              <w:delText xml:space="preserve"> 2021.</w:delText>
            </w:r>
          </w:del>
          <w:ins w:id="266" w:author="Dubravka Flinta" w:date="2022-04-13T09:49:00Z">
            <w:r w:rsidR="00066565">
              <w:rPr>
                <w:rFonts w:ascii="Times New Roman" w:hAnsi="Times New Roman"/>
                <w:b/>
                <w:bCs/>
                <w:kern w:val="32"/>
                <w:sz w:val="24"/>
                <w:szCs w:val="24"/>
              </w:rPr>
              <w:t xml:space="preserve">Travanj </w:t>
            </w:r>
            <w:r w:rsidR="00086C30" w:rsidRPr="00F86DB8">
              <w:rPr>
                <w:rFonts w:ascii="Times New Roman" w:hAnsi="Times New Roman" w:cs="Times New Roman"/>
                <w:b/>
                <w:bCs/>
                <w:kern w:val="32"/>
                <w:sz w:val="24"/>
                <w:szCs w:val="24"/>
              </w:rPr>
              <w:t>202</w:t>
            </w:r>
            <w:r w:rsidR="00066565">
              <w:rPr>
                <w:rFonts w:ascii="Times New Roman" w:hAnsi="Times New Roman" w:cs="Times New Roman"/>
                <w:b/>
                <w:bCs/>
                <w:kern w:val="32"/>
                <w:sz w:val="24"/>
                <w:szCs w:val="24"/>
              </w:rPr>
              <w:t>2</w:t>
            </w:r>
            <w:r w:rsidR="00086C30" w:rsidRPr="00F86DB8">
              <w:rPr>
                <w:rFonts w:ascii="Times New Roman" w:hAnsi="Times New Roman" w:cs="Times New Roman"/>
                <w:b/>
                <w:bCs/>
                <w:kern w:val="32"/>
                <w:sz w:val="24"/>
                <w:szCs w:val="24"/>
              </w:rPr>
              <w:t>.</w:t>
            </w:r>
          </w:ins>
        </w:p>
      </w:tc>
    </w:tr>
    <w:tr w:rsidR="00086C30" w:rsidRPr="0082745C" w14:paraId="50B0CEF0" w14:textId="77777777" w:rsidTr="00D95CC2">
      <w:trPr>
        <w:trHeight w:val="142"/>
      </w:trPr>
      <w:tc>
        <w:tcPr>
          <w:tcW w:w="1791" w:type="dxa"/>
          <w:vMerge/>
          <w:tcBorders>
            <w:left w:val="single" w:sz="4" w:space="0" w:color="auto"/>
            <w:right w:val="single" w:sz="4" w:space="0" w:color="auto"/>
          </w:tcBorders>
        </w:tcPr>
        <w:p w14:paraId="7CAAA3A8" w14:textId="77777777" w:rsidR="00086C30" w:rsidRPr="00F86DB8" w:rsidRDefault="00086C30" w:rsidP="00AB4D49">
          <w:pPr>
            <w:spacing w:after="0"/>
            <w:jc w:val="center"/>
            <w:rPr>
              <w:rFonts w:ascii="Times New Roman" w:hAnsi="Times New Roman" w:cs="Times New Roman"/>
              <w:b/>
              <w:sz w:val="24"/>
              <w:szCs w:val="24"/>
            </w:rPr>
          </w:pPr>
        </w:p>
      </w:tc>
      <w:tc>
        <w:tcPr>
          <w:tcW w:w="3606" w:type="dxa"/>
          <w:vMerge/>
          <w:tcBorders>
            <w:top w:val="single" w:sz="4" w:space="0" w:color="auto"/>
            <w:left w:val="single" w:sz="4" w:space="0" w:color="auto"/>
            <w:bottom w:val="single" w:sz="4" w:space="0" w:color="auto"/>
            <w:right w:val="single" w:sz="4" w:space="0" w:color="auto"/>
          </w:tcBorders>
        </w:tcPr>
        <w:p w14:paraId="39556BBA" w14:textId="77777777" w:rsidR="00086C30" w:rsidRPr="00F86DB8" w:rsidRDefault="00086C30" w:rsidP="00AB4D49">
          <w:pPr>
            <w:spacing w:after="0"/>
            <w:jc w:val="center"/>
            <w:rPr>
              <w:rFonts w:ascii="Times New Roman" w:hAnsi="Times New Roman" w:cs="Times New Roman"/>
              <w:b/>
              <w:sz w:val="24"/>
              <w:szCs w:val="24"/>
            </w:rPr>
          </w:pPr>
        </w:p>
      </w:tc>
      <w:tc>
        <w:tcPr>
          <w:tcW w:w="2219" w:type="dxa"/>
          <w:tcBorders>
            <w:top w:val="single" w:sz="4" w:space="0" w:color="auto"/>
            <w:left w:val="single" w:sz="4" w:space="0" w:color="auto"/>
            <w:bottom w:val="single" w:sz="4" w:space="0" w:color="auto"/>
            <w:right w:val="single" w:sz="4" w:space="0" w:color="auto"/>
          </w:tcBorders>
          <w:vAlign w:val="center"/>
        </w:tcPr>
        <w:p w14:paraId="1D12969D" w14:textId="77777777" w:rsidR="00086C30" w:rsidRPr="00F86DB8" w:rsidRDefault="00086C30" w:rsidP="00AB4D49">
          <w:pPr>
            <w:spacing w:after="0"/>
            <w:jc w:val="center"/>
            <w:rPr>
              <w:rFonts w:ascii="Times New Roman" w:hAnsi="Times New Roman" w:cs="Times New Roman"/>
              <w:b/>
              <w:sz w:val="24"/>
              <w:szCs w:val="24"/>
            </w:rPr>
          </w:pPr>
          <w:r w:rsidRPr="00F86DB8">
            <w:rPr>
              <w:rFonts w:ascii="Times New Roman" w:hAnsi="Times New Roman" w:cs="Times New Roman"/>
              <w:b/>
              <w:sz w:val="24"/>
              <w:szCs w:val="24"/>
            </w:rPr>
            <w:t>Verzija</w:t>
          </w:r>
        </w:p>
      </w:tc>
      <w:tc>
        <w:tcPr>
          <w:tcW w:w="2913" w:type="dxa"/>
          <w:tcBorders>
            <w:top w:val="single" w:sz="4" w:space="0" w:color="auto"/>
            <w:left w:val="single" w:sz="4" w:space="0" w:color="auto"/>
            <w:bottom w:val="single" w:sz="4" w:space="0" w:color="auto"/>
            <w:right w:val="single" w:sz="4" w:space="0" w:color="auto"/>
          </w:tcBorders>
        </w:tcPr>
        <w:p w14:paraId="6D28C8EB" w14:textId="47657782" w:rsidR="00086C30" w:rsidRPr="00F86DB8" w:rsidRDefault="003A53BF" w:rsidP="00066565">
          <w:pPr>
            <w:spacing w:after="0"/>
            <w:jc w:val="center"/>
            <w:rPr>
              <w:rFonts w:ascii="Times New Roman" w:hAnsi="Times New Roman" w:cs="Times New Roman"/>
              <w:b/>
              <w:sz w:val="24"/>
              <w:szCs w:val="24"/>
            </w:rPr>
          </w:pPr>
          <w:del w:id="267" w:author="Dubravka Flinta" w:date="2022-04-13T09:49:00Z">
            <w:r w:rsidRPr="00F86DB8">
              <w:rPr>
                <w:rFonts w:ascii="Times New Roman" w:hAnsi="Times New Roman" w:cs="Times New Roman"/>
                <w:b/>
                <w:color w:val="000000" w:themeColor="text1"/>
                <w:sz w:val="24"/>
                <w:szCs w:val="24"/>
              </w:rPr>
              <w:delText>1</w:delText>
            </w:r>
          </w:del>
          <w:ins w:id="268" w:author="Dubravka Flinta" w:date="2022-04-13T09:49:00Z">
            <w:r w:rsidR="00066565">
              <w:rPr>
                <w:rFonts w:ascii="Times New Roman" w:hAnsi="Times New Roman" w:cs="Times New Roman"/>
                <w:b/>
                <w:color w:val="000000" w:themeColor="text1"/>
                <w:sz w:val="24"/>
                <w:szCs w:val="24"/>
              </w:rPr>
              <w:t>2</w:t>
            </w:r>
          </w:ins>
          <w:r w:rsidR="00086C30" w:rsidRPr="00F86DB8">
            <w:rPr>
              <w:rFonts w:ascii="Times New Roman" w:hAnsi="Times New Roman" w:cs="Times New Roman"/>
              <w:b/>
              <w:color w:val="000000" w:themeColor="text1"/>
              <w:sz w:val="24"/>
              <w:szCs w:val="24"/>
            </w:rPr>
            <w:t>.0</w:t>
          </w:r>
        </w:p>
      </w:tc>
    </w:tr>
    <w:tr w:rsidR="00086C30" w:rsidRPr="0082745C" w14:paraId="7C27B63B" w14:textId="77777777" w:rsidTr="00D95CC2">
      <w:trPr>
        <w:trHeight w:val="345"/>
      </w:trPr>
      <w:tc>
        <w:tcPr>
          <w:tcW w:w="1791" w:type="dxa"/>
          <w:vMerge/>
          <w:tcBorders>
            <w:left w:val="single" w:sz="4" w:space="0" w:color="auto"/>
            <w:bottom w:val="single" w:sz="4" w:space="0" w:color="auto"/>
            <w:right w:val="single" w:sz="4" w:space="0" w:color="auto"/>
          </w:tcBorders>
        </w:tcPr>
        <w:p w14:paraId="29FFB8DC" w14:textId="77777777" w:rsidR="00086C30" w:rsidRPr="00F86DB8" w:rsidRDefault="00086C30" w:rsidP="00AB4D49">
          <w:pPr>
            <w:spacing w:after="0"/>
            <w:jc w:val="center"/>
            <w:rPr>
              <w:rFonts w:ascii="Times New Roman" w:hAnsi="Times New Roman" w:cs="Times New Roman"/>
              <w:b/>
              <w:sz w:val="24"/>
              <w:szCs w:val="24"/>
            </w:rPr>
          </w:pPr>
        </w:p>
      </w:tc>
      <w:tc>
        <w:tcPr>
          <w:tcW w:w="3606" w:type="dxa"/>
          <w:vMerge/>
          <w:tcBorders>
            <w:top w:val="single" w:sz="4" w:space="0" w:color="auto"/>
            <w:left w:val="single" w:sz="4" w:space="0" w:color="auto"/>
            <w:bottom w:val="single" w:sz="4" w:space="0" w:color="auto"/>
            <w:right w:val="single" w:sz="4" w:space="0" w:color="auto"/>
          </w:tcBorders>
        </w:tcPr>
        <w:p w14:paraId="5263AA6F" w14:textId="77777777" w:rsidR="00086C30" w:rsidRPr="00F86DB8" w:rsidRDefault="00086C30" w:rsidP="00AB4D49">
          <w:pPr>
            <w:spacing w:after="0"/>
            <w:jc w:val="center"/>
            <w:rPr>
              <w:rFonts w:ascii="Times New Roman" w:hAnsi="Times New Roman" w:cs="Times New Roman"/>
              <w:b/>
              <w:sz w:val="24"/>
              <w:szCs w:val="24"/>
            </w:rPr>
          </w:pPr>
        </w:p>
      </w:tc>
      <w:tc>
        <w:tcPr>
          <w:tcW w:w="2219" w:type="dxa"/>
          <w:tcBorders>
            <w:top w:val="single" w:sz="4" w:space="0" w:color="auto"/>
            <w:left w:val="single" w:sz="4" w:space="0" w:color="auto"/>
            <w:bottom w:val="single" w:sz="4" w:space="0" w:color="auto"/>
            <w:right w:val="single" w:sz="4" w:space="0" w:color="auto"/>
          </w:tcBorders>
          <w:vAlign w:val="center"/>
        </w:tcPr>
        <w:p w14:paraId="548E4E59" w14:textId="77777777" w:rsidR="00086C30" w:rsidRPr="00F86DB8" w:rsidRDefault="00086C30" w:rsidP="00AB4D49">
          <w:pPr>
            <w:spacing w:after="0"/>
            <w:jc w:val="center"/>
            <w:rPr>
              <w:rFonts w:ascii="Times New Roman" w:hAnsi="Times New Roman" w:cs="Times New Roman"/>
              <w:b/>
              <w:sz w:val="24"/>
              <w:szCs w:val="24"/>
            </w:rPr>
          </w:pPr>
          <w:r w:rsidRPr="00F86DB8">
            <w:rPr>
              <w:rFonts w:ascii="Times New Roman" w:hAnsi="Times New Roman" w:cs="Times New Roman"/>
              <w:b/>
              <w:sz w:val="24"/>
              <w:szCs w:val="24"/>
            </w:rPr>
            <w:t>Pravilo donosi</w:t>
          </w:r>
        </w:p>
      </w:tc>
      <w:tc>
        <w:tcPr>
          <w:tcW w:w="2913" w:type="dxa"/>
          <w:tcBorders>
            <w:top w:val="single" w:sz="4" w:space="0" w:color="auto"/>
            <w:left w:val="single" w:sz="4" w:space="0" w:color="auto"/>
            <w:bottom w:val="single" w:sz="4" w:space="0" w:color="auto"/>
            <w:right w:val="single" w:sz="4" w:space="0" w:color="auto"/>
          </w:tcBorders>
          <w:vAlign w:val="center"/>
        </w:tcPr>
        <w:p w14:paraId="726086FE" w14:textId="77777777" w:rsidR="00086C30" w:rsidRPr="00F86DB8" w:rsidRDefault="00086C30" w:rsidP="00AB4D49">
          <w:pPr>
            <w:spacing w:after="0"/>
            <w:jc w:val="center"/>
            <w:rPr>
              <w:rFonts w:ascii="Times New Roman" w:hAnsi="Times New Roman" w:cs="Times New Roman"/>
              <w:b/>
              <w:sz w:val="24"/>
              <w:szCs w:val="24"/>
            </w:rPr>
          </w:pPr>
          <w:r w:rsidRPr="00F86DB8">
            <w:rPr>
              <w:rFonts w:ascii="Times New Roman" w:hAnsi="Times New Roman" w:cs="Times New Roman"/>
              <w:b/>
              <w:sz w:val="24"/>
              <w:szCs w:val="24"/>
            </w:rPr>
            <w:t>Ministar MFIN</w:t>
          </w:r>
        </w:p>
      </w:tc>
    </w:tr>
  </w:tbl>
  <w:p w14:paraId="05F12CFE" w14:textId="77777777" w:rsidR="00086C30" w:rsidRDefault="00086C3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95C89C06"/>
    <w:lvl w:ilvl="0">
      <w:start w:val="1"/>
      <w:numFmt w:val="decimal"/>
      <w:lvlText w:val="%1.0"/>
      <w:lvlJc w:val="left"/>
      <w:pPr>
        <w:ind w:left="1758" w:hanging="624"/>
      </w:pPr>
    </w:lvl>
    <w:lvl w:ilvl="1">
      <w:start w:val="1"/>
      <w:numFmt w:val="decimal"/>
      <w:lvlText w:val="%1.%2"/>
      <w:lvlJc w:val="left"/>
      <w:pPr>
        <w:ind w:left="1334" w:hanging="624"/>
      </w:pPr>
    </w:lvl>
    <w:lvl w:ilvl="2">
      <w:start w:val="1"/>
      <w:numFmt w:val="decimal"/>
      <w:lvlText w:val="%1.%2.%3"/>
      <w:lvlJc w:val="left"/>
      <w:pPr>
        <w:ind w:left="2610" w:hanging="908"/>
      </w:pPr>
      <w:rPr>
        <w:rFonts w:ascii="Times New Roman" w:hAnsi="Times New Roman" w:cs="Times New Roman" w:hint="default"/>
        <w:b w:val="0"/>
        <w:sz w:val="24"/>
        <w:szCs w:val="24"/>
      </w:rPr>
    </w:lvl>
    <w:lvl w:ilvl="3">
      <w:start w:val="1"/>
      <w:numFmt w:val="decimal"/>
      <w:lvlText w:val="%1.%2.%3.%4"/>
      <w:lvlJc w:val="left"/>
      <w:pPr>
        <w:ind w:left="3119" w:hanging="1134"/>
      </w:pPr>
      <w:rPr>
        <w:b w:val="0"/>
      </w:rPr>
    </w:lvl>
    <w:lvl w:ilvl="4">
      <w:start w:val="1"/>
      <w:numFmt w:val="decimal"/>
      <w:lvlText w:val="%1.%2.%3.%4.%5."/>
      <w:lvlJc w:val="left"/>
      <w:pPr>
        <w:ind w:left="3077" w:hanging="357"/>
      </w:pPr>
      <w:rPr>
        <w:rFonts w:cs="Times New Roman" w:hint="default"/>
        <w:b w:val="0"/>
      </w:rPr>
    </w:lvl>
    <w:lvl w:ilvl="5">
      <w:start w:val="1"/>
      <w:numFmt w:val="decimal"/>
      <w:lvlText w:val="%1.%2.%3.%4.%5.%6."/>
      <w:lvlJc w:val="left"/>
      <w:pPr>
        <w:ind w:left="3757" w:hanging="357"/>
      </w:pPr>
      <w:rPr>
        <w:rFonts w:cs="Times New Roman" w:hint="default"/>
      </w:rPr>
    </w:lvl>
    <w:lvl w:ilvl="6">
      <w:start w:val="1"/>
      <w:numFmt w:val="decimal"/>
      <w:lvlText w:val="%1.%2.%3.%4.%5.%6.%7."/>
      <w:lvlJc w:val="left"/>
      <w:pPr>
        <w:ind w:left="4437" w:hanging="357"/>
      </w:pPr>
      <w:rPr>
        <w:rFonts w:cs="Times New Roman" w:hint="default"/>
      </w:rPr>
    </w:lvl>
    <w:lvl w:ilvl="7">
      <w:start w:val="1"/>
      <w:numFmt w:val="decimal"/>
      <w:lvlText w:val="%1.%2.%3.%4.%5.%6.%7.%8."/>
      <w:lvlJc w:val="left"/>
      <w:pPr>
        <w:ind w:left="5117" w:hanging="357"/>
      </w:pPr>
      <w:rPr>
        <w:rFonts w:cs="Times New Roman" w:hint="default"/>
      </w:rPr>
    </w:lvl>
    <w:lvl w:ilvl="8">
      <w:start w:val="1"/>
      <w:numFmt w:val="decimal"/>
      <w:lvlText w:val="%1.%2.%3.%4.%5.%6.%7.%8.%9."/>
      <w:lvlJc w:val="left"/>
      <w:pPr>
        <w:ind w:left="5797" w:hanging="357"/>
      </w:pPr>
      <w:rPr>
        <w:rFonts w:cs="Times New Roman" w:hint="default"/>
      </w:rPr>
    </w:lvl>
  </w:abstractNum>
  <w:abstractNum w:abstractNumId="1" w15:restartNumberingAfterBreak="0">
    <w:nsid w:val="0C27773C"/>
    <w:multiLevelType w:val="hybridMultilevel"/>
    <w:tmpl w:val="71B00AEE"/>
    <w:lvl w:ilvl="0" w:tplc="3AA65C3A">
      <w:start w:val="3"/>
      <w:numFmt w:val="bullet"/>
      <w:pStyle w:val="ListParagraph2"/>
      <w:lvlText w:val="-"/>
      <w:lvlJc w:val="left"/>
      <w:pPr>
        <w:ind w:left="720" w:hanging="360"/>
      </w:pPr>
      <w:rPr>
        <w:rFonts w:ascii="Times New Roman" w:eastAsia="Calibri" w:hAnsi="Times New Roman" w:cs="Times New Roman"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13450174"/>
    <w:multiLevelType w:val="hybridMultilevel"/>
    <w:tmpl w:val="D8EC651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15:restartNumberingAfterBreak="0">
    <w:nsid w:val="1ACB23A7"/>
    <w:multiLevelType w:val="hybridMultilevel"/>
    <w:tmpl w:val="06427CA2"/>
    <w:lvl w:ilvl="0" w:tplc="430C9F00">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15:restartNumberingAfterBreak="0">
    <w:nsid w:val="1C494EE1"/>
    <w:multiLevelType w:val="hybridMultilevel"/>
    <w:tmpl w:val="EA78C56E"/>
    <w:lvl w:ilvl="0" w:tplc="25082C4C">
      <w:numFmt w:val="bullet"/>
      <w:lvlText w:val="-"/>
      <w:lvlJc w:val="left"/>
      <w:pPr>
        <w:ind w:left="720" w:hanging="360"/>
      </w:pPr>
      <w:rPr>
        <w:rFonts w:ascii="Lucida Sans Unicode" w:eastAsia="Times New Roman" w:hAnsi="Lucida Sans Unicode" w:cs="Lucida Sans Unicode"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 w15:restartNumberingAfterBreak="0">
    <w:nsid w:val="24464EE6"/>
    <w:multiLevelType w:val="hybridMultilevel"/>
    <w:tmpl w:val="8708D73E"/>
    <w:lvl w:ilvl="0" w:tplc="25082C4C">
      <w:numFmt w:val="bullet"/>
      <w:lvlText w:val="-"/>
      <w:lvlJc w:val="left"/>
      <w:pPr>
        <w:ind w:left="720" w:hanging="360"/>
      </w:pPr>
      <w:rPr>
        <w:rFonts w:ascii="Lucida Sans Unicode" w:eastAsia="Times New Roman" w:hAnsi="Lucida Sans Unicode" w:cs="Lucida Sans Unicode"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15:restartNumberingAfterBreak="0">
    <w:nsid w:val="2820042C"/>
    <w:multiLevelType w:val="hybridMultilevel"/>
    <w:tmpl w:val="7D849866"/>
    <w:lvl w:ilvl="0" w:tplc="25082C4C">
      <w:numFmt w:val="bullet"/>
      <w:lvlText w:val="-"/>
      <w:lvlJc w:val="left"/>
      <w:pPr>
        <w:ind w:left="720" w:hanging="360"/>
      </w:pPr>
      <w:rPr>
        <w:rFonts w:ascii="Lucida Sans Unicode" w:eastAsia="Times New Roman" w:hAnsi="Lucida Sans Unicode" w:cs="Lucida Sans Unicode"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15:restartNumberingAfterBreak="0">
    <w:nsid w:val="3A465E9A"/>
    <w:multiLevelType w:val="hybridMultilevel"/>
    <w:tmpl w:val="19C84C4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3FB42AB8"/>
    <w:multiLevelType w:val="hybridMultilevel"/>
    <w:tmpl w:val="FD068394"/>
    <w:lvl w:ilvl="0" w:tplc="8362E3D6">
      <w:start w:val="37"/>
      <w:numFmt w:val="bullet"/>
      <w:lvlText w:val="-"/>
      <w:lvlJc w:val="left"/>
      <w:pPr>
        <w:ind w:left="720" w:hanging="360"/>
      </w:pPr>
      <w:rPr>
        <w:rFonts w:ascii="Calibri" w:eastAsiaTheme="minorHAns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 w15:restartNumberingAfterBreak="0">
    <w:nsid w:val="44827EC3"/>
    <w:multiLevelType w:val="hybridMultilevel"/>
    <w:tmpl w:val="04268068"/>
    <w:lvl w:ilvl="0" w:tplc="041A000F">
      <w:start w:val="5"/>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463B790E"/>
    <w:multiLevelType w:val="multilevel"/>
    <w:tmpl w:val="9D3CA986"/>
    <w:lvl w:ilvl="0">
      <w:start w:val="3"/>
      <w:numFmt w:val="decimal"/>
      <w:lvlText w:val="%1."/>
      <w:lvlJc w:val="left"/>
      <w:pPr>
        <w:ind w:left="360" w:hanging="360"/>
      </w:pPr>
      <w:rPr>
        <w:rFonts w:hint="default"/>
      </w:rPr>
    </w:lvl>
    <w:lvl w:ilvl="1">
      <w:start w:val="2"/>
      <w:numFmt w:val="decimal"/>
      <w:lvlText w:val="%1.%2."/>
      <w:lvlJc w:val="left"/>
      <w:pPr>
        <w:ind w:left="1704" w:hanging="360"/>
      </w:pPr>
      <w:rPr>
        <w:rFonts w:hint="default"/>
      </w:rPr>
    </w:lvl>
    <w:lvl w:ilvl="2">
      <w:start w:val="1"/>
      <w:numFmt w:val="decimal"/>
      <w:lvlText w:val="%1.%2.%3."/>
      <w:lvlJc w:val="left"/>
      <w:pPr>
        <w:ind w:left="3408" w:hanging="720"/>
      </w:pPr>
      <w:rPr>
        <w:rFonts w:hint="default"/>
      </w:rPr>
    </w:lvl>
    <w:lvl w:ilvl="3">
      <w:start w:val="1"/>
      <w:numFmt w:val="decimal"/>
      <w:lvlText w:val="%1.%2.%3.%4."/>
      <w:lvlJc w:val="left"/>
      <w:pPr>
        <w:ind w:left="4752" w:hanging="720"/>
      </w:pPr>
      <w:rPr>
        <w:rFonts w:hint="default"/>
      </w:rPr>
    </w:lvl>
    <w:lvl w:ilvl="4">
      <w:start w:val="1"/>
      <w:numFmt w:val="decimal"/>
      <w:lvlText w:val="%1.%2.%3.%4.%5."/>
      <w:lvlJc w:val="left"/>
      <w:pPr>
        <w:ind w:left="6456" w:hanging="1080"/>
      </w:pPr>
      <w:rPr>
        <w:rFonts w:hint="default"/>
      </w:rPr>
    </w:lvl>
    <w:lvl w:ilvl="5">
      <w:start w:val="1"/>
      <w:numFmt w:val="decimal"/>
      <w:lvlText w:val="%1.%2.%3.%4.%5.%6."/>
      <w:lvlJc w:val="left"/>
      <w:pPr>
        <w:ind w:left="7800" w:hanging="1080"/>
      </w:pPr>
      <w:rPr>
        <w:rFonts w:hint="default"/>
      </w:rPr>
    </w:lvl>
    <w:lvl w:ilvl="6">
      <w:start w:val="1"/>
      <w:numFmt w:val="decimal"/>
      <w:lvlText w:val="%1.%2.%3.%4.%5.%6.%7."/>
      <w:lvlJc w:val="left"/>
      <w:pPr>
        <w:ind w:left="9504" w:hanging="1440"/>
      </w:pPr>
      <w:rPr>
        <w:rFonts w:hint="default"/>
      </w:rPr>
    </w:lvl>
    <w:lvl w:ilvl="7">
      <w:start w:val="1"/>
      <w:numFmt w:val="decimal"/>
      <w:lvlText w:val="%1.%2.%3.%4.%5.%6.%7.%8."/>
      <w:lvlJc w:val="left"/>
      <w:pPr>
        <w:ind w:left="10848" w:hanging="1440"/>
      </w:pPr>
      <w:rPr>
        <w:rFonts w:hint="default"/>
      </w:rPr>
    </w:lvl>
    <w:lvl w:ilvl="8">
      <w:start w:val="1"/>
      <w:numFmt w:val="decimal"/>
      <w:lvlText w:val="%1.%2.%3.%4.%5.%6.%7.%8.%9."/>
      <w:lvlJc w:val="left"/>
      <w:pPr>
        <w:ind w:left="12552" w:hanging="1800"/>
      </w:pPr>
      <w:rPr>
        <w:rFonts w:hint="default"/>
      </w:rPr>
    </w:lvl>
  </w:abstractNum>
  <w:abstractNum w:abstractNumId="11" w15:restartNumberingAfterBreak="0">
    <w:nsid w:val="4FE670EB"/>
    <w:multiLevelType w:val="hybridMultilevel"/>
    <w:tmpl w:val="C748C100"/>
    <w:lvl w:ilvl="0" w:tplc="25082C4C">
      <w:numFmt w:val="bullet"/>
      <w:lvlText w:val="-"/>
      <w:lvlJc w:val="left"/>
      <w:pPr>
        <w:ind w:left="720" w:hanging="360"/>
      </w:pPr>
      <w:rPr>
        <w:rFonts w:ascii="Lucida Sans Unicode" w:eastAsia="Times New Roman" w:hAnsi="Lucida Sans Unicode" w:cs="Lucida Sans Unicode"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2" w15:restartNumberingAfterBreak="0">
    <w:nsid w:val="55BA04FC"/>
    <w:multiLevelType w:val="multilevel"/>
    <w:tmpl w:val="96C468B2"/>
    <w:lvl w:ilvl="0">
      <w:start w:val="1"/>
      <w:numFmt w:val="decimal"/>
      <w:pStyle w:val="Heading1"/>
      <w:lvlText w:val="%1."/>
      <w:lvlJc w:val="left"/>
      <w:rPr>
        <w:rFonts w:cs="Times New Roman" w:hint="default"/>
        <w:b/>
      </w:rPr>
    </w:lvl>
    <w:lvl w:ilvl="1">
      <w:start w:val="1"/>
      <w:numFmt w:val="decimal"/>
      <w:pStyle w:val="Heading2"/>
      <w:lvlText w:val="%1.%2."/>
      <w:lvlJc w:val="left"/>
      <w:rPr>
        <w:rFonts w:cs="Times New Roman" w:hint="default"/>
        <w:b/>
      </w:rPr>
    </w:lvl>
    <w:lvl w:ilvl="2">
      <w:start w:val="1"/>
      <w:numFmt w:val="decimal"/>
      <w:pStyle w:val="Heading3"/>
      <w:lvlText w:val="%1.%2.%3."/>
      <w:lvlJc w:val="left"/>
      <w:pPr>
        <w:ind w:left="0"/>
      </w:pPr>
      <w:rPr>
        <w:rFonts w:ascii="Lucida Sans Unicode" w:hAnsi="Lucida Sans Unicode" w:cs="Lucida Sans Unicode" w:hint="default"/>
        <w:b/>
        <w:bCs w:val="0"/>
        <w:i w:val="0"/>
        <w:iCs w:val="0"/>
        <w:caps w:val="0"/>
        <w:smallCaps w:val="0"/>
        <w:strike w:val="0"/>
        <w:dstrike w:val="0"/>
        <w:vanish w:val="0"/>
        <w:color w:val="000000"/>
        <w:spacing w:val="0"/>
        <w:kern w:val="0"/>
        <w:position w:val="0"/>
        <w:u w:val="none"/>
        <w:effect w:val="none"/>
        <w:vertAlign w:val="baseline"/>
      </w:rPr>
    </w:lvl>
    <w:lvl w:ilvl="3">
      <w:start w:val="1"/>
      <w:numFmt w:val="decimal"/>
      <w:pStyle w:val="Heading4"/>
      <w:lvlText w:val="%1.%2.%3.%4."/>
      <w:lvlJc w:val="left"/>
      <w:pPr>
        <w:ind w:left="1134"/>
      </w:pPr>
      <w:rPr>
        <w:rFonts w:cs="Times New Roman" w:hint="default"/>
      </w:rPr>
    </w:lvl>
    <w:lvl w:ilvl="4">
      <w:start w:val="1"/>
      <w:numFmt w:val="decimal"/>
      <w:pStyle w:val="Heading5"/>
      <w:lvlText w:val="%1.%2.%3.%4.%5."/>
      <w:lvlJc w:val="left"/>
      <w:pPr>
        <w:ind w:left="1134"/>
      </w:pPr>
      <w:rPr>
        <w:rFonts w:cs="Times New Roman" w:hint="default"/>
      </w:rPr>
    </w:lvl>
    <w:lvl w:ilvl="5">
      <w:start w:val="1"/>
      <w:numFmt w:val="decimal"/>
      <w:lvlText w:val="%1.%2.%3.%4.%5.%6."/>
      <w:lvlJc w:val="left"/>
      <w:pPr>
        <w:ind w:left="1134"/>
      </w:pPr>
      <w:rPr>
        <w:rFonts w:cs="Times New Roman" w:hint="default"/>
      </w:rPr>
    </w:lvl>
    <w:lvl w:ilvl="6">
      <w:start w:val="1"/>
      <w:numFmt w:val="decimal"/>
      <w:lvlText w:val="%1.%2.%3.%4.%5.%6.%7."/>
      <w:lvlJc w:val="left"/>
      <w:pPr>
        <w:ind w:left="1134"/>
      </w:pPr>
      <w:rPr>
        <w:rFonts w:cs="Times New Roman" w:hint="default"/>
      </w:rPr>
    </w:lvl>
    <w:lvl w:ilvl="7">
      <w:start w:val="1"/>
      <w:numFmt w:val="decimal"/>
      <w:lvlText w:val="%1.%2.%3.%4.%5.%6.%7.%8."/>
      <w:lvlJc w:val="left"/>
      <w:pPr>
        <w:ind w:left="1134"/>
      </w:pPr>
      <w:rPr>
        <w:rFonts w:cs="Times New Roman" w:hint="default"/>
      </w:rPr>
    </w:lvl>
    <w:lvl w:ilvl="8">
      <w:start w:val="1"/>
      <w:numFmt w:val="decimal"/>
      <w:lvlText w:val="%1.%2.%3.%4.%5.%6.%7.%8.%9."/>
      <w:lvlJc w:val="left"/>
      <w:pPr>
        <w:ind w:left="1134"/>
      </w:pPr>
      <w:rPr>
        <w:rFonts w:cs="Times New Roman" w:hint="default"/>
      </w:rPr>
    </w:lvl>
  </w:abstractNum>
  <w:abstractNum w:abstractNumId="13" w15:restartNumberingAfterBreak="0">
    <w:nsid w:val="67AD162A"/>
    <w:multiLevelType w:val="hybridMultilevel"/>
    <w:tmpl w:val="075A674A"/>
    <w:lvl w:ilvl="0" w:tplc="D892DA4E">
      <w:numFmt w:val="bullet"/>
      <w:lvlText w:val="-"/>
      <w:lvlJc w:val="left"/>
      <w:pPr>
        <w:ind w:left="720" w:hanging="360"/>
      </w:pPr>
      <w:rPr>
        <w:rFonts w:ascii="Times New Roman" w:eastAsia="Times New Roman" w:hAnsi="Times New Roman" w:cs="Times New Roman" w:hint="default"/>
        <w:sz w:val="24"/>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4" w15:restartNumberingAfterBreak="0">
    <w:nsid w:val="6C607107"/>
    <w:multiLevelType w:val="hybridMultilevel"/>
    <w:tmpl w:val="CDD02DE4"/>
    <w:lvl w:ilvl="0" w:tplc="8362E3D6">
      <w:start w:val="37"/>
      <w:numFmt w:val="bullet"/>
      <w:lvlText w:val="-"/>
      <w:lvlJc w:val="left"/>
      <w:pPr>
        <w:ind w:left="720" w:hanging="360"/>
      </w:pPr>
      <w:rPr>
        <w:rFonts w:ascii="Calibri" w:eastAsiaTheme="minorHAns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5" w15:restartNumberingAfterBreak="0">
    <w:nsid w:val="716D3BB4"/>
    <w:multiLevelType w:val="hybridMultilevel"/>
    <w:tmpl w:val="71FC569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6" w15:restartNumberingAfterBreak="0">
    <w:nsid w:val="71837424"/>
    <w:multiLevelType w:val="hybridMultilevel"/>
    <w:tmpl w:val="C8341E74"/>
    <w:lvl w:ilvl="0" w:tplc="25082C4C">
      <w:numFmt w:val="bullet"/>
      <w:lvlText w:val="-"/>
      <w:lvlJc w:val="left"/>
      <w:pPr>
        <w:ind w:left="720" w:hanging="360"/>
      </w:pPr>
      <w:rPr>
        <w:rFonts w:ascii="Lucida Sans Unicode" w:eastAsia="Times New Roman" w:hAnsi="Lucida Sans Unicode" w:cs="Lucida Sans Unicode"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7" w15:restartNumberingAfterBreak="0">
    <w:nsid w:val="7A015917"/>
    <w:multiLevelType w:val="hybridMultilevel"/>
    <w:tmpl w:val="359E4106"/>
    <w:lvl w:ilvl="0" w:tplc="25082C4C">
      <w:numFmt w:val="bullet"/>
      <w:lvlText w:val="-"/>
      <w:lvlJc w:val="left"/>
      <w:pPr>
        <w:ind w:left="720" w:hanging="360"/>
      </w:pPr>
      <w:rPr>
        <w:rFonts w:ascii="Lucida Sans Unicode" w:eastAsia="Times New Roman" w:hAnsi="Lucida Sans Unicode" w:cs="Lucida Sans Unicode"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1"/>
  </w:num>
  <w:num w:numId="2">
    <w:abstractNumId w:val="12"/>
  </w:num>
  <w:num w:numId="3">
    <w:abstractNumId w:val="5"/>
  </w:num>
  <w:num w:numId="4">
    <w:abstractNumId w:val="11"/>
  </w:num>
  <w:num w:numId="5">
    <w:abstractNumId w:val="4"/>
  </w:num>
  <w:num w:numId="6">
    <w:abstractNumId w:val="16"/>
  </w:num>
  <w:num w:numId="7">
    <w:abstractNumId w:val="17"/>
  </w:num>
  <w:num w:numId="8">
    <w:abstractNumId w:val="6"/>
  </w:num>
  <w:num w:numId="9">
    <w:abstractNumId w:val="10"/>
  </w:num>
  <w:num w:numId="10">
    <w:abstractNumId w:val="15"/>
  </w:num>
  <w:num w:numId="11">
    <w:abstractNumId w:val="14"/>
  </w:num>
  <w:num w:numId="12">
    <w:abstractNumId w:val="2"/>
  </w:num>
  <w:num w:numId="13">
    <w:abstractNumId w:val="13"/>
  </w:num>
  <w:num w:numId="14">
    <w:abstractNumId w:val="7"/>
  </w:num>
  <w:num w:numId="15">
    <w:abstractNumId w:val="9"/>
  </w:num>
  <w:num w:numId="16">
    <w:abstractNumId w:val="3"/>
  </w:num>
  <w:num w:numId="17">
    <w:abstractNumId w:val="0"/>
    <w:lvlOverride w:ilvl="0">
      <w:lvl w:ilvl="0">
        <w:start w:val="1"/>
        <w:numFmt w:val="decimal"/>
        <w:lvlText w:val="%1.0"/>
        <w:lvlJc w:val="left"/>
        <w:pPr>
          <w:ind w:left="624" w:hanging="624"/>
        </w:pPr>
      </w:lvl>
    </w:lvlOverride>
    <w:lvlOverride w:ilvl="1">
      <w:lvl w:ilvl="1">
        <w:start w:val="1"/>
        <w:numFmt w:val="decimal"/>
        <w:lvlText w:val="%1.%2"/>
        <w:lvlJc w:val="left"/>
        <w:pPr>
          <w:ind w:left="1304" w:hanging="624"/>
        </w:pPr>
      </w:lvl>
    </w:lvlOverride>
    <w:lvlOverride w:ilvl="2">
      <w:lvl w:ilvl="2">
        <w:start w:val="1"/>
        <w:numFmt w:val="decimal"/>
        <w:lvlText w:val="%1.%2.%3"/>
        <w:lvlJc w:val="left"/>
        <w:pPr>
          <w:ind w:left="2155" w:hanging="908"/>
        </w:pPr>
        <w:rPr>
          <w:b w:val="0"/>
          <w:bCs w:val="0"/>
        </w:rPr>
      </w:lvl>
    </w:lvlOverride>
    <w:lvlOverride w:ilvl="3">
      <w:lvl w:ilvl="3">
        <w:start w:val="1"/>
        <w:numFmt w:val="decimal"/>
        <w:lvlText w:val="%1.%2.%3.%4"/>
        <w:lvlJc w:val="left"/>
        <w:pPr>
          <w:ind w:left="4253" w:hanging="1134"/>
        </w:pPr>
      </w:lvl>
    </w:lvlOverride>
    <w:lvlOverride w:ilvl="4">
      <w:lvl w:ilvl="4">
        <w:start w:val="1"/>
        <w:numFmt w:val="decimal"/>
        <w:lvlText w:val="%1.%2.%3.%4.%5."/>
        <w:lvlJc w:val="left"/>
        <w:pPr>
          <w:ind w:left="3077" w:hanging="357"/>
        </w:pPr>
        <w:rPr>
          <w:rFonts w:cs="Times New Roman" w:hint="default"/>
        </w:rPr>
      </w:lvl>
    </w:lvlOverride>
    <w:lvlOverride w:ilvl="5">
      <w:lvl w:ilvl="5">
        <w:start w:val="1"/>
        <w:numFmt w:val="decimal"/>
        <w:lvlText w:val="%1.%2.%3.%4.%5.%6."/>
        <w:lvlJc w:val="left"/>
        <w:pPr>
          <w:ind w:left="3757" w:hanging="357"/>
        </w:pPr>
        <w:rPr>
          <w:rFonts w:cs="Times New Roman" w:hint="default"/>
        </w:rPr>
      </w:lvl>
    </w:lvlOverride>
    <w:lvlOverride w:ilvl="6">
      <w:lvl w:ilvl="6">
        <w:start w:val="1"/>
        <w:numFmt w:val="decimal"/>
        <w:lvlText w:val="%1.%2.%3.%4.%5.%6.%7."/>
        <w:lvlJc w:val="left"/>
        <w:pPr>
          <w:ind w:left="4437" w:hanging="357"/>
        </w:pPr>
        <w:rPr>
          <w:rFonts w:cs="Times New Roman" w:hint="default"/>
        </w:rPr>
      </w:lvl>
    </w:lvlOverride>
    <w:lvlOverride w:ilvl="7">
      <w:lvl w:ilvl="7">
        <w:start w:val="1"/>
        <w:numFmt w:val="decimal"/>
        <w:lvlText w:val="%1.%2.%3.%4.%5.%6.%7.%8."/>
        <w:lvlJc w:val="left"/>
        <w:pPr>
          <w:ind w:left="5117" w:hanging="357"/>
        </w:pPr>
        <w:rPr>
          <w:rFonts w:cs="Times New Roman" w:hint="default"/>
        </w:rPr>
      </w:lvl>
    </w:lvlOverride>
    <w:lvlOverride w:ilvl="8">
      <w:lvl w:ilvl="8">
        <w:start w:val="1"/>
        <w:numFmt w:val="decimal"/>
        <w:lvlText w:val="%1.%2.%3.%4.%5.%6.%7.%8.%9."/>
        <w:lvlJc w:val="left"/>
        <w:pPr>
          <w:ind w:left="5797" w:hanging="357"/>
        </w:pPr>
        <w:rPr>
          <w:rFonts w:cs="Times New Roman" w:hint="default"/>
        </w:rPr>
      </w:lvl>
    </w:lvlOverride>
  </w:num>
  <w:num w:numId="18">
    <w:abstractNumId w:val="8"/>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 w:id="1"/>
  </w:footnotePr>
  <w:endnotePr>
    <w:numFmt w:val="decimal"/>
    <w:numStart w:val="0"/>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11BC"/>
    <w:rsid w:val="00004E53"/>
    <w:rsid w:val="000059C6"/>
    <w:rsid w:val="00007239"/>
    <w:rsid w:val="000124EA"/>
    <w:rsid w:val="00012792"/>
    <w:rsid w:val="00012D5C"/>
    <w:rsid w:val="00013B68"/>
    <w:rsid w:val="000152BE"/>
    <w:rsid w:val="00015C1F"/>
    <w:rsid w:val="00017186"/>
    <w:rsid w:val="00020B71"/>
    <w:rsid w:val="000267EC"/>
    <w:rsid w:val="00030C31"/>
    <w:rsid w:val="0003114A"/>
    <w:rsid w:val="00032F5E"/>
    <w:rsid w:val="000336F8"/>
    <w:rsid w:val="00034C08"/>
    <w:rsid w:val="00040D39"/>
    <w:rsid w:val="00042868"/>
    <w:rsid w:val="00043734"/>
    <w:rsid w:val="000457B4"/>
    <w:rsid w:val="0004615E"/>
    <w:rsid w:val="0005111C"/>
    <w:rsid w:val="0006238C"/>
    <w:rsid w:val="00062F01"/>
    <w:rsid w:val="00064826"/>
    <w:rsid w:val="00066565"/>
    <w:rsid w:val="00066B0A"/>
    <w:rsid w:val="000706F0"/>
    <w:rsid w:val="000752E3"/>
    <w:rsid w:val="00077A5B"/>
    <w:rsid w:val="0008120D"/>
    <w:rsid w:val="00082445"/>
    <w:rsid w:val="00086C30"/>
    <w:rsid w:val="0009327E"/>
    <w:rsid w:val="00093737"/>
    <w:rsid w:val="00097F1E"/>
    <w:rsid w:val="000A4EFE"/>
    <w:rsid w:val="000A589F"/>
    <w:rsid w:val="000A76E0"/>
    <w:rsid w:val="000B0682"/>
    <w:rsid w:val="000B0829"/>
    <w:rsid w:val="000B3074"/>
    <w:rsid w:val="000B3823"/>
    <w:rsid w:val="000B6969"/>
    <w:rsid w:val="000B6B87"/>
    <w:rsid w:val="000C1C4C"/>
    <w:rsid w:val="000C1FBD"/>
    <w:rsid w:val="000D252F"/>
    <w:rsid w:val="000D48EC"/>
    <w:rsid w:val="000D5B98"/>
    <w:rsid w:val="000E185D"/>
    <w:rsid w:val="000E29BE"/>
    <w:rsid w:val="000E3768"/>
    <w:rsid w:val="000F563C"/>
    <w:rsid w:val="001014B5"/>
    <w:rsid w:val="001043DA"/>
    <w:rsid w:val="0011088C"/>
    <w:rsid w:val="00110D18"/>
    <w:rsid w:val="001111BC"/>
    <w:rsid w:val="001122C6"/>
    <w:rsid w:val="001128E9"/>
    <w:rsid w:val="00114657"/>
    <w:rsid w:val="0011579A"/>
    <w:rsid w:val="001325BF"/>
    <w:rsid w:val="0013307F"/>
    <w:rsid w:val="00134D0B"/>
    <w:rsid w:val="001356EA"/>
    <w:rsid w:val="00135F75"/>
    <w:rsid w:val="00141E9B"/>
    <w:rsid w:val="00143EE6"/>
    <w:rsid w:val="00145FE0"/>
    <w:rsid w:val="001475D5"/>
    <w:rsid w:val="001479C4"/>
    <w:rsid w:val="00147D88"/>
    <w:rsid w:val="00151A32"/>
    <w:rsid w:val="001540A3"/>
    <w:rsid w:val="00160E71"/>
    <w:rsid w:val="00161724"/>
    <w:rsid w:val="001665DB"/>
    <w:rsid w:val="00172663"/>
    <w:rsid w:val="00174152"/>
    <w:rsid w:val="00174A25"/>
    <w:rsid w:val="00174C51"/>
    <w:rsid w:val="00177EF9"/>
    <w:rsid w:val="00183958"/>
    <w:rsid w:val="00183C77"/>
    <w:rsid w:val="00184BDA"/>
    <w:rsid w:val="00185DD8"/>
    <w:rsid w:val="001915D0"/>
    <w:rsid w:val="00191691"/>
    <w:rsid w:val="00193147"/>
    <w:rsid w:val="00196512"/>
    <w:rsid w:val="0019712F"/>
    <w:rsid w:val="001975FF"/>
    <w:rsid w:val="001A1E21"/>
    <w:rsid w:val="001A4116"/>
    <w:rsid w:val="001B1605"/>
    <w:rsid w:val="001B32C5"/>
    <w:rsid w:val="001B5264"/>
    <w:rsid w:val="001C5FC1"/>
    <w:rsid w:val="001C6E7C"/>
    <w:rsid w:val="001D1242"/>
    <w:rsid w:val="001D1F3D"/>
    <w:rsid w:val="001D28CE"/>
    <w:rsid w:val="001D700A"/>
    <w:rsid w:val="001E119E"/>
    <w:rsid w:val="001E11A7"/>
    <w:rsid w:val="001F109C"/>
    <w:rsid w:val="001F3B4F"/>
    <w:rsid w:val="00202486"/>
    <w:rsid w:val="00205A39"/>
    <w:rsid w:val="002073E7"/>
    <w:rsid w:val="00207985"/>
    <w:rsid w:val="00211E46"/>
    <w:rsid w:val="00213CE0"/>
    <w:rsid w:val="00215535"/>
    <w:rsid w:val="0021631B"/>
    <w:rsid w:val="0022103E"/>
    <w:rsid w:val="00224382"/>
    <w:rsid w:val="00225003"/>
    <w:rsid w:val="002255A8"/>
    <w:rsid w:val="00236899"/>
    <w:rsid w:val="00237384"/>
    <w:rsid w:val="002373BF"/>
    <w:rsid w:val="00240BDC"/>
    <w:rsid w:val="0024175A"/>
    <w:rsid w:val="00241B5A"/>
    <w:rsid w:val="00243A6F"/>
    <w:rsid w:val="00243B62"/>
    <w:rsid w:val="002508B7"/>
    <w:rsid w:val="002530C2"/>
    <w:rsid w:val="00255816"/>
    <w:rsid w:val="00265C22"/>
    <w:rsid w:val="00267072"/>
    <w:rsid w:val="00267E9A"/>
    <w:rsid w:val="00274108"/>
    <w:rsid w:val="00274593"/>
    <w:rsid w:val="002754BF"/>
    <w:rsid w:val="00277752"/>
    <w:rsid w:val="00277E2F"/>
    <w:rsid w:val="0028002D"/>
    <w:rsid w:val="00282275"/>
    <w:rsid w:val="0029296F"/>
    <w:rsid w:val="00296709"/>
    <w:rsid w:val="0029694F"/>
    <w:rsid w:val="00296D75"/>
    <w:rsid w:val="00297320"/>
    <w:rsid w:val="00297781"/>
    <w:rsid w:val="002A2388"/>
    <w:rsid w:val="002A66A2"/>
    <w:rsid w:val="002B088C"/>
    <w:rsid w:val="002B5EAF"/>
    <w:rsid w:val="002C2AE2"/>
    <w:rsid w:val="002C3C5F"/>
    <w:rsid w:val="002C531D"/>
    <w:rsid w:val="002C6343"/>
    <w:rsid w:val="002D3AF5"/>
    <w:rsid w:val="002E088F"/>
    <w:rsid w:val="002E363F"/>
    <w:rsid w:val="002E3F79"/>
    <w:rsid w:val="002E6E0A"/>
    <w:rsid w:val="002F2787"/>
    <w:rsid w:val="002F4E40"/>
    <w:rsid w:val="0030461B"/>
    <w:rsid w:val="003064D1"/>
    <w:rsid w:val="003075FE"/>
    <w:rsid w:val="0031036C"/>
    <w:rsid w:val="003105AB"/>
    <w:rsid w:val="003114CD"/>
    <w:rsid w:val="00314738"/>
    <w:rsid w:val="003167F1"/>
    <w:rsid w:val="003177C3"/>
    <w:rsid w:val="003213BA"/>
    <w:rsid w:val="00331A22"/>
    <w:rsid w:val="00335CF0"/>
    <w:rsid w:val="00337DF5"/>
    <w:rsid w:val="00341576"/>
    <w:rsid w:val="003415ED"/>
    <w:rsid w:val="00342CBE"/>
    <w:rsid w:val="00345D6B"/>
    <w:rsid w:val="00347230"/>
    <w:rsid w:val="00350A58"/>
    <w:rsid w:val="00356061"/>
    <w:rsid w:val="00356CFD"/>
    <w:rsid w:val="0035749F"/>
    <w:rsid w:val="00361702"/>
    <w:rsid w:val="003732B2"/>
    <w:rsid w:val="00375ACC"/>
    <w:rsid w:val="00377CFA"/>
    <w:rsid w:val="003818CE"/>
    <w:rsid w:val="00381F70"/>
    <w:rsid w:val="003943D3"/>
    <w:rsid w:val="00396781"/>
    <w:rsid w:val="003A20D7"/>
    <w:rsid w:val="003A25A1"/>
    <w:rsid w:val="003A2C30"/>
    <w:rsid w:val="003A4E27"/>
    <w:rsid w:val="003A53BF"/>
    <w:rsid w:val="003A6F27"/>
    <w:rsid w:val="003A7F37"/>
    <w:rsid w:val="003B0082"/>
    <w:rsid w:val="003B2593"/>
    <w:rsid w:val="003B535E"/>
    <w:rsid w:val="003B5F9F"/>
    <w:rsid w:val="003C0E04"/>
    <w:rsid w:val="003C1017"/>
    <w:rsid w:val="003C260E"/>
    <w:rsid w:val="003C4F59"/>
    <w:rsid w:val="003C5D58"/>
    <w:rsid w:val="003D0B39"/>
    <w:rsid w:val="003D1ED5"/>
    <w:rsid w:val="003D2985"/>
    <w:rsid w:val="003D3A34"/>
    <w:rsid w:val="003E751B"/>
    <w:rsid w:val="003F18C8"/>
    <w:rsid w:val="00402805"/>
    <w:rsid w:val="00405485"/>
    <w:rsid w:val="00412A50"/>
    <w:rsid w:val="00413C1D"/>
    <w:rsid w:val="00414B43"/>
    <w:rsid w:val="00423523"/>
    <w:rsid w:val="004271DF"/>
    <w:rsid w:val="00431DF2"/>
    <w:rsid w:val="0043540B"/>
    <w:rsid w:val="00435A36"/>
    <w:rsid w:val="00436F1F"/>
    <w:rsid w:val="0043749D"/>
    <w:rsid w:val="00452496"/>
    <w:rsid w:val="004538DB"/>
    <w:rsid w:val="00454734"/>
    <w:rsid w:val="004559DF"/>
    <w:rsid w:val="00455FB3"/>
    <w:rsid w:val="004571C6"/>
    <w:rsid w:val="00457836"/>
    <w:rsid w:val="00462000"/>
    <w:rsid w:val="004743A9"/>
    <w:rsid w:val="0047699D"/>
    <w:rsid w:val="004801FF"/>
    <w:rsid w:val="0048291B"/>
    <w:rsid w:val="00485C1A"/>
    <w:rsid w:val="00493E2F"/>
    <w:rsid w:val="00494888"/>
    <w:rsid w:val="00494B84"/>
    <w:rsid w:val="00494BA0"/>
    <w:rsid w:val="004A0F76"/>
    <w:rsid w:val="004A47F5"/>
    <w:rsid w:val="004A4BC9"/>
    <w:rsid w:val="004A6CF3"/>
    <w:rsid w:val="004B2FBC"/>
    <w:rsid w:val="004B5C0F"/>
    <w:rsid w:val="004B7C1C"/>
    <w:rsid w:val="004C0546"/>
    <w:rsid w:val="004C126D"/>
    <w:rsid w:val="004C6708"/>
    <w:rsid w:val="004C7380"/>
    <w:rsid w:val="004C7A75"/>
    <w:rsid w:val="004D1688"/>
    <w:rsid w:val="004D6EC8"/>
    <w:rsid w:val="004E015C"/>
    <w:rsid w:val="004E2FF4"/>
    <w:rsid w:val="004E33C6"/>
    <w:rsid w:val="004E5AE8"/>
    <w:rsid w:val="004F0E04"/>
    <w:rsid w:val="004F316C"/>
    <w:rsid w:val="00502C5F"/>
    <w:rsid w:val="005035F0"/>
    <w:rsid w:val="005057B9"/>
    <w:rsid w:val="00506631"/>
    <w:rsid w:val="00506D30"/>
    <w:rsid w:val="005147BC"/>
    <w:rsid w:val="0051704C"/>
    <w:rsid w:val="00520799"/>
    <w:rsid w:val="00533A1A"/>
    <w:rsid w:val="00536EDF"/>
    <w:rsid w:val="00541EC9"/>
    <w:rsid w:val="00546466"/>
    <w:rsid w:val="0055361C"/>
    <w:rsid w:val="00555B31"/>
    <w:rsid w:val="00564EA5"/>
    <w:rsid w:val="00565AF3"/>
    <w:rsid w:val="00566BC0"/>
    <w:rsid w:val="00566D57"/>
    <w:rsid w:val="00570FC8"/>
    <w:rsid w:val="0057603E"/>
    <w:rsid w:val="00580234"/>
    <w:rsid w:val="00590F9B"/>
    <w:rsid w:val="00592A81"/>
    <w:rsid w:val="00592FD7"/>
    <w:rsid w:val="00594BE2"/>
    <w:rsid w:val="00595330"/>
    <w:rsid w:val="00595475"/>
    <w:rsid w:val="0059706A"/>
    <w:rsid w:val="005A25E3"/>
    <w:rsid w:val="005A5D70"/>
    <w:rsid w:val="005B2896"/>
    <w:rsid w:val="005B4B48"/>
    <w:rsid w:val="005B5C1B"/>
    <w:rsid w:val="005C0D48"/>
    <w:rsid w:val="005C139A"/>
    <w:rsid w:val="005C1F76"/>
    <w:rsid w:val="005C209A"/>
    <w:rsid w:val="005C22B9"/>
    <w:rsid w:val="005C25EA"/>
    <w:rsid w:val="005C5D26"/>
    <w:rsid w:val="005D0DB1"/>
    <w:rsid w:val="005D2498"/>
    <w:rsid w:val="005D646D"/>
    <w:rsid w:val="005E1A0D"/>
    <w:rsid w:val="005E2866"/>
    <w:rsid w:val="005E43B0"/>
    <w:rsid w:val="005E476F"/>
    <w:rsid w:val="005E4B17"/>
    <w:rsid w:val="005E5AA1"/>
    <w:rsid w:val="005F1896"/>
    <w:rsid w:val="005F5238"/>
    <w:rsid w:val="006020D9"/>
    <w:rsid w:val="00604526"/>
    <w:rsid w:val="00607911"/>
    <w:rsid w:val="0061053A"/>
    <w:rsid w:val="00612ABB"/>
    <w:rsid w:val="00612C40"/>
    <w:rsid w:val="006142B1"/>
    <w:rsid w:val="006165AA"/>
    <w:rsid w:val="00624071"/>
    <w:rsid w:val="00625239"/>
    <w:rsid w:val="00630E1C"/>
    <w:rsid w:val="00632D5E"/>
    <w:rsid w:val="00635868"/>
    <w:rsid w:val="006361BE"/>
    <w:rsid w:val="00640ED5"/>
    <w:rsid w:val="00644EE1"/>
    <w:rsid w:val="006473EF"/>
    <w:rsid w:val="00651713"/>
    <w:rsid w:val="00667BB4"/>
    <w:rsid w:val="0067056B"/>
    <w:rsid w:val="006725EE"/>
    <w:rsid w:val="00674D40"/>
    <w:rsid w:val="00676B1D"/>
    <w:rsid w:val="006838F4"/>
    <w:rsid w:val="00692963"/>
    <w:rsid w:val="006962EC"/>
    <w:rsid w:val="0069798D"/>
    <w:rsid w:val="00697AD9"/>
    <w:rsid w:val="006B0879"/>
    <w:rsid w:val="006B7FE0"/>
    <w:rsid w:val="006C1249"/>
    <w:rsid w:val="006C4CA1"/>
    <w:rsid w:val="006D6BC6"/>
    <w:rsid w:val="006D7F60"/>
    <w:rsid w:val="006E2B9C"/>
    <w:rsid w:val="006E61FD"/>
    <w:rsid w:val="006E6F4D"/>
    <w:rsid w:val="006F0F73"/>
    <w:rsid w:val="006F18F7"/>
    <w:rsid w:val="006F1CD3"/>
    <w:rsid w:val="006F75CB"/>
    <w:rsid w:val="00700D67"/>
    <w:rsid w:val="00704180"/>
    <w:rsid w:val="00704888"/>
    <w:rsid w:val="00707D58"/>
    <w:rsid w:val="0071247E"/>
    <w:rsid w:val="0071389A"/>
    <w:rsid w:val="00716964"/>
    <w:rsid w:val="00720EA1"/>
    <w:rsid w:val="0072201F"/>
    <w:rsid w:val="00724513"/>
    <w:rsid w:val="007253C6"/>
    <w:rsid w:val="0073156C"/>
    <w:rsid w:val="00733398"/>
    <w:rsid w:val="00734412"/>
    <w:rsid w:val="00734B43"/>
    <w:rsid w:val="007410B5"/>
    <w:rsid w:val="0074321B"/>
    <w:rsid w:val="007535DD"/>
    <w:rsid w:val="007560B2"/>
    <w:rsid w:val="00756F1C"/>
    <w:rsid w:val="007574A2"/>
    <w:rsid w:val="007607AE"/>
    <w:rsid w:val="007635BA"/>
    <w:rsid w:val="00764019"/>
    <w:rsid w:val="00766734"/>
    <w:rsid w:val="00767FBD"/>
    <w:rsid w:val="00777FC9"/>
    <w:rsid w:val="00780FA5"/>
    <w:rsid w:val="00785360"/>
    <w:rsid w:val="0079170C"/>
    <w:rsid w:val="007919B6"/>
    <w:rsid w:val="00793C85"/>
    <w:rsid w:val="007A13DF"/>
    <w:rsid w:val="007A3332"/>
    <w:rsid w:val="007A5330"/>
    <w:rsid w:val="007A66A5"/>
    <w:rsid w:val="007C01D0"/>
    <w:rsid w:val="007C2F8C"/>
    <w:rsid w:val="007C31C4"/>
    <w:rsid w:val="007C37C3"/>
    <w:rsid w:val="007C6E95"/>
    <w:rsid w:val="007C7784"/>
    <w:rsid w:val="007D0F16"/>
    <w:rsid w:val="007E0C04"/>
    <w:rsid w:val="007E1738"/>
    <w:rsid w:val="007E2E06"/>
    <w:rsid w:val="007E2E98"/>
    <w:rsid w:val="007E5C75"/>
    <w:rsid w:val="007F1C35"/>
    <w:rsid w:val="007F20D1"/>
    <w:rsid w:val="007F263B"/>
    <w:rsid w:val="007F39EA"/>
    <w:rsid w:val="007F49E6"/>
    <w:rsid w:val="007F5CC1"/>
    <w:rsid w:val="007F5D9D"/>
    <w:rsid w:val="007F6434"/>
    <w:rsid w:val="0080771B"/>
    <w:rsid w:val="0081074B"/>
    <w:rsid w:val="008134FE"/>
    <w:rsid w:val="0081454E"/>
    <w:rsid w:val="00814560"/>
    <w:rsid w:val="00815F8F"/>
    <w:rsid w:val="00822567"/>
    <w:rsid w:val="0083093C"/>
    <w:rsid w:val="00832652"/>
    <w:rsid w:val="008327A3"/>
    <w:rsid w:val="00840BDB"/>
    <w:rsid w:val="00843A91"/>
    <w:rsid w:val="00843D64"/>
    <w:rsid w:val="00846B8A"/>
    <w:rsid w:val="00852C27"/>
    <w:rsid w:val="0085320F"/>
    <w:rsid w:val="0085342E"/>
    <w:rsid w:val="00861276"/>
    <w:rsid w:val="008625D5"/>
    <w:rsid w:val="00863578"/>
    <w:rsid w:val="008705D0"/>
    <w:rsid w:val="00870C1F"/>
    <w:rsid w:val="008739C8"/>
    <w:rsid w:val="00875628"/>
    <w:rsid w:val="00877CFA"/>
    <w:rsid w:val="00881381"/>
    <w:rsid w:val="0088481D"/>
    <w:rsid w:val="00891D84"/>
    <w:rsid w:val="008921C6"/>
    <w:rsid w:val="0089470A"/>
    <w:rsid w:val="008948BD"/>
    <w:rsid w:val="00896B59"/>
    <w:rsid w:val="008A604D"/>
    <w:rsid w:val="008A61C5"/>
    <w:rsid w:val="008B14B5"/>
    <w:rsid w:val="008C5B4C"/>
    <w:rsid w:val="008C5F9A"/>
    <w:rsid w:val="008C7C0A"/>
    <w:rsid w:val="008D0B2F"/>
    <w:rsid w:val="008D36F4"/>
    <w:rsid w:val="008D4A2F"/>
    <w:rsid w:val="008E5645"/>
    <w:rsid w:val="008F0E79"/>
    <w:rsid w:val="008F31F5"/>
    <w:rsid w:val="008F47AC"/>
    <w:rsid w:val="008F773E"/>
    <w:rsid w:val="00901619"/>
    <w:rsid w:val="00902B6E"/>
    <w:rsid w:val="0090680B"/>
    <w:rsid w:val="00915313"/>
    <w:rsid w:val="00924E1C"/>
    <w:rsid w:val="00927186"/>
    <w:rsid w:val="00930A3C"/>
    <w:rsid w:val="0093545A"/>
    <w:rsid w:val="009401B3"/>
    <w:rsid w:val="00942964"/>
    <w:rsid w:val="0095512C"/>
    <w:rsid w:val="00956B99"/>
    <w:rsid w:val="00962A77"/>
    <w:rsid w:val="009662FF"/>
    <w:rsid w:val="00966CFD"/>
    <w:rsid w:val="0096709F"/>
    <w:rsid w:val="00976199"/>
    <w:rsid w:val="00976D0C"/>
    <w:rsid w:val="00982FE3"/>
    <w:rsid w:val="0098319A"/>
    <w:rsid w:val="00985C3B"/>
    <w:rsid w:val="00987113"/>
    <w:rsid w:val="009904C1"/>
    <w:rsid w:val="009907A2"/>
    <w:rsid w:val="00991B33"/>
    <w:rsid w:val="009959A8"/>
    <w:rsid w:val="009A0905"/>
    <w:rsid w:val="009A4411"/>
    <w:rsid w:val="009A6376"/>
    <w:rsid w:val="009A7FB7"/>
    <w:rsid w:val="009B1737"/>
    <w:rsid w:val="009B4DB2"/>
    <w:rsid w:val="009C2761"/>
    <w:rsid w:val="009C28E8"/>
    <w:rsid w:val="009C53D3"/>
    <w:rsid w:val="009C5535"/>
    <w:rsid w:val="009D015E"/>
    <w:rsid w:val="009E0AF8"/>
    <w:rsid w:val="009E78F6"/>
    <w:rsid w:val="009F3CF2"/>
    <w:rsid w:val="009F55C6"/>
    <w:rsid w:val="009F5CBB"/>
    <w:rsid w:val="009F5E5F"/>
    <w:rsid w:val="009F63AA"/>
    <w:rsid w:val="009F6748"/>
    <w:rsid w:val="00A002CD"/>
    <w:rsid w:val="00A00BF2"/>
    <w:rsid w:val="00A06E74"/>
    <w:rsid w:val="00A0756A"/>
    <w:rsid w:val="00A13240"/>
    <w:rsid w:val="00A17531"/>
    <w:rsid w:val="00A25A89"/>
    <w:rsid w:val="00A27397"/>
    <w:rsid w:val="00A310CD"/>
    <w:rsid w:val="00A32D5B"/>
    <w:rsid w:val="00A35377"/>
    <w:rsid w:val="00A37C40"/>
    <w:rsid w:val="00A42474"/>
    <w:rsid w:val="00A43837"/>
    <w:rsid w:val="00A4485A"/>
    <w:rsid w:val="00A4739C"/>
    <w:rsid w:val="00A51E42"/>
    <w:rsid w:val="00A53D8E"/>
    <w:rsid w:val="00A672B4"/>
    <w:rsid w:val="00A73C15"/>
    <w:rsid w:val="00A80DC4"/>
    <w:rsid w:val="00A81880"/>
    <w:rsid w:val="00A8525B"/>
    <w:rsid w:val="00A91320"/>
    <w:rsid w:val="00A91B53"/>
    <w:rsid w:val="00A97B5D"/>
    <w:rsid w:val="00AA3E8C"/>
    <w:rsid w:val="00AA62BF"/>
    <w:rsid w:val="00AB1BB1"/>
    <w:rsid w:val="00AB4D49"/>
    <w:rsid w:val="00AC2A83"/>
    <w:rsid w:val="00AC3F23"/>
    <w:rsid w:val="00AC4839"/>
    <w:rsid w:val="00AD3B57"/>
    <w:rsid w:val="00AD6EFE"/>
    <w:rsid w:val="00AE341B"/>
    <w:rsid w:val="00AE49DC"/>
    <w:rsid w:val="00AF0864"/>
    <w:rsid w:val="00AF25A2"/>
    <w:rsid w:val="00AF31D7"/>
    <w:rsid w:val="00AF3A29"/>
    <w:rsid w:val="00B0187F"/>
    <w:rsid w:val="00B02AF0"/>
    <w:rsid w:val="00B03F34"/>
    <w:rsid w:val="00B04D58"/>
    <w:rsid w:val="00B04E2E"/>
    <w:rsid w:val="00B05385"/>
    <w:rsid w:val="00B07BCA"/>
    <w:rsid w:val="00B11114"/>
    <w:rsid w:val="00B1372C"/>
    <w:rsid w:val="00B16A91"/>
    <w:rsid w:val="00B16D47"/>
    <w:rsid w:val="00B174D9"/>
    <w:rsid w:val="00B2110D"/>
    <w:rsid w:val="00B23A58"/>
    <w:rsid w:val="00B242FD"/>
    <w:rsid w:val="00B26434"/>
    <w:rsid w:val="00B333D1"/>
    <w:rsid w:val="00B363AC"/>
    <w:rsid w:val="00B40D4A"/>
    <w:rsid w:val="00B41BCB"/>
    <w:rsid w:val="00B436C6"/>
    <w:rsid w:val="00B43B62"/>
    <w:rsid w:val="00B453FD"/>
    <w:rsid w:val="00B45900"/>
    <w:rsid w:val="00B45C36"/>
    <w:rsid w:val="00B5092B"/>
    <w:rsid w:val="00B51C9F"/>
    <w:rsid w:val="00B56E63"/>
    <w:rsid w:val="00B60FF0"/>
    <w:rsid w:val="00B726A0"/>
    <w:rsid w:val="00B745D6"/>
    <w:rsid w:val="00B761B3"/>
    <w:rsid w:val="00B773E7"/>
    <w:rsid w:val="00B7783F"/>
    <w:rsid w:val="00B802C3"/>
    <w:rsid w:val="00B803E2"/>
    <w:rsid w:val="00B82228"/>
    <w:rsid w:val="00B82B94"/>
    <w:rsid w:val="00B83DC8"/>
    <w:rsid w:val="00B8580D"/>
    <w:rsid w:val="00BA02D6"/>
    <w:rsid w:val="00BA05D8"/>
    <w:rsid w:val="00BA6013"/>
    <w:rsid w:val="00BB2D77"/>
    <w:rsid w:val="00BB38FB"/>
    <w:rsid w:val="00BC01FC"/>
    <w:rsid w:val="00BC2924"/>
    <w:rsid w:val="00BC54B9"/>
    <w:rsid w:val="00BC5C91"/>
    <w:rsid w:val="00BC6822"/>
    <w:rsid w:val="00BD586F"/>
    <w:rsid w:val="00BD59C4"/>
    <w:rsid w:val="00BD689F"/>
    <w:rsid w:val="00BD7BA9"/>
    <w:rsid w:val="00BE2486"/>
    <w:rsid w:val="00BE50E3"/>
    <w:rsid w:val="00BE53BB"/>
    <w:rsid w:val="00BE587B"/>
    <w:rsid w:val="00BE60ED"/>
    <w:rsid w:val="00BE6E4B"/>
    <w:rsid w:val="00BF213B"/>
    <w:rsid w:val="00BF3210"/>
    <w:rsid w:val="00BF3FEE"/>
    <w:rsid w:val="00BF5816"/>
    <w:rsid w:val="00BF5E76"/>
    <w:rsid w:val="00C00E27"/>
    <w:rsid w:val="00C038F5"/>
    <w:rsid w:val="00C05C85"/>
    <w:rsid w:val="00C11526"/>
    <w:rsid w:val="00C11E1B"/>
    <w:rsid w:val="00C15304"/>
    <w:rsid w:val="00C24105"/>
    <w:rsid w:val="00C249FB"/>
    <w:rsid w:val="00C271C8"/>
    <w:rsid w:val="00C31C77"/>
    <w:rsid w:val="00C33857"/>
    <w:rsid w:val="00C36D1B"/>
    <w:rsid w:val="00C37CEA"/>
    <w:rsid w:val="00C40101"/>
    <w:rsid w:val="00C40AFF"/>
    <w:rsid w:val="00C40B25"/>
    <w:rsid w:val="00C42007"/>
    <w:rsid w:val="00C4200E"/>
    <w:rsid w:val="00C4466E"/>
    <w:rsid w:val="00C50095"/>
    <w:rsid w:val="00C50B4B"/>
    <w:rsid w:val="00C52B17"/>
    <w:rsid w:val="00C55D4C"/>
    <w:rsid w:val="00C55DA6"/>
    <w:rsid w:val="00C71E4C"/>
    <w:rsid w:val="00C75A44"/>
    <w:rsid w:val="00C82A38"/>
    <w:rsid w:val="00C864D1"/>
    <w:rsid w:val="00C87C66"/>
    <w:rsid w:val="00C90871"/>
    <w:rsid w:val="00C91368"/>
    <w:rsid w:val="00C925DE"/>
    <w:rsid w:val="00C94A72"/>
    <w:rsid w:val="00C954B3"/>
    <w:rsid w:val="00C97060"/>
    <w:rsid w:val="00CA02B3"/>
    <w:rsid w:val="00CA4016"/>
    <w:rsid w:val="00CA44AE"/>
    <w:rsid w:val="00CB2DF6"/>
    <w:rsid w:val="00CB3A01"/>
    <w:rsid w:val="00CC2B5E"/>
    <w:rsid w:val="00CC3812"/>
    <w:rsid w:val="00CC5ED6"/>
    <w:rsid w:val="00CD1C2E"/>
    <w:rsid w:val="00CD2E0D"/>
    <w:rsid w:val="00CD42C9"/>
    <w:rsid w:val="00CE2164"/>
    <w:rsid w:val="00CF2FCB"/>
    <w:rsid w:val="00CF4338"/>
    <w:rsid w:val="00CF77F7"/>
    <w:rsid w:val="00CF7F8C"/>
    <w:rsid w:val="00D00DB0"/>
    <w:rsid w:val="00D01672"/>
    <w:rsid w:val="00D04068"/>
    <w:rsid w:val="00D06DD3"/>
    <w:rsid w:val="00D117A9"/>
    <w:rsid w:val="00D14CC7"/>
    <w:rsid w:val="00D269DD"/>
    <w:rsid w:val="00D329D9"/>
    <w:rsid w:val="00D33D3C"/>
    <w:rsid w:val="00D51DE0"/>
    <w:rsid w:val="00D524ED"/>
    <w:rsid w:val="00D53C36"/>
    <w:rsid w:val="00D57C78"/>
    <w:rsid w:val="00D64902"/>
    <w:rsid w:val="00D67959"/>
    <w:rsid w:val="00D70B43"/>
    <w:rsid w:val="00D72A80"/>
    <w:rsid w:val="00D72E26"/>
    <w:rsid w:val="00D7474F"/>
    <w:rsid w:val="00D76AFC"/>
    <w:rsid w:val="00D811CA"/>
    <w:rsid w:val="00D908F7"/>
    <w:rsid w:val="00D9119A"/>
    <w:rsid w:val="00D95CC2"/>
    <w:rsid w:val="00DA0B40"/>
    <w:rsid w:val="00DA44AA"/>
    <w:rsid w:val="00DA4B5A"/>
    <w:rsid w:val="00DA4C57"/>
    <w:rsid w:val="00DA5016"/>
    <w:rsid w:val="00DB31F1"/>
    <w:rsid w:val="00DB4E63"/>
    <w:rsid w:val="00DB7522"/>
    <w:rsid w:val="00DC09FB"/>
    <w:rsid w:val="00DC0FC0"/>
    <w:rsid w:val="00DD1664"/>
    <w:rsid w:val="00DD2CE6"/>
    <w:rsid w:val="00DD5EAD"/>
    <w:rsid w:val="00DE0A93"/>
    <w:rsid w:val="00DE3C13"/>
    <w:rsid w:val="00DE58CB"/>
    <w:rsid w:val="00DE702C"/>
    <w:rsid w:val="00DF0CCA"/>
    <w:rsid w:val="00DF2098"/>
    <w:rsid w:val="00DF388E"/>
    <w:rsid w:val="00DF758D"/>
    <w:rsid w:val="00E027C8"/>
    <w:rsid w:val="00E028BC"/>
    <w:rsid w:val="00E20024"/>
    <w:rsid w:val="00E2099E"/>
    <w:rsid w:val="00E22C1D"/>
    <w:rsid w:val="00E35866"/>
    <w:rsid w:val="00E36C13"/>
    <w:rsid w:val="00E3712D"/>
    <w:rsid w:val="00E374BA"/>
    <w:rsid w:val="00E3756D"/>
    <w:rsid w:val="00E41FA7"/>
    <w:rsid w:val="00E43141"/>
    <w:rsid w:val="00E43166"/>
    <w:rsid w:val="00E4782F"/>
    <w:rsid w:val="00E5169F"/>
    <w:rsid w:val="00E524A5"/>
    <w:rsid w:val="00E55A0B"/>
    <w:rsid w:val="00E57CA1"/>
    <w:rsid w:val="00E60035"/>
    <w:rsid w:val="00E60583"/>
    <w:rsid w:val="00E62BAD"/>
    <w:rsid w:val="00E7106A"/>
    <w:rsid w:val="00E71129"/>
    <w:rsid w:val="00E716BC"/>
    <w:rsid w:val="00E74F63"/>
    <w:rsid w:val="00E760ED"/>
    <w:rsid w:val="00E82423"/>
    <w:rsid w:val="00E834A1"/>
    <w:rsid w:val="00E83AE4"/>
    <w:rsid w:val="00E912C5"/>
    <w:rsid w:val="00E959FD"/>
    <w:rsid w:val="00E9660A"/>
    <w:rsid w:val="00EA0121"/>
    <w:rsid w:val="00EA3CDC"/>
    <w:rsid w:val="00EA73CD"/>
    <w:rsid w:val="00EA7484"/>
    <w:rsid w:val="00EB05C4"/>
    <w:rsid w:val="00EB1A8E"/>
    <w:rsid w:val="00EB5681"/>
    <w:rsid w:val="00EB5A34"/>
    <w:rsid w:val="00EC549B"/>
    <w:rsid w:val="00EC68EF"/>
    <w:rsid w:val="00ED0750"/>
    <w:rsid w:val="00ED2C6F"/>
    <w:rsid w:val="00EE19E3"/>
    <w:rsid w:val="00EE5168"/>
    <w:rsid w:val="00EE6A52"/>
    <w:rsid w:val="00EE6E0A"/>
    <w:rsid w:val="00EE7C8A"/>
    <w:rsid w:val="00EF2862"/>
    <w:rsid w:val="00EF31B6"/>
    <w:rsid w:val="00F043E0"/>
    <w:rsid w:val="00F106A4"/>
    <w:rsid w:val="00F10A6C"/>
    <w:rsid w:val="00F13BF9"/>
    <w:rsid w:val="00F14575"/>
    <w:rsid w:val="00F200D0"/>
    <w:rsid w:val="00F20A78"/>
    <w:rsid w:val="00F23136"/>
    <w:rsid w:val="00F236C3"/>
    <w:rsid w:val="00F262F5"/>
    <w:rsid w:val="00F3306B"/>
    <w:rsid w:val="00F33ABC"/>
    <w:rsid w:val="00F42123"/>
    <w:rsid w:val="00F52EE4"/>
    <w:rsid w:val="00F531DD"/>
    <w:rsid w:val="00F565C0"/>
    <w:rsid w:val="00F6067C"/>
    <w:rsid w:val="00F608C3"/>
    <w:rsid w:val="00F64852"/>
    <w:rsid w:val="00F674A8"/>
    <w:rsid w:val="00F70F86"/>
    <w:rsid w:val="00F711E8"/>
    <w:rsid w:val="00F72953"/>
    <w:rsid w:val="00F73A23"/>
    <w:rsid w:val="00F80897"/>
    <w:rsid w:val="00F862E7"/>
    <w:rsid w:val="00F864F2"/>
    <w:rsid w:val="00F86DB8"/>
    <w:rsid w:val="00F87214"/>
    <w:rsid w:val="00F950B1"/>
    <w:rsid w:val="00F9569B"/>
    <w:rsid w:val="00F96FD0"/>
    <w:rsid w:val="00F9707B"/>
    <w:rsid w:val="00FA338D"/>
    <w:rsid w:val="00FA4E7D"/>
    <w:rsid w:val="00FA59E0"/>
    <w:rsid w:val="00FA5FAF"/>
    <w:rsid w:val="00FA7D06"/>
    <w:rsid w:val="00FB17EB"/>
    <w:rsid w:val="00FB2A98"/>
    <w:rsid w:val="00FB4DBF"/>
    <w:rsid w:val="00FB5F88"/>
    <w:rsid w:val="00FC1476"/>
    <w:rsid w:val="00FC1B24"/>
    <w:rsid w:val="00FC3B2E"/>
    <w:rsid w:val="00FC4992"/>
    <w:rsid w:val="00FC7344"/>
    <w:rsid w:val="00FC7488"/>
    <w:rsid w:val="00FD0C65"/>
    <w:rsid w:val="00FD1074"/>
    <w:rsid w:val="00FD5A7E"/>
    <w:rsid w:val="00FE13DA"/>
    <w:rsid w:val="00FE1A1C"/>
    <w:rsid w:val="00FE33EC"/>
    <w:rsid w:val="00FE39F2"/>
    <w:rsid w:val="00FE6BB3"/>
    <w:rsid w:val="00FF04C3"/>
    <w:rsid w:val="00FF1C35"/>
    <w:rsid w:val="00FF3E07"/>
    <w:rsid w:val="00FF462F"/>
    <w:rsid w:val="00FF6708"/>
    <w:rsid w:val="00FF72EC"/>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89F8C2F"/>
  <w15:docId w15:val="{46578754-4649-4280-8388-73C0806DD2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qFormat/>
    <w:rsid w:val="001111BC"/>
    <w:pPr>
      <w:numPr>
        <w:numId w:val="2"/>
      </w:numPr>
      <w:pBdr>
        <w:top w:val="none" w:sz="0" w:space="0" w:color="000000"/>
        <w:left w:val="none" w:sz="0" w:space="0" w:color="000000"/>
        <w:bottom w:val="none" w:sz="0" w:space="0" w:color="000000"/>
        <w:right w:val="none" w:sz="0" w:space="0" w:color="000000"/>
      </w:pBdr>
      <w:spacing w:before="360" w:after="360" w:line="240" w:lineRule="auto"/>
      <w:outlineLvl w:val="0"/>
    </w:pPr>
    <w:rPr>
      <w:rFonts w:ascii="Tahoma" w:eastAsia="Times New Roman" w:hAnsi="Tahoma" w:cs="Tahoma"/>
      <w:b/>
      <w:bCs/>
      <w:noProof/>
      <w:kern w:val="32"/>
      <w:sz w:val="24"/>
      <w:szCs w:val="24"/>
      <w:lang w:eastAsia="hr-HR"/>
    </w:rPr>
  </w:style>
  <w:style w:type="paragraph" w:styleId="Heading2">
    <w:name w:val="heading 2"/>
    <w:basedOn w:val="Normal"/>
    <w:next w:val="Normal"/>
    <w:link w:val="Heading2Char"/>
    <w:qFormat/>
    <w:rsid w:val="001111BC"/>
    <w:pPr>
      <w:keepNext/>
      <w:keepLines/>
      <w:numPr>
        <w:ilvl w:val="1"/>
        <w:numId w:val="2"/>
      </w:numPr>
      <w:spacing w:before="40" w:after="0"/>
      <w:jc w:val="both"/>
      <w:outlineLvl w:val="1"/>
    </w:pPr>
    <w:rPr>
      <w:rFonts w:ascii="Times New Roman" w:eastAsia="Calibri" w:hAnsi="Times New Roman" w:cs="Times New Roman"/>
      <w:color w:val="1F4E79"/>
      <w:sz w:val="26"/>
      <w:szCs w:val="26"/>
    </w:rPr>
  </w:style>
  <w:style w:type="paragraph" w:styleId="Heading3">
    <w:name w:val="heading 3"/>
    <w:basedOn w:val="Normal"/>
    <w:next w:val="Normal"/>
    <w:link w:val="Heading3Char"/>
    <w:qFormat/>
    <w:rsid w:val="001111BC"/>
    <w:pPr>
      <w:keepNext/>
      <w:keepLines/>
      <w:numPr>
        <w:ilvl w:val="2"/>
        <w:numId w:val="2"/>
      </w:numPr>
      <w:spacing w:before="40" w:after="0"/>
      <w:ind w:left="568"/>
      <w:jc w:val="both"/>
      <w:outlineLvl w:val="2"/>
    </w:pPr>
    <w:rPr>
      <w:rFonts w:ascii="Times New Roman" w:eastAsia="Calibri" w:hAnsi="Times New Roman" w:cs="Times New Roman"/>
      <w:color w:val="1F4E79"/>
      <w:sz w:val="24"/>
      <w:szCs w:val="24"/>
    </w:rPr>
  </w:style>
  <w:style w:type="paragraph" w:styleId="Heading4">
    <w:name w:val="heading 4"/>
    <w:basedOn w:val="Normal"/>
    <w:next w:val="Normal"/>
    <w:link w:val="Heading4Char"/>
    <w:qFormat/>
    <w:rsid w:val="001111BC"/>
    <w:pPr>
      <w:keepNext/>
      <w:keepLines/>
      <w:numPr>
        <w:ilvl w:val="3"/>
        <w:numId w:val="2"/>
      </w:numPr>
      <w:spacing w:before="40" w:after="0"/>
      <w:jc w:val="both"/>
      <w:outlineLvl w:val="3"/>
    </w:pPr>
    <w:rPr>
      <w:rFonts w:ascii="Times New Roman" w:eastAsia="Calibri" w:hAnsi="Times New Roman" w:cs="Times New Roman"/>
      <w:i/>
      <w:iCs/>
      <w:color w:val="2E74B5"/>
    </w:rPr>
  </w:style>
  <w:style w:type="paragraph" w:styleId="Heading5">
    <w:name w:val="heading 5"/>
    <w:basedOn w:val="Normal"/>
    <w:next w:val="Normal"/>
    <w:link w:val="Heading5Char"/>
    <w:qFormat/>
    <w:rsid w:val="001111BC"/>
    <w:pPr>
      <w:keepNext/>
      <w:keepLines/>
      <w:numPr>
        <w:ilvl w:val="4"/>
        <w:numId w:val="2"/>
      </w:numPr>
      <w:spacing w:before="40" w:after="0"/>
      <w:jc w:val="both"/>
      <w:outlineLvl w:val="4"/>
    </w:pPr>
    <w:rPr>
      <w:rFonts w:ascii="Calibri Light" w:eastAsia="Calibri" w:hAnsi="Calibri Light" w:cs="Times New Roman"/>
      <w:color w:val="2E74B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111BC"/>
    <w:rPr>
      <w:rFonts w:ascii="Tahoma" w:eastAsia="Times New Roman" w:hAnsi="Tahoma" w:cs="Tahoma"/>
      <w:b/>
      <w:bCs/>
      <w:noProof/>
      <w:kern w:val="32"/>
      <w:sz w:val="24"/>
      <w:szCs w:val="24"/>
      <w:lang w:eastAsia="hr-HR"/>
    </w:rPr>
  </w:style>
  <w:style w:type="character" w:customStyle="1" w:styleId="Heading2Char">
    <w:name w:val="Heading 2 Char"/>
    <w:basedOn w:val="DefaultParagraphFont"/>
    <w:link w:val="Heading2"/>
    <w:rsid w:val="001111BC"/>
    <w:rPr>
      <w:rFonts w:ascii="Times New Roman" w:eastAsia="Calibri" w:hAnsi="Times New Roman" w:cs="Times New Roman"/>
      <w:color w:val="1F4E79"/>
      <w:sz w:val="26"/>
      <w:szCs w:val="26"/>
    </w:rPr>
  </w:style>
  <w:style w:type="character" w:customStyle="1" w:styleId="Heading3Char">
    <w:name w:val="Heading 3 Char"/>
    <w:basedOn w:val="DefaultParagraphFont"/>
    <w:link w:val="Heading3"/>
    <w:rsid w:val="001111BC"/>
    <w:rPr>
      <w:rFonts w:ascii="Times New Roman" w:eastAsia="Calibri" w:hAnsi="Times New Roman" w:cs="Times New Roman"/>
      <w:color w:val="1F4E79"/>
      <w:sz w:val="24"/>
      <w:szCs w:val="24"/>
    </w:rPr>
  </w:style>
  <w:style w:type="character" w:customStyle="1" w:styleId="Heading4Char">
    <w:name w:val="Heading 4 Char"/>
    <w:basedOn w:val="DefaultParagraphFont"/>
    <w:link w:val="Heading4"/>
    <w:rsid w:val="001111BC"/>
    <w:rPr>
      <w:rFonts w:ascii="Times New Roman" w:eastAsia="Calibri" w:hAnsi="Times New Roman" w:cs="Times New Roman"/>
      <w:i/>
      <w:iCs/>
      <w:color w:val="2E74B5"/>
    </w:rPr>
  </w:style>
  <w:style w:type="character" w:customStyle="1" w:styleId="Heading5Char">
    <w:name w:val="Heading 5 Char"/>
    <w:basedOn w:val="DefaultParagraphFont"/>
    <w:link w:val="Heading5"/>
    <w:rsid w:val="001111BC"/>
    <w:rPr>
      <w:rFonts w:ascii="Calibri Light" w:eastAsia="Calibri" w:hAnsi="Calibri Light" w:cs="Times New Roman"/>
      <w:color w:val="2E74B5"/>
    </w:rPr>
  </w:style>
  <w:style w:type="numbering" w:customStyle="1" w:styleId="NoList1">
    <w:name w:val="No List1"/>
    <w:next w:val="NoList"/>
    <w:uiPriority w:val="99"/>
    <w:semiHidden/>
    <w:unhideWhenUsed/>
    <w:rsid w:val="001111BC"/>
  </w:style>
  <w:style w:type="paragraph" w:customStyle="1" w:styleId="MainParagraph">
    <w:name w:val="Main Paragraph"/>
    <w:basedOn w:val="Normal"/>
    <w:rsid w:val="001111BC"/>
    <w:pPr>
      <w:pBdr>
        <w:top w:val="none" w:sz="0" w:space="0" w:color="000000"/>
        <w:left w:val="none" w:sz="0" w:space="0" w:color="000000"/>
        <w:bottom w:val="none" w:sz="0" w:space="0" w:color="000000"/>
        <w:right w:val="none" w:sz="0" w:space="0" w:color="000000"/>
      </w:pBdr>
      <w:spacing w:after="240" w:line="240" w:lineRule="auto"/>
      <w:ind w:left="720"/>
      <w:jc w:val="both"/>
    </w:pPr>
    <w:rPr>
      <w:rFonts w:ascii="Tahoma" w:eastAsia="Times New Roman" w:hAnsi="Tahoma" w:cs="Tahoma"/>
      <w:noProof/>
      <w:lang w:eastAsia="hr-HR"/>
    </w:rPr>
  </w:style>
  <w:style w:type="paragraph" w:styleId="Header">
    <w:name w:val="header"/>
    <w:basedOn w:val="Normal"/>
    <w:link w:val="HeaderChar"/>
    <w:semiHidden/>
    <w:rsid w:val="001111BC"/>
    <w:pPr>
      <w:pBdr>
        <w:top w:val="none" w:sz="0" w:space="0" w:color="000000"/>
        <w:left w:val="none" w:sz="0" w:space="0" w:color="000000"/>
        <w:bottom w:val="none" w:sz="0" w:space="0" w:color="000000"/>
        <w:right w:val="none" w:sz="0" w:space="0" w:color="000000"/>
      </w:pBdr>
      <w:tabs>
        <w:tab w:val="center" w:pos="4320"/>
        <w:tab w:val="right" w:pos="8640"/>
      </w:tabs>
      <w:spacing w:after="0" w:line="240" w:lineRule="auto"/>
    </w:pPr>
    <w:rPr>
      <w:rFonts w:ascii="Times New Roman" w:eastAsia="Times New Roman" w:hAnsi="Times New Roman" w:cs="Times New Roman"/>
      <w:noProof/>
      <w:sz w:val="24"/>
      <w:szCs w:val="24"/>
      <w:lang w:eastAsia="hr-HR"/>
    </w:rPr>
  </w:style>
  <w:style w:type="character" w:customStyle="1" w:styleId="HeaderChar">
    <w:name w:val="Header Char"/>
    <w:basedOn w:val="DefaultParagraphFont"/>
    <w:link w:val="Header"/>
    <w:semiHidden/>
    <w:rsid w:val="001111BC"/>
    <w:rPr>
      <w:rFonts w:ascii="Times New Roman" w:eastAsia="Times New Roman" w:hAnsi="Times New Roman" w:cs="Times New Roman"/>
      <w:noProof/>
      <w:sz w:val="24"/>
      <w:szCs w:val="24"/>
      <w:lang w:eastAsia="hr-HR"/>
    </w:rPr>
  </w:style>
  <w:style w:type="paragraph" w:styleId="Footer">
    <w:name w:val="footer"/>
    <w:basedOn w:val="Normal"/>
    <w:link w:val="FooterChar"/>
    <w:uiPriority w:val="99"/>
    <w:rsid w:val="001111BC"/>
    <w:pPr>
      <w:pBdr>
        <w:top w:val="none" w:sz="0" w:space="0" w:color="000000"/>
        <w:left w:val="none" w:sz="0" w:space="0" w:color="000000"/>
        <w:bottom w:val="none" w:sz="0" w:space="0" w:color="000000"/>
        <w:right w:val="none" w:sz="0" w:space="0" w:color="000000"/>
      </w:pBdr>
      <w:tabs>
        <w:tab w:val="center" w:pos="4320"/>
        <w:tab w:val="right" w:pos="8640"/>
      </w:tabs>
      <w:spacing w:after="0" w:line="240" w:lineRule="auto"/>
    </w:pPr>
    <w:rPr>
      <w:rFonts w:ascii="Times New Roman" w:eastAsia="Times New Roman" w:hAnsi="Times New Roman" w:cs="Times New Roman"/>
      <w:noProof/>
      <w:sz w:val="24"/>
      <w:szCs w:val="24"/>
      <w:lang w:val="x-none" w:eastAsia="x-none"/>
    </w:rPr>
  </w:style>
  <w:style w:type="character" w:customStyle="1" w:styleId="FooterChar">
    <w:name w:val="Footer Char"/>
    <w:basedOn w:val="DefaultParagraphFont"/>
    <w:link w:val="Footer"/>
    <w:uiPriority w:val="99"/>
    <w:rsid w:val="001111BC"/>
    <w:rPr>
      <w:rFonts w:ascii="Times New Roman" w:eastAsia="Times New Roman" w:hAnsi="Times New Roman" w:cs="Times New Roman"/>
      <w:noProof/>
      <w:sz w:val="24"/>
      <w:szCs w:val="24"/>
      <w:lang w:val="x-none" w:eastAsia="x-none"/>
    </w:rPr>
  </w:style>
  <w:style w:type="paragraph" w:styleId="CommentText">
    <w:name w:val="annotation text"/>
    <w:basedOn w:val="Normal"/>
    <w:link w:val="CommentTextChar"/>
    <w:uiPriority w:val="99"/>
    <w:rsid w:val="001111BC"/>
    <w:pPr>
      <w:pBdr>
        <w:top w:val="none" w:sz="0" w:space="0" w:color="000000"/>
        <w:left w:val="none" w:sz="0" w:space="0" w:color="000000"/>
        <w:bottom w:val="none" w:sz="0" w:space="0" w:color="000000"/>
        <w:right w:val="none" w:sz="0" w:space="0" w:color="000000"/>
      </w:pBdr>
      <w:spacing w:after="0" w:line="240" w:lineRule="auto"/>
    </w:pPr>
    <w:rPr>
      <w:rFonts w:ascii="Times New Roman" w:eastAsia="Times New Roman" w:hAnsi="Times New Roman" w:cs="Times New Roman"/>
      <w:noProof/>
      <w:sz w:val="24"/>
      <w:szCs w:val="24"/>
      <w:lang w:eastAsia="hr-HR"/>
    </w:rPr>
  </w:style>
  <w:style w:type="character" w:customStyle="1" w:styleId="CommentTextChar">
    <w:name w:val="Comment Text Char"/>
    <w:basedOn w:val="DefaultParagraphFont"/>
    <w:link w:val="CommentText"/>
    <w:uiPriority w:val="99"/>
    <w:rsid w:val="001111BC"/>
    <w:rPr>
      <w:rFonts w:ascii="Times New Roman" w:eastAsia="Times New Roman" w:hAnsi="Times New Roman" w:cs="Times New Roman"/>
      <w:noProof/>
      <w:sz w:val="24"/>
      <w:szCs w:val="24"/>
      <w:lang w:eastAsia="hr-HR"/>
    </w:rPr>
  </w:style>
  <w:style w:type="paragraph" w:styleId="CommentSubject">
    <w:name w:val="annotation subject"/>
    <w:basedOn w:val="CommentText"/>
    <w:link w:val="CommentSubjectChar"/>
    <w:semiHidden/>
    <w:rsid w:val="001111BC"/>
    <w:rPr>
      <w:b/>
      <w:bCs/>
    </w:rPr>
  </w:style>
  <w:style w:type="character" w:customStyle="1" w:styleId="CommentSubjectChar">
    <w:name w:val="Comment Subject Char"/>
    <w:basedOn w:val="CommentTextChar"/>
    <w:link w:val="CommentSubject"/>
    <w:semiHidden/>
    <w:rsid w:val="001111BC"/>
    <w:rPr>
      <w:rFonts w:ascii="Times New Roman" w:eastAsia="Times New Roman" w:hAnsi="Times New Roman" w:cs="Times New Roman"/>
      <w:b/>
      <w:bCs/>
      <w:noProof/>
      <w:sz w:val="24"/>
      <w:szCs w:val="24"/>
      <w:lang w:eastAsia="hr-HR"/>
    </w:rPr>
  </w:style>
  <w:style w:type="paragraph" w:styleId="BalloonText">
    <w:name w:val="Balloon Text"/>
    <w:basedOn w:val="Normal"/>
    <w:link w:val="BalloonTextChar"/>
    <w:semiHidden/>
    <w:rsid w:val="001111BC"/>
    <w:pPr>
      <w:pBdr>
        <w:top w:val="none" w:sz="0" w:space="0" w:color="000000"/>
        <w:left w:val="none" w:sz="0" w:space="0" w:color="000000"/>
        <w:bottom w:val="none" w:sz="0" w:space="0" w:color="000000"/>
        <w:right w:val="none" w:sz="0" w:space="0" w:color="000000"/>
      </w:pBdr>
      <w:spacing w:after="0" w:line="240" w:lineRule="auto"/>
    </w:pPr>
    <w:rPr>
      <w:rFonts w:ascii="Tahoma" w:eastAsia="Times New Roman" w:hAnsi="Tahoma" w:cs="Tahoma"/>
      <w:noProof/>
      <w:sz w:val="16"/>
      <w:szCs w:val="16"/>
      <w:lang w:eastAsia="hr-HR"/>
    </w:rPr>
  </w:style>
  <w:style w:type="character" w:customStyle="1" w:styleId="BalloonTextChar">
    <w:name w:val="Balloon Text Char"/>
    <w:basedOn w:val="DefaultParagraphFont"/>
    <w:link w:val="BalloonText"/>
    <w:semiHidden/>
    <w:rsid w:val="001111BC"/>
    <w:rPr>
      <w:rFonts w:ascii="Tahoma" w:eastAsia="Times New Roman" w:hAnsi="Tahoma" w:cs="Tahoma"/>
      <w:noProof/>
      <w:sz w:val="16"/>
      <w:szCs w:val="16"/>
      <w:lang w:eastAsia="hr-HR"/>
    </w:rPr>
  </w:style>
  <w:style w:type="paragraph" w:customStyle="1" w:styleId="MainParagraph-nonumber">
    <w:name w:val="Main Paragraph - no number"/>
    <w:basedOn w:val="Normal"/>
    <w:uiPriority w:val="99"/>
    <w:rsid w:val="001111BC"/>
    <w:pPr>
      <w:pBdr>
        <w:top w:val="none" w:sz="0" w:space="0" w:color="000000"/>
        <w:left w:val="none" w:sz="0" w:space="0" w:color="000000"/>
        <w:bottom w:val="none" w:sz="0" w:space="0" w:color="000000"/>
        <w:right w:val="none" w:sz="0" w:space="0" w:color="000000"/>
      </w:pBdr>
      <w:spacing w:before="240" w:after="120" w:line="240" w:lineRule="auto"/>
      <w:ind w:left="720"/>
      <w:jc w:val="both"/>
    </w:pPr>
    <w:rPr>
      <w:rFonts w:ascii="Tahoma" w:eastAsia="Times New Roman" w:hAnsi="Tahoma" w:cs="Tahoma"/>
      <w:noProof/>
      <w:lang w:eastAsia="hr-HR"/>
    </w:rPr>
  </w:style>
  <w:style w:type="paragraph" w:customStyle="1" w:styleId="xxRulesParagraph">
    <w:name w:val="x.x Rules Paragraph"/>
    <w:basedOn w:val="Normal"/>
    <w:rsid w:val="001111BC"/>
    <w:pPr>
      <w:pBdr>
        <w:top w:val="none" w:sz="0" w:space="0" w:color="000000"/>
        <w:left w:val="none" w:sz="0" w:space="0" w:color="000000"/>
        <w:bottom w:val="none" w:sz="0" w:space="0" w:color="000000"/>
        <w:right w:val="none" w:sz="0" w:space="0" w:color="000000"/>
      </w:pBdr>
      <w:spacing w:before="160" w:line="240" w:lineRule="auto"/>
      <w:jc w:val="both"/>
    </w:pPr>
    <w:rPr>
      <w:rFonts w:ascii="Tahoma" w:eastAsia="Times New Roman" w:hAnsi="Tahoma" w:cs="Tahoma"/>
      <w:b/>
      <w:bCs/>
      <w:noProof/>
      <w:lang w:eastAsia="hr-HR"/>
    </w:rPr>
  </w:style>
  <w:style w:type="paragraph" w:customStyle="1" w:styleId="XXXRulesParagraph">
    <w:name w:val="X.X.X Rules Paragraph"/>
    <w:basedOn w:val="Normal"/>
    <w:rsid w:val="001111BC"/>
    <w:pPr>
      <w:pBdr>
        <w:top w:val="none" w:sz="0" w:space="0" w:color="000000"/>
        <w:left w:val="none" w:sz="0" w:space="0" w:color="000000"/>
        <w:bottom w:val="none" w:sz="0" w:space="0" w:color="000000"/>
        <w:right w:val="none" w:sz="0" w:space="0" w:color="000000"/>
      </w:pBdr>
      <w:spacing w:before="120" w:after="120" w:line="240" w:lineRule="auto"/>
      <w:jc w:val="both"/>
    </w:pPr>
    <w:rPr>
      <w:rFonts w:ascii="Tahoma" w:eastAsia="Times New Roman" w:hAnsi="Tahoma" w:cs="Tahoma"/>
      <w:noProof/>
      <w:lang w:eastAsia="hr-HR"/>
    </w:rPr>
  </w:style>
  <w:style w:type="paragraph" w:customStyle="1" w:styleId="Appendix">
    <w:name w:val="Appendix"/>
    <w:basedOn w:val="Normal"/>
    <w:rsid w:val="001111BC"/>
    <w:pPr>
      <w:pBdr>
        <w:top w:val="none" w:sz="0" w:space="0" w:color="000000"/>
        <w:left w:val="none" w:sz="0" w:space="0" w:color="000000"/>
        <w:bottom w:val="none" w:sz="0" w:space="0" w:color="000000"/>
        <w:right w:val="none" w:sz="0" w:space="0" w:color="000000"/>
      </w:pBdr>
      <w:spacing w:before="240" w:after="240" w:line="240" w:lineRule="auto"/>
      <w:jc w:val="center"/>
    </w:pPr>
    <w:rPr>
      <w:rFonts w:ascii="Tahoma" w:eastAsia="Times New Roman" w:hAnsi="Tahoma" w:cs="Tahoma"/>
      <w:b/>
      <w:bCs/>
      <w:noProof/>
      <w:sz w:val="28"/>
      <w:szCs w:val="28"/>
      <w:lang w:eastAsia="hr-HR"/>
    </w:rPr>
  </w:style>
  <w:style w:type="paragraph" w:customStyle="1" w:styleId="StepbyStep">
    <w:name w:val="Step by Step"/>
    <w:basedOn w:val="Normal"/>
    <w:rsid w:val="001111BC"/>
    <w:pPr>
      <w:pBdr>
        <w:top w:val="none" w:sz="0" w:space="0" w:color="000000"/>
        <w:left w:val="none" w:sz="0" w:space="0" w:color="000000"/>
        <w:bottom w:val="none" w:sz="0" w:space="0" w:color="000000"/>
        <w:right w:val="none" w:sz="0" w:space="0" w:color="000000"/>
      </w:pBdr>
      <w:spacing w:after="0" w:line="240" w:lineRule="auto"/>
    </w:pPr>
    <w:rPr>
      <w:rFonts w:ascii="Times New Roman" w:eastAsia="Times New Roman" w:hAnsi="Times New Roman" w:cs="Times New Roman"/>
      <w:noProof/>
      <w:sz w:val="24"/>
      <w:szCs w:val="24"/>
      <w:lang w:eastAsia="hr-HR"/>
    </w:rPr>
  </w:style>
  <w:style w:type="paragraph" w:customStyle="1" w:styleId="Level5Subset">
    <w:name w:val="Level 5 Subset"/>
    <w:basedOn w:val="Normal"/>
    <w:rsid w:val="001111BC"/>
    <w:pPr>
      <w:pBdr>
        <w:top w:val="none" w:sz="0" w:space="0" w:color="000000"/>
        <w:left w:val="none" w:sz="0" w:space="0" w:color="000000"/>
        <w:bottom w:val="none" w:sz="0" w:space="0" w:color="000000"/>
        <w:right w:val="none" w:sz="0" w:space="0" w:color="000000"/>
      </w:pBdr>
      <w:tabs>
        <w:tab w:val="left" w:pos="4440"/>
      </w:tabs>
      <w:spacing w:after="0" w:line="240" w:lineRule="auto"/>
      <w:ind w:left="4440" w:hanging="1226"/>
    </w:pPr>
    <w:rPr>
      <w:rFonts w:ascii="Times New Roman" w:eastAsia="Times New Roman" w:hAnsi="Times New Roman" w:cs="Times New Roman"/>
      <w:noProof/>
      <w:sz w:val="24"/>
      <w:szCs w:val="24"/>
      <w:lang w:eastAsia="hr-HR"/>
    </w:rPr>
  </w:style>
  <w:style w:type="paragraph" w:customStyle="1" w:styleId="Level6Subset">
    <w:name w:val="Level 6 Subset"/>
    <w:basedOn w:val="Normal"/>
    <w:rsid w:val="001111BC"/>
    <w:pPr>
      <w:pBdr>
        <w:top w:val="none" w:sz="0" w:space="0" w:color="000000"/>
        <w:left w:val="none" w:sz="0" w:space="0" w:color="000000"/>
        <w:bottom w:val="none" w:sz="0" w:space="0" w:color="000000"/>
        <w:right w:val="none" w:sz="0" w:space="0" w:color="000000"/>
      </w:pBdr>
      <w:tabs>
        <w:tab w:val="left" w:pos="5760"/>
      </w:tabs>
      <w:spacing w:after="0" w:line="240" w:lineRule="auto"/>
      <w:ind w:left="5760" w:hanging="1320"/>
    </w:pPr>
    <w:rPr>
      <w:rFonts w:ascii="Times New Roman" w:eastAsia="Times New Roman" w:hAnsi="Times New Roman" w:cs="Times New Roman"/>
      <w:noProof/>
      <w:sz w:val="24"/>
      <w:szCs w:val="24"/>
      <w:lang w:eastAsia="hr-HR"/>
    </w:rPr>
  </w:style>
  <w:style w:type="paragraph" w:styleId="FootnoteText">
    <w:name w:val="footnote text"/>
    <w:aliases w:val="Fußnote,Fußnotentextf,Podrozdział"/>
    <w:basedOn w:val="Normal"/>
    <w:link w:val="FootnoteTextChar"/>
    <w:semiHidden/>
    <w:rsid w:val="001111BC"/>
    <w:pPr>
      <w:pBdr>
        <w:top w:val="none" w:sz="0" w:space="0" w:color="000000"/>
        <w:left w:val="none" w:sz="0" w:space="0" w:color="000000"/>
        <w:bottom w:val="none" w:sz="0" w:space="0" w:color="000000"/>
        <w:right w:val="none" w:sz="0" w:space="0" w:color="000000"/>
      </w:pBdr>
      <w:spacing w:after="0" w:line="240" w:lineRule="auto"/>
    </w:pPr>
    <w:rPr>
      <w:rFonts w:ascii="Times New Roman" w:eastAsia="Times New Roman" w:hAnsi="Times New Roman" w:cs="Times New Roman"/>
      <w:noProof/>
      <w:sz w:val="24"/>
      <w:szCs w:val="24"/>
      <w:lang w:val="x-none" w:eastAsia="x-none"/>
    </w:rPr>
  </w:style>
  <w:style w:type="character" w:customStyle="1" w:styleId="FootnoteTextChar">
    <w:name w:val="Footnote Text Char"/>
    <w:aliases w:val="Fußnote Char,Fußnotentextf Char,Podrozdział Char"/>
    <w:basedOn w:val="DefaultParagraphFont"/>
    <w:link w:val="FootnoteText"/>
    <w:semiHidden/>
    <w:rsid w:val="001111BC"/>
    <w:rPr>
      <w:rFonts w:ascii="Times New Roman" w:eastAsia="Times New Roman" w:hAnsi="Times New Roman" w:cs="Times New Roman"/>
      <w:noProof/>
      <w:sz w:val="24"/>
      <w:szCs w:val="24"/>
      <w:lang w:val="x-none" w:eastAsia="x-none"/>
    </w:rPr>
  </w:style>
  <w:style w:type="paragraph" w:customStyle="1" w:styleId="xxPolorProcParagraph">
    <w:name w:val="x.x Pol or Proc Paragraph"/>
    <w:basedOn w:val="Normal"/>
    <w:rsid w:val="001111BC"/>
    <w:pPr>
      <w:pBdr>
        <w:top w:val="none" w:sz="0" w:space="0" w:color="000000"/>
        <w:left w:val="none" w:sz="0" w:space="0" w:color="000000"/>
        <w:bottom w:val="none" w:sz="0" w:space="0" w:color="000000"/>
        <w:right w:val="none" w:sz="0" w:space="0" w:color="000000"/>
      </w:pBdr>
      <w:tabs>
        <w:tab w:val="left" w:pos="1440"/>
      </w:tabs>
      <w:spacing w:before="160" w:line="240" w:lineRule="auto"/>
      <w:ind w:left="1440" w:hanging="720"/>
      <w:jc w:val="both"/>
    </w:pPr>
    <w:rPr>
      <w:rFonts w:ascii="Tahoma" w:eastAsia="Times New Roman" w:hAnsi="Tahoma" w:cs="Tahoma"/>
      <w:noProof/>
      <w:lang w:eastAsia="hr-HR"/>
    </w:rPr>
  </w:style>
  <w:style w:type="paragraph" w:styleId="PlainText">
    <w:name w:val="Plain Text"/>
    <w:basedOn w:val="Normal"/>
    <w:link w:val="PlainTextChar"/>
    <w:semiHidden/>
    <w:rsid w:val="001111BC"/>
    <w:pPr>
      <w:pBdr>
        <w:top w:val="none" w:sz="0" w:space="0" w:color="000000"/>
        <w:left w:val="none" w:sz="0" w:space="0" w:color="000000"/>
        <w:bottom w:val="none" w:sz="0" w:space="0" w:color="000000"/>
        <w:right w:val="none" w:sz="0" w:space="0" w:color="000000"/>
      </w:pBdr>
      <w:spacing w:after="0" w:line="240" w:lineRule="auto"/>
    </w:pPr>
    <w:rPr>
      <w:rFonts w:ascii="Courier New" w:eastAsia="Times New Roman" w:hAnsi="Courier New" w:cs="Courier New"/>
      <w:noProof/>
      <w:sz w:val="20"/>
      <w:szCs w:val="20"/>
      <w:lang w:eastAsia="hr-HR"/>
    </w:rPr>
  </w:style>
  <w:style w:type="character" w:customStyle="1" w:styleId="PlainTextChar">
    <w:name w:val="Plain Text Char"/>
    <w:basedOn w:val="DefaultParagraphFont"/>
    <w:link w:val="PlainText"/>
    <w:semiHidden/>
    <w:rsid w:val="001111BC"/>
    <w:rPr>
      <w:rFonts w:ascii="Courier New" w:eastAsia="Times New Roman" w:hAnsi="Courier New" w:cs="Courier New"/>
      <w:noProof/>
      <w:sz w:val="20"/>
      <w:szCs w:val="20"/>
      <w:lang w:eastAsia="hr-HR"/>
    </w:rPr>
  </w:style>
  <w:style w:type="paragraph" w:customStyle="1" w:styleId="Revision1">
    <w:name w:val="Revision1"/>
    <w:rsid w:val="001111BC"/>
    <w:pPr>
      <w:pBdr>
        <w:top w:val="none" w:sz="0" w:space="0" w:color="000000"/>
        <w:left w:val="none" w:sz="0" w:space="0" w:color="000000"/>
        <w:bottom w:val="none" w:sz="0" w:space="0" w:color="000000"/>
        <w:right w:val="none" w:sz="0" w:space="0" w:color="000000"/>
      </w:pBdr>
      <w:spacing w:after="0" w:line="240" w:lineRule="auto"/>
    </w:pPr>
    <w:rPr>
      <w:rFonts w:ascii="Times New Roman" w:eastAsia="Times New Roman" w:hAnsi="Times New Roman" w:cs="Times New Roman"/>
      <w:noProof/>
      <w:sz w:val="24"/>
      <w:szCs w:val="24"/>
      <w:lang w:eastAsia="hr-HR"/>
    </w:rPr>
  </w:style>
  <w:style w:type="paragraph" w:customStyle="1" w:styleId="ListParagraph1">
    <w:name w:val="List Paragraph1"/>
    <w:basedOn w:val="Normal"/>
    <w:rsid w:val="001111BC"/>
    <w:pPr>
      <w:pBdr>
        <w:top w:val="none" w:sz="0" w:space="0" w:color="000000"/>
        <w:left w:val="none" w:sz="0" w:space="0" w:color="000000"/>
        <w:bottom w:val="none" w:sz="0" w:space="0" w:color="000000"/>
        <w:right w:val="none" w:sz="0" w:space="0" w:color="000000"/>
      </w:pBdr>
      <w:spacing w:after="0" w:line="240" w:lineRule="auto"/>
      <w:ind w:left="720"/>
    </w:pPr>
    <w:rPr>
      <w:rFonts w:ascii="Times New Roman" w:eastAsia="Times New Roman" w:hAnsi="Times New Roman" w:cs="Times New Roman"/>
      <w:noProof/>
      <w:sz w:val="24"/>
      <w:szCs w:val="24"/>
      <w:lang w:eastAsia="hr-HR"/>
    </w:rPr>
  </w:style>
  <w:style w:type="paragraph" w:customStyle="1" w:styleId="ZaglavljeChar">
    <w:name w:val="Zaglavlje Char"/>
    <w:rsid w:val="001111BC"/>
    <w:pPr>
      <w:pBdr>
        <w:top w:val="none" w:sz="0" w:space="0" w:color="000000"/>
        <w:left w:val="none" w:sz="0" w:space="0" w:color="000000"/>
        <w:bottom w:val="none" w:sz="0" w:space="0" w:color="000000"/>
        <w:right w:val="none" w:sz="0" w:space="0" w:color="000000"/>
      </w:pBdr>
      <w:spacing w:after="0" w:line="240" w:lineRule="auto"/>
    </w:pPr>
    <w:rPr>
      <w:rFonts w:ascii="Times New Roman" w:eastAsia="Times New Roman" w:hAnsi="Times New Roman" w:cs="Times New Roman"/>
      <w:noProof/>
      <w:sz w:val="24"/>
      <w:szCs w:val="24"/>
      <w:lang w:eastAsia="hr-HR"/>
    </w:rPr>
  </w:style>
  <w:style w:type="character" w:styleId="Hyperlink">
    <w:name w:val="Hyperlink"/>
    <w:uiPriority w:val="99"/>
    <w:unhideWhenUsed/>
    <w:rsid w:val="001111BC"/>
    <w:rPr>
      <w:color w:val="0000FF"/>
      <w:u w:val="single"/>
    </w:rPr>
  </w:style>
  <w:style w:type="paragraph" w:customStyle="1" w:styleId="Bezproreda1">
    <w:name w:val="Bez proreda1"/>
    <w:uiPriority w:val="1"/>
    <w:qFormat/>
    <w:rsid w:val="001111BC"/>
    <w:pPr>
      <w:pBdr>
        <w:top w:val="none" w:sz="0" w:space="0" w:color="000000"/>
        <w:left w:val="none" w:sz="0" w:space="0" w:color="000000"/>
        <w:bottom w:val="none" w:sz="0" w:space="0" w:color="000000"/>
        <w:right w:val="none" w:sz="0" w:space="0" w:color="000000"/>
      </w:pBdr>
      <w:spacing w:after="0" w:line="240" w:lineRule="auto"/>
    </w:pPr>
    <w:rPr>
      <w:rFonts w:ascii="Times New Roman" w:eastAsia="Times New Roman" w:hAnsi="Times New Roman" w:cs="Times New Roman"/>
      <w:noProof/>
      <w:sz w:val="24"/>
      <w:szCs w:val="24"/>
      <w:lang w:eastAsia="hr-HR"/>
    </w:rPr>
  </w:style>
  <w:style w:type="paragraph" w:customStyle="1" w:styleId="BodyText1">
    <w:name w:val="Body Text1"/>
    <w:basedOn w:val="Normal"/>
    <w:rsid w:val="001111BC"/>
    <w:pPr>
      <w:suppressAutoHyphens/>
      <w:autoSpaceDE w:val="0"/>
      <w:autoSpaceDN w:val="0"/>
      <w:adjustRightInd w:val="0"/>
      <w:spacing w:after="0" w:line="297" w:lineRule="auto"/>
      <w:ind w:firstLine="312"/>
      <w:jc w:val="both"/>
    </w:pPr>
    <w:rPr>
      <w:rFonts w:ascii="Times New Roman" w:eastAsia="Times New Roman" w:hAnsi="Times New Roman" w:cs="Times New Roman"/>
      <w:color w:val="000000"/>
      <w:sz w:val="20"/>
      <w:szCs w:val="20"/>
      <w:lang w:val="en-GB" w:eastAsia="lt-LT"/>
    </w:rPr>
  </w:style>
  <w:style w:type="paragraph" w:customStyle="1" w:styleId="Punktas">
    <w:name w:val="Punktas"/>
    <w:basedOn w:val="BodyTextIndent"/>
    <w:rsid w:val="001111BC"/>
    <w:pPr>
      <w:pBdr>
        <w:top w:val="none" w:sz="0" w:space="0" w:color="auto"/>
        <w:left w:val="none" w:sz="0" w:space="0" w:color="auto"/>
        <w:bottom w:val="none" w:sz="0" w:space="0" w:color="auto"/>
        <w:right w:val="none" w:sz="0" w:space="0" w:color="auto"/>
      </w:pBdr>
      <w:spacing w:before="60" w:after="60"/>
      <w:ind w:left="180" w:firstLine="720"/>
      <w:jc w:val="both"/>
    </w:pPr>
    <w:rPr>
      <w:rFonts w:ascii="Arial" w:hAnsi="Arial" w:cs="Arial"/>
      <w:noProof w:val="0"/>
      <w:sz w:val="20"/>
      <w:lang w:val="lt-LT" w:eastAsia="en-US"/>
    </w:rPr>
  </w:style>
  <w:style w:type="paragraph" w:customStyle="1" w:styleId="ListParagraph2">
    <w:name w:val="List Paragraph2"/>
    <w:basedOn w:val="Normal"/>
    <w:uiPriority w:val="34"/>
    <w:qFormat/>
    <w:rsid w:val="001111BC"/>
    <w:pPr>
      <w:numPr>
        <w:numId w:val="1"/>
      </w:numPr>
      <w:spacing w:after="200" w:line="276" w:lineRule="auto"/>
      <w:contextualSpacing/>
    </w:pPr>
    <w:rPr>
      <w:rFonts w:ascii="Times New Roman" w:eastAsia="Times New Roman" w:hAnsi="Times New Roman" w:cs="Times New Roman"/>
      <w:sz w:val="24"/>
      <w:szCs w:val="24"/>
      <w:lang w:val="en-GB"/>
    </w:rPr>
  </w:style>
  <w:style w:type="paragraph" w:styleId="BodyTextIndent">
    <w:name w:val="Body Text Indent"/>
    <w:basedOn w:val="Normal"/>
    <w:link w:val="BodyTextIndentChar"/>
    <w:uiPriority w:val="99"/>
    <w:semiHidden/>
    <w:unhideWhenUsed/>
    <w:rsid w:val="001111BC"/>
    <w:pPr>
      <w:pBdr>
        <w:top w:val="none" w:sz="0" w:space="0" w:color="000000"/>
        <w:left w:val="none" w:sz="0" w:space="0" w:color="000000"/>
        <w:bottom w:val="none" w:sz="0" w:space="0" w:color="000000"/>
        <w:right w:val="none" w:sz="0" w:space="0" w:color="000000"/>
      </w:pBdr>
      <w:spacing w:after="120" w:line="240" w:lineRule="auto"/>
      <w:ind w:left="283"/>
    </w:pPr>
    <w:rPr>
      <w:rFonts w:ascii="Times New Roman" w:eastAsia="Times New Roman" w:hAnsi="Times New Roman" w:cs="Times New Roman"/>
      <w:noProof/>
      <w:sz w:val="24"/>
      <w:szCs w:val="24"/>
      <w:lang w:val="x-none" w:eastAsia="x-none"/>
    </w:rPr>
  </w:style>
  <w:style w:type="character" w:customStyle="1" w:styleId="BodyTextIndentChar">
    <w:name w:val="Body Text Indent Char"/>
    <w:basedOn w:val="DefaultParagraphFont"/>
    <w:link w:val="BodyTextIndent"/>
    <w:uiPriority w:val="99"/>
    <w:semiHidden/>
    <w:rsid w:val="001111BC"/>
    <w:rPr>
      <w:rFonts w:ascii="Times New Roman" w:eastAsia="Times New Roman" w:hAnsi="Times New Roman" w:cs="Times New Roman"/>
      <w:noProof/>
      <w:sz w:val="24"/>
      <w:szCs w:val="24"/>
      <w:lang w:val="x-none" w:eastAsia="x-none"/>
    </w:rPr>
  </w:style>
  <w:style w:type="paragraph" w:customStyle="1" w:styleId="NoSpacing1">
    <w:name w:val="No Spacing1"/>
    <w:uiPriority w:val="1"/>
    <w:qFormat/>
    <w:rsid w:val="001111BC"/>
    <w:pPr>
      <w:pBdr>
        <w:top w:val="none" w:sz="0" w:space="0" w:color="000000"/>
        <w:left w:val="none" w:sz="0" w:space="0" w:color="000000"/>
        <w:bottom w:val="none" w:sz="0" w:space="0" w:color="000000"/>
        <w:right w:val="none" w:sz="0" w:space="0" w:color="000000"/>
      </w:pBdr>
      <w:spacing w:after="0" w:line="240" w:lineRule="auto"/>
    </w:pPr>
    <w:rPr>
      <w:rFonts w:ascii="Times New Roman" w:eastAsia="Times New Roman" w:hAnsi="Times New Roman" w:cs="Times New Roman"/>
      <w:noProof/>
      <w:sz w:val="24"/>
      <w:szCs w:val="24"/>
      <w:lang w:eastAsia="hr-HR"/>
    </w:rPr>
  </w:style>
  <w:style w:type="character" w:customStyle="1" w:styleId="hps">
    <w:name w:val="hps"/>
    <w:uiPriority w:val="99"/>
    <w:rsid w:val="001111BC"/>
  </w:style>
  <w:style w:type="character" w:customStyle="1" w:styleId="longtext">
    <w:name w:val="long_text"/>
    <w:uiPriority w:val="99"/>
    <w:rsid w:val="001111BC"/>
    <w:rPr>
      <w:rFonts w:cs="Times New Roman"/>
    </w:rPr>
  </w:style>
  <w:style w:type="paragraph" w:customStyle="1" w:styleId="CM1">
    <w:name w:val="CM1"/>
    <w:basedOn w:val="Normal"/>
    <w:next w:val="Normal"/>
    <w:rsid w:val="001111BC"/>
    <w:pPr>
      <w:autoSpaceDE w:val="0"/>
      <w:autoSpaceDN w:val="0"/>
      <w:adjustRightInd w:val="0"/>
      <w:spacing w:after="0" w:line="240" w:lineRule="auto"/>
    </w:pPr>
    <w:rPr>
      <w:rFonts w:ascii="EUAlbertina" w:eastAsia="Times New Roman" w:hAnsi="EUAlbertina" w:cs="Latha"/>
      <w:sz w:val="24"/>
      <w:szCs w:val="24"/>
      <w:lang w:eastAsia="hr-HR" w:bidi="ta-IN"/>
    </w:rPr>
  </w:style>
  <w:style w:type="paragraph" w:customStyle="1" w:styleId="CM3">
    <w:name w:val="CM3"/>
    <w:basedOn w:val="Normal"/>
    <w:next w:val="Normal"/>
    <w:rsid w:val="001111BC"/>
    <w:pPr>
      <w:autoSpaceDE w:val="0"/>
      <w:autoSpaceDN w:val="0"/>
      <w:adjustRightInd w:val="0"/>
      <w:spacing w:after="0" w:line="240" w:lineRule="auto"/>
    </w:pPr>
    <w:rPr>
      <w:rFonts w:ascii="EUAlbertina" w:eastAsia="Times New Roman" w:hAnsi="EUAlbertina" w:cs="Latha"/>
      <w:sz w:val="24"/>
      <w:szCs w:val="24"/>
      <w:lang w:eastAsia="hr-HR" w:bidi="ta-IN"/>
    </w:rPr>
  </w:style>
  <w:style w:type="paragraph" w:styleId="Revision">
    <w:name w:val="Revision"/>
    <w:hidden/>
    <w:uiPriority w:val="99"/>
    <w:semiHidden/>
    <w:rsid w:val="001111BC"/>
    <w:pPr>
      <w:spacing w:after="0" w:line="240" w:lineRule="auto"/>
    </w:pPr>
    <w:rPr>
      <w:rFonts w:ascii="Times New Roman" w:eastAsia="Times New Roman" w:hAnsi="Times New Roman" w:cs="Times New Roman"/>
      <w:noProof/>
      <w:sz w:val="24"/>
      <w:szCs w:val="24"/>
      <w:lang w:eastAsia="hr-HR"/>
    </w:rPr>
  </w:style>
  <w:style w:type="paragraph" w:customStyle="1" w:styleId="t-9-8">
    <w:name w:val="t-9-8"/>
    <w:basedOn w:val="Normal"/>
    <w:rsid w:val="001111BC"/>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TOCHeading">
    <w:name w:val="TOC Heading"/>
    <w:basedOn w:val="Heading1"/>
    <w:next w:val="Normal"/>
    <w:uiPriority w:val="39"/>
    <w:qFormat/>
    <w:rsid w:val="001111BC"/>
    <w:pPr>
      <w:keepNext/>
      <w:keepLines/>
      <w:pBdr>
        <w:top w:val="none" w:sz="0" w:space="0" w:color="auto"/>
        <w:left w:val="none" w:sz="0" w:space="0" w:color="auto"/>
        <w:bottom w:val="none" w:sz="0" w:space="0" w:color="auto"/>
        <w:right w:val="none" w:sz="0" w:space="0" w:color="auto"/>
      </w:pBdr>
      <w:spacing w:before="480" w:after="0" w:line="276" w:lineRule="auto"/>
      <w:outlineLvl w:val="9"/>
    </w:pPr>
    <w:rPr>
      <w:rFonts w:ascii="Cambria" w:eastAsia="MS Gothic" w:hAnsi="Cambria" w:cs="Times New Roman"/>
      <w:noProof w:val="0"/>
      <w:color w:val="365F91"/>
      <w:kern w:val="0"/>
      <w:sz w:val="28"/>
      <w:szCs w:val="28"/>
      <w:lang w:val="en-US" w:eastAsia="ja-JP"/>
    </w:rPr>
  </w:style>
  <w:style w:type="paragraph" w:styleId="TOC1">
    <w:name w:val="toc 1"/>
    <w:basedOn w:val="Normal"/>
    <w:next w:val="Normal"/>
    <w:autoRedefine/>
    <w:uiPriority w:val="39"/>
    <w:unhideWhenUsed/>
    <w:qFormat/>
    <w:rsid w:val="001111BC"/>
    <w:pPr>
      <w:pBdr>
        <w:top w:val="none" w:sz="0" w:space="0" w:color="000000"/>
        <w:left w:val="none" w:sz="0" w:space="0" w:color="000000"/>
        <w:bottom w:val="none" w:sz="0" w:space="0" w:color="000000"/>
        <w:right w:val="none" w:sz="0" w:space="0" w:color="000000"/>
      </w:pBdr>
      <w:spacing w:after="0" w:line="240" w:lineRule="auto"/>
    </w:pPr>
    <w:rPr>
      <w:rFonts w:ascii="Times New Roman" w:eastAsia="Times New Roman" w:hAnsi="Times New Roman" w:cs="Times New Roman"/>
      <w:noProof/>
      <w:sz w:val="24"/>
      <w:szCs w:val="24"/>
      <w:lang w:eastAsia="hr-HR"/>
    </w:rPr>
  </w:style>
  <w:style w:type="paragraph" w:styleId="TOC2">
    <w:name w:val="toc 2"/>
    <w:basedOn w:val="Normal"/>
    <w:next w:val="Normal"/>
    <w:autoRedefine/>
    <w:uiPriority w:val="39"/>
    <w:unhideWhenUsed/>
    <w:qFormat/>
    <w:rsid w:val="001111BC"/>
    <w:pPr>
      <w:pBdr>
        <w:top w:val="none" w:sz="0" w:space="0" w:color="000000"/>
        <w:left w:val="none" w:sz="0" w:space="0" w:color="000000"/>
        <w:bottom w:val="none" w:sz="0" w:space="0" w:color="000000"/>
        <w:right w:val="none" w:sz="0" w:space="0" w:color="000000"/>
      </w:pBdr>
      <w:spacing w:after="0" w:line="240" w:lineRule="auto"/>
      <w:ind w:left="240"/>
    </w:pPr>
    <w:rPr>
      <w:rFonts w:ascii="Times New Roman" w:eastAsia="Times New Roman" w:hAnsi="Times New Roman" w:cs="Times New Roman"/>
      <w:noProof/>
      <w:sz w:val="24"/>
      <w:szCs w:val="24"/>
      <w:lang w:eastAsia="hr-HR"/>
    </w:rPr>
  </w:style>
  <w:style w:type="paragraph" w:styleId="ListParagraph">
    <w:name w:val="List Paragraph"/>
    <w:basedOn w:val="Normal"/>
    <w:link w:val="ListParagraphChar"/>
    <w:uiPriority w:val="34"/>
    <w:qFormat/>
    <w:rsid w:val="001111BC"/>
    <w:pPr>
      <w:pBdr>
        <w:top w:val="none" w:sz="0" w:space="0" w:color="000000"/>
        <w:left w:val="none" w:sz="0" w:space="0" w:color="000000"/>
        <w:bottom w:val="none" w:sz="0" w:space="0" w:color="000000"/>
        <w:right w:val="none" w:sz="0" w:space="0" w:color="000000"/>
      </w:pBdr>
      <w:spacing w:after="0" w:line="240" w:lineRule="auto"/>
      <w:ind w:left="708"/>
    </w:pPr>
    <w:rPr>
      <w:rFonts w:ascii="Times New Roman" w:eastAsia="Times New Roman" w:hAnsi="Times New Roman" w:cs="Times New Roman"/>
      <w:noProof/>
      <w:sz w:val="24"/>
      <w:szCs w:val="24"/>
      <w:lang w:eastAsia="hr-HR"/>
    </w:rPr>
  </w:style>
  <w:style w:type="paragraph" w:styleId="NoSpacing">
    <w:name w:val="No Spacing"/>
    <w:uiPriority w:val="1"/>
    <w:qFormat/>
    <w:rsid w:val="001111BC"/>
    <w:pPr>
      <w:spacing w:after="0" w:line="240" w:lineRule="auto"/>
    </w:pPr>
    <w:rPr>
      <w:rFonts w:ascii="Times New Roman" w:eastAsia="Times New Roman" w:hAnsi="Times New Roman" w:cs="Times New Roman"/>
      <w:sz w:val="24"/>
      <w:szCs w:val="24"/>
      <w:lang w:val="en-US"/>
    </w:rPr>
  </w:style>
  <w:style w:type="paragraph" w:styleId="TOC3">
    <w:name w:val="toc 3"/>
    <w:basedOn w:val="Normal"/>
    <w:next w:val="Normal"/>
    <w:autoRedefine/>
    <w:uiPriority w:val="39"/>
    <w:unhideWhenUsed/>
    <w:qFormat/>
    <w:rsid w:val="001111BC"/>
    <w:pPr>
      <w:spacing w:after="100" w:line="276" w:lineRule="auto"/>
      <w:ind w:left="440"/>
    </w:pPr>
    <w:rPr>
      <w:rFonts w:ascii="Calibri" w:eastAsia="MS Mincho" w:hAnsi="Calibri" w:cs="Arial"/>
      <w:lang w:val="en-US" w:eastAsia="ja-JP"/>
    </w:rPr>
  </w:style>
  <w:style w:type="character" w:customStyle="1" w:styleId="apple-converted-space">
    <w:name w:val="apple-converted-space"/>
    <w:rsid w:val="001111BC"/>
  </w:style>
  <w:style w:type="paragraph" w:customStyle="1" w:styleId="t-10-9-sred">
    <w:name w:val="t-10-9-sred"/>
    <w:basedOn w:val="Normal"/>
    <w:rsid w:val="001111BC"/>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clanak-">
    <w:name w:val="clanak-"/>
    <w:basedOn w:val="Normal"/>
    <w:rsid w:val="001111BC"/>
    <w:pPr>
      <w:spacing w:before="100" w:beforeAutospacing="1" w:after="100" w:afterAutospacing="1" w:line="240" w:lineRule="auto"/>
    </w:pPr>
    <w:rPr>
      <w:rFonts w:ascii="Times New Roman" w:eastAsia="Times New Roman" w:hAnsi="Times New Roman" w:cs="Times New Roman"/>
      <w:sz w:val="24"/>
      <w:szCs w:val="24"/>
      <w:lang w:eastAsia="hr-HR"/>
    </w:rPr>
  </w:style>
  <w:style w:type="character" w:styleId="CommentReference">
    <w:name w:val="annotation reference"/>
    <w:basedOn w:val="DefaultParagraphFont"/>
    <w:uiPriority w:val="99"/>
    <w:unhideWhenUsed/>
    <w:rsid w:val="001111BC"/>
    <w:rPr>
      <w:sz w:val="16"/>
      <w:szCs w:val="16"/>
    </w:rPr>
  </w:style>
  <w:style w:type="character" w:styleId="FootnoteReference">
    <w:name w:val="footnote reference"/>
    <w:basedOn w:val="DefaultParagraphFont"/>
    <w:uiPriority w:val="99"/>
    <w:semiHidden/>
    <w:unhideWhenUsed/>
    <w:rsid w:val="00DF0CCA"/>
    <w:rPr>
      <w:vertAlign w:val="superscript"/>
    </w:rPr>
  </w:style>
  <w:style w:type="paragraph" w:styleId="TOC4">
    <w:name w:val="toc 4"/>
    <w:basedOn w:val="Normal"/>
    <w:next w:val="Normal"/>
    <w:autoRedefine/>
    <w:uiPriority w:val="39"/>
    <w:unhideWhenUsed/>
    <w:rsid w:val="00377CFA"/>
    <w:pPr>
      <w:spacing w:after="100"/>
      <w:ind w:left="660"/>
    </w:pPr>
    <w:rPr>
      <w:rFonts w:eastAsiaTheme="minorEastAsia"/>
      <w:lang w:eastAsia="hr-HR"/>
    </w:rPr>
  </w:style>
  <w:style w:type="paragraph" w:styleId="TOC5">
    <w:name w:val="toc 5"/>
    <w:basedOn w:val="Normal"/>
    <w:next w:val="Normal"/>
    <w:autoRedefine/>
    <w:uiPriority w:val="39"/>
    <w:unhideWhenUsed/>
    <w:rsid w:val="00377CFA"/>
    <w:pPr>
      <w:spacing w:after="100"/>
      <w:ind w:left="880"/>
    </w:pPr>
    <w:rPr>
      <w:rFonts w:eastAsiaTheme="minorEastAsia"/>
      <w:lang w:eastAsia="hr-HR"/>
    </w:rPr>
  </w:style>
  <w:style w:type="paragraph" w:styleId="TOC6">
    <w:name w:val="toc 6"/>
    <w:basedOn w:val="Normal"/>
    <w:next w:val="Normal"/>
    <w:autoRedefine/>
    <w:uiPriority w:val="39"/>
    <w:unhideWhenUsed/>
    <w:rsid w:val="00377CFA"/>
    <w:pPr>
      <w:spacing w:after="100"/>
      <w:ind w:left="1100"/>
    </w:pPr>
    <w:rPr>
      <w:rFonts w:eastAsiaTheme="minorEastAsia"/>
      <w:lang w:eastAsia="hr-HR"/>
    </w:rPr>
  </w:style>
  <w:style w:type="paragraph" w:styleId="TOC7">
    <w:name w:val="toc 7"/>
    <w:basedOn w:val="Normal"/>
    <w:next w:val="Normal"/>
    <w:autoRedefine/>
    <w:uiPriority w:val="39"/>
    <w:unhideWhenUsed/>
    <w:rsid w:val="00377CFA"/>
    <w:pPr>
      <w:spacing w:after="100"/>
      <w:ind w:left="1320"/>
    </w:pPr>
    <w:rPr>
      <w:rFonts w:eastAsiaTheme="minorEastAsia"/>
      <w:lang w:eastAsia="hr-HR"/>
    </w:rPr>
  </w:style>
  <w:style w:type="paragraph" w:styleId="TOC8">
    <w:name w:val="toc 8"/>
    <w:basedOn w:val="Normal"/>
    <w:next w:val="Normal"/>
    <w:autoRedefine/>
    <w:uiPriority w:val="39"/>
    <w:unhideWhenUsed/>
    <w:rsid w:val="00377CFA"/>
    <w:pPr>
      <w:spacing w:after="100"/>
      <w:ind w:left="1540"/>
    </w:pPr>
    <w:rPr>
      <w:rFonts w:eastAsiaTheme="minorEastAsia"/>
      <w:lang w:eastAsia="hr-HR"/>
    </w:rPr>
  </w:style>
  <w:style w:type="paragraph" w:styleId="TOC9">
    <w:name w:val="toc 9"/>
    <w:basedOn w:val="Normal"/>
    <w:next w:val="Normal"/>
    <w:autoRedefine/>
    <w:uiPriority w:val="39"/>
    <w:unhideWhenUsed/>
    <w:rsid w:val="00377CFA"/>
    <w:pPr>
      <w:spacing w:after="100"/>
      <w:ind w:left="1760"/>
    </w:pPr>
    <w:rPr>
      <w:rFonts w:eastAsiaTheme="minorEastAsia"/>
      <w:lang w:eastAsia="hr-HR"/>
    </w:rPr>
  </w:style>
  <w:style w:type="character" w:customStyle="1" w:styleId="UnresolvedMention1">
    <w:name w:val="Unresolved Mention1"/>
    <w:basedOn w:val="DefaultParagraphFont"/>
    <w:uiPriority w:val="99"/>
    <w:semiHidden/>
    <w:unhideWhenUsed/>
    <w:rsid w:val="00377CFA"/>
    <w:rPr>
      <w:color w:val="605E5C"/>
      <w:shd w:val="clear" w:color="auto" w:fill="E1DFDD"/>
    </w:rPr>
  </w:style>
  <w:style w:type="paragraph" w:customStyle="1" w:styleId="Bezpopisa1">
    <w:name w:val="Bez popisa1"/>
    <w:semiHidden/>
    <w:rsid w:val="003F18C8"/>
    <w:pPr>
      <w:pBdr>
        <w:top w:val="none" w:sz="0" w:space="0" w:color="000000"/>
        <w:left w:val="none" w:sz="0" w:space="0" w:color="000000"/>
        <w:bottom w:val="none" w:sz="0" w:space="0" w:color="000000"/>
        <w:right w:val="none" w:sz="0" w:space="0" w:color="000000"/>
      </w:pBdr>
      <w:spacing w:after="0" w:line="240" w:lineRule="auto"/>
    </w:pPr>
    <w:rPr>
      <w:rFonts w:ascii="Times New Roman" w:eastAsia="Times New Roman" w:hAnsi="Times New Roman" w:cs="Times New Roman"/>
      <w:noProof/>
      <w:sz w:val="20"/>
      <w:szCs w:val="20"/>
      <w:lang w:eastAsia="hr-HR"/>
    </w:rPr>
  </w:style>
  <w:style w:type="paragraph" w:styleId="NormalWeb">
    <w:name w:val="Normal (Web)"/>
    <w:basedOn w:val="Normal"/>
    <w:uiPriority w:val="99"/>
    <w:semiHidden/>
    <w:unhideWhenUsed/>
    <w:rsid w:val="00BA05D8"/>
    <w:pPr>
      <w:spacing w:before="100" w:beforeAutospacing="1" w:after="100" w:afterAutospacing="1" w:line="240" w:lineRule="auto"/>
    </w:pPr>
    <w:rPr>
      <w:rFonts w:ascii="Times New Roman" w:eastAsia="Times New Roman" w:hAnsi="Times New Roman" w:cs="Times New Roman"/>
      <w:sz w:val="24"/>
      <w:szCs w:val="24"/>
      <w:lang w:eastAsia="hr-HR"/>
    </w:rPr>
  </w:style>
  <w:style w:type="character" w:customStyle="1" w:styleId="italic">
    <w:name w:val="italic"/>
    <w:basedOn w:val="DefaultParagraphFont"/>
    <w:rsid w:val="00BA05D8"/>
  </w:style>
  <w:style w:type="character" w:customStyle="1" w:styleId="ListParagraphChar">
    <w:name w:val="List Paragraph Char"/>
    <w:link w:val="ListParagraph"/>
    <w:locked/>
    <w:rsid w:val="00183C77"/>
    <w:rPr>
      <w:rFonts w:ascii="Times New Roman" w:eastAsia="Times New Roman" w:hAnsi="Times New Roman" w:cs="Times New Roman"/>
      <w:noProof/>
      <w:sz w:val="24"/>
      <w:szCs w:val="24"/>
      <w:lang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887482">
      <w:bodyDiv w:val="1"/>
      <w:marLeft w:val="0"/>
      <w:marRight w:val="0"/>
      <w:marTop w:val="0"/>
      <w:marBottom w:val="0"/>
      <w:divBdr>
        <w:top w:val="none" w:sz="0" w:space="0" w:color="auto"/>
        <w:left w:val="none" w:sz="0" w:space="0" w:color="auto"/>
        <w:bottom w:val="none" w:sz="0" w:space="0" w:color="auto"/>
        <w:right w:val="none" w:sz="0" w:space="0" w:color="auto"/>
      </w:divBdr>
    </w:div>
    <w:div w:id="99420459">
      <w:bodyDiv w:val="1"/>
      <w:marLeft w:val="0"/>
      <w:marRight w:val="0"/>
      <w:marTop w:val="0"/>
      <w:marBottom w:val="0"/>
      <w:divBdr>
        <w:top w:val="none" w:sz="0" w:space="0" w:color="auto"/>
        <w:left w:val="none" w:sz="0" w:space="0" w:color="auto"/>
        <w:bottom w:val="none" w:sz="0" w:space="0" w:color="auto"/>
        <w:right w:val="none" w:sz="0" w:space="0" w:color="auto"/>
      </w:divBdr>
    </w:div>
    <w:div w:id="102266829">
      <w:bodyDiv w:val="1"/>
      <w:marLeft w:val="0"/>
      <w:marRight w:val="0"/>
      <w:marTop w:val="0"/>
      <w:marBottom w:val="0"/>
      <w:divBdr>
        <w:top w:val="none" w:sz="0" w:space="0" w:color="auto"/>
        <w:left w:val="none" w:sz="0" w:space="0" w:color="auto"/>
        <w:bottom w:val="none" w:sz="0" w:space="0" w:color="auto"/>
        <w:right w:val="none" w:sz="0" w:space="0" w:color="auto"/>
      </w:divBdr>
    </w:div>
    <w:div w:id="120077350">
      <w:bodyDiv w:val="1"/>
      <w:marLeft w:val="0"/>
      <w:marRight w:val="0"/>
      <w:marTop w:val="0"/>
      <w:marBottom w:val="0"/>
      <w:divBdr>
        <w:top w:val="none" w:sz="0" w:space="0" w:color="auto"/>
        <w:left w:val="none" w:sz="0" w:space="0" w:color="auto"/>
        <w:bottom w:val="none" w:sz="0" w:space="0" w:color="auto"/>
        <w:right w:val="none" w:sz="0" w:space="0" w:color="auto"/>
      </w:divBdr>
    </w:div>
    <w:div w:id="817260219">
      <w:bodyDiv w:val="1"/>
      <w:marLeft w:val="0"/>
      <w:marRight w:val="0"/>
      <w:marTop w:val="0"/>
      <w:marBottom w:val="0"/>
      <w:divBdr>
        <w:top w:val="none" w:sz="0" w:space="0" w:color="auto"/>
        <w:left w:val="none" w:sz="0" w:space="0" w:color="auto"/>
        <w:bottom w:val="none" w:sz="0" w:space="0" w:color="auto"/>
        <w:right w:val="none" w:sz="0" w:space="0" w:color="auto"/>
      </w:divBdr>
    </w:div>
    <w:div w:id="1625840903">
      <w:bodyDiv w:val="1"/>
      <w:marLeft w:val="0"/>
      <w:marRight w:val="0"/>
      <w:marTop w:val="0"/>
      <w:marBottom w:val="0"/>
      <w:divBdr>
        <w:top w:val="none" w:sz="0" w:space="0" w:color="auto"/>
        <w:left w:val="none" w:sz="0" w:space="0" w:color="auto"/>
        <w:bottom w:val="none" w:sz="0" w:space="0" w:color="auto"/>
        <w:right w:val="none" w:sz="0" w:space="0" w:color="auto"/>
      </w:divBdr>
    </w:div>
    <w:div w:id="2066371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zakon.hr/cms.htm?id=35937" TargetMode="External"/><Relationship Id="rId18" Type="http://schemas.openxmlformats.org/officeDocument/2006/relationships/hyperlink" Target="https://www.zakon.hr/cms.htm?id=10636" TargetMode="Externa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https://www.zakon.hr/cms.htm?id=35937" TargetMode="External"/><Relationship Id="rId34" Type="http://schemas.microsoft.com/office/2016/09/relationships/commentsIds" Target="commentsIds.xml"/><Relationship Id="rId7" Type="http://schemas.openxmlformats.org/officeDocument/2006/relationships/endnotes" Target="endnotes.xml"/><Relationship Id="rId12" Type="http://schemas.openxmlformats.org/officeDocument/2006/relationships/hyperlink" Target="https://www.zakon.hr/cms.htm?id=21861" TargetMode="External"/><Relationship Id="rId17" Type="http://schemas.openxmlformats.org/officeDocument/2006/relationships/hyperlink" Target="https://www.zakon.hr/cms.htm?id=270" TargetMode="External"/><Relationship Id="rId25" Type="http://schemas.openxmlformats.org/officeDocument/2006/relationships/hyperlink" Target="http://www.poslovna.hr"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zakon.hr/cms.htm?id=269" TargetMode="External"/><Relationship Id="rId20" Type="http://schemas.openxmlformats.org/officeDocument/2006/relationships/hyperlink" Target="https://www.zakon.hr/cms.htm?id=21861"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zakon.hr/cms.htm?id=11190" TargetMode="External"/><Relationship Id="rId24" Type="http://schemas.openxmlformats.org/officeDocument/2006/relationships/hyperlink" Target="https://sudreg.pravosudje.hr"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zakon.hr/cms.htm?id=49486" TargetMode="External"/><Relationship Id="rId23" Type="http://schemas.openxmlformats.org/officeDocument/2006/relationships/hyperlink" Target="https://www.zakon.hr/cms.htm?id=49486" TargetMode="External"/><Relationship Id="rId28" Type="http://schemas.openxmlformats.org/officeDocument/2006/relationships/footer" Target="footer1.xml"/><Relationship Id="rId10" Type="http://schemas.openxmlformats.org/officeDocument/2006/relationships/hyperlink" Target="https://www.zakon.hr/cms.htm?id=10636" TargetMode="External"/><Relationship Id="rId19" Type="http://schemas.openxmlformats.org/officeDocument/2006/relationships/hyperlink" Target="https://www.zakon.hr/cms.htm?id=11190" TargetMode="External"/><Relationship Id="rId31"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s://www.zakon.hr/cms.htm?id=270" TargetMode="External"/><Relationship Id="rId14" Type="http://schemas.openxmlformats.org/officeDocument/2006/relationships/hyperlink" Target="https://www.zakon.hr/cms.htm?id=42207" TargetMode="External"/><Relationship Id="rId22" Type="http://schemas.openxmlformats.org/officeDocument/2006/relationships/hyperlink" Target="https://www.zakon.hr/cms.htm?id=42207" TargetMode="External"/><Relationship Id="rId27" Type="http://schemas.openxmlformats.org/officeDocument/2006/relationships/header" Target="header2.xml"/><Relationship Id="rId30" Type="http://schemas.openxmlformats.org/officeDocument/2006/relationships/header" Target="header3.xml"/><Relationship Id="rId8" Type="http://schemas.openxmlformats.org/officeDocument/2006/relationships/hyperlink" Target="https://www.zakon.hr/cms.htm?id=26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C24BC7-FF2C-4919-8F05-E982F32126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26</Pages>
  <Words>9737</Words>
  <Characters>55501</Characters>
  <Application>Microsoft Office Word</Application>
  <DocSecurity>0</DocSecurity>
  <Lines>462</Lines>
  <Paragraphs>130</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65108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Maja Martinović</dc:creator>
  <cp:keywords/>
  <dc:description/>
  <cp:lastModifiedBy>MZO</cp:lastModifiedBy>
  <cp:revision>1</cp:revision>
  <cp:lastPrinted>2022-01-31T11:44:00Z</cp:lastPrinted>
  <dcterms:created xsi:type="dcterms:W3CDTF">2022-04-06T12:01:00Z</dcterms:created>
  <dcterms:modified xsi:type="dcterms:W3CDTF">2022-04-13T07:49:00Z</dcterms:modified>
</cp:coreProperties>
</file>